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043" w:rsidRPr="00EA018A" w:rsidRDefault="00C35EA1" w:rsidP="00AF0A7D">
      <w:pPr>
        <w:pStyle w:val="a6"/>
        <w:keepNext/>
        <w:keepLines/>
        <w:suppressLineNumbers/>
        <w:suppressAutoHyphens/>
        <w:contextualSpacing/>
        <w:rPr>
          <w:b/>
          <w:sz w:val="22"/>
          <w:szCs w:val="22"/>
        </w:rPr>
      </w:pPr>
      <w:r w:rsidRPr="008C7FAE">
        <w:rPr>
          <w:b/>
          <w:sz w:val="22"/>
          <w:szCs w:val="22"/>
        </w:rPr>
        <w:t>Договор подряда</w:t>
      </w:r>
      <w:r w:rsidR="00867512">
        <w:rPr>
          <w:b/>
          <w:sz w:val="22"/>
          <w:szCs w:val="22"/>
        </w:rPr>
        <w:t xml:space="preserve"> </w:t>
      </w:r>
      <w:r w:rsidR="0002415F">
        <w:rPr>
          <w:b/>
          <w:sz w:val="22"/>
          <w:szCs w:val="22"/>
        </w:rPr>
        <w:t>№</w:t>
      </w:r>
      <w:r w:rsidR="00EA018A">
        <w:rPr>
          <w:b/>
          <w:sz w:val="22"/>
          <w:szCs w:val="22"/>
        </w:rPr>
        <w:t xml:space="preserve"> </w:t>
      </w:r>
    </w:p>
    <w:p w:rsidR="00303166" w:rsidRDefault="00303166" w:rsidP="00AF0A7D">
      <w:pPr>
        <w:pStyle w:val="a6"/>
        <w:keepNext/>
        <w:keepLines/>
        <w:suppressLineNumbers/>
        <w:suppressAutoHyphens/>
        <w:contextualSpacing/>
        <w:rPr>
          <w:b/>
          <w:sz w:val="22"/>
          <w:szCs w:val="22"/>
        </w:rPr>
      </w:pPr>
    </w:p>
    <w:p w:rsidR="00303166" w:rsidRDefault="00303166" w:rsidP="00AF0A7D">
      <w:pPr>
        <w:pStyle w:val="a6"/>
        <w:keepNext/>
        <w:keepLines/>
        <w:suppressLineNumbers/>
        <w:suppressAutoHyphens/>
        <w:contextualSpacing/>
        <w:rPr>
          <w:b/>
          <w:sz w:val="22"/>
          <w:szCs w:val="22"/>
        </w:rPr>
      </w:pPr>
    </w:p>
    <w:p w:rsidR="00867512" w:rsidRPr="00EA018A" w:rsidRDefault="001C5F24" w:rsidP="00AF0A7D">
      <w:pPr>
        <w:pStyle w:val="a6"/>
        <w:keepNext/>
        <w:keepLines/>
        <w:suppressLineNumbers/>
        <w:suppressAutoHyphens/>
        <w:contextualSpacing/>
        <w:jc w:val="left"/>
        <w:rPr>
          <w:b/>
          <w:sz w:val="22"/>
          <w:szCs w:val="22"/>
        </w:rPr>
      </w:pPr>
      <w:r>
        <w:rPr>
          <w:b/>
          <w:sz w:val="22"/>
          <w:szCs w:val="22"/>
        </w:rPr>
        <w:t>г</w:t>
      </w:r>
      <w:r w:rsidR="00867512">
        <w:rPr>
          <w:b/>
          <w:sz w:val="22"/>
          <w:szCs w:val="22"/>
        </w:rPr>
        <w:t>. Красноярск</w:t>
      </w:r>
      <w:r w:rsidR="00867512">
        <w:rPr>
          <w:b/>
          <w:sz w:val="22"/>
          <w:szCs w:val="22"/>
        </w:rPr>
        <w:tab/>
      </w:r>
      <w:r w:rsidR="00867512">
        <w:rPr>
          <w:b/>
          <w:sz w:val="22"/>
          <w:szCs w:val="22"/>
        </w:rPr>
        <w:tab/>
      </w:r>
      <w:r w:rsidR="00867512">
        <w:rPr>
          <w:b/>
          <w:sz w:val="22"/>
          <w:szCs w:val="22"/>
        </w:rPr>
        <w:tab/>
      </w:r>
      <w:r w:rsidR="00867512">
        <w:rPr>
          <w:b/>
          <w:sz w:val="22"/>
          <w:szCs w:val="22"/>
        </w:rPr>
        <w:tab/>
      </w:r>
      <w:r w:rsidR="00867512">
        <w:rPr>
          <w:b/>
          <w:sz w:val="22"/>
          <w:szCs w:val="22"/>
        </w:rPr>
        <w:tab/>
      </w:r>
      <w:r w:rsidR="00867512">
        <w:rPr>
          <w:b/>
          <w:sz w:val="22"/>
          <w:szCs w:val="22"/>
        </w:rPr>
        <w:tab/>
      </w:r>
      <w:r w:rsidR="00867512">
        <w:rPr>
          <w:b/>
          <w:sz w:val="22"/>
          <w:szCs w:val="22"/>
        </w:rPr>
        <w:tab/>
      </w:r>
      <w:r w:rsidR="003A2C69" w:rsidRPr="00EA018A">
        <w:rPr>
          <w:b/>
          <w:sz w:val="22"/>
          <w:szCs w:val="22"/>
        </w:rPr>
        <w:t xml:space="preserve">               </w:t>
      </w:r>
      <w:r w:rsidR="004C3D41" w:rsidRPr="00EA018A">
        <w:rPr>
          <w:b/>
          <w:sz w:val="22"/>
          <w:szCs w:val="22"/>
        </w:rPr>
        <w:t xml:space="preserve">            </w:t>
      </w:r>
      <w:r w:rsidR="003A2C69" w:rsidRPr="00EA018A">
        <w:rPr>
          <w:b/>
          <w:sz w:val="22"/>
          <w:szCs w:val="22"/>
        </w:rPr>
        <w:t xml:space="preserve"> </w:t>
      </w:r>
      <w:r w:rsidR="009455A9" w:rsidRPr="00EA018A">
        <w:rPr>
          <w:b/>
          <w:sz w:val="22"/>
          <w:szCs w:val="22"/>
        </w:rPr>
        <w:t xml:space="preserve">   </w:t>
      </w:r>
      <w:r w:rsidR="003A2C69" w:rsidRPr="00EA018A">
        <w:rPr>
          <w:b/>
          <w:sz w:val="22"/>
          <w:szCs w:val="22"/>
        </w:rPr>
        <w:t xml:space="preserve"> </w:t>
      </w:r>
      <w:r w:rsidR="00EA018A" w:rsidRPr="00EA018A">
        <w:rPr>
          <w:b/>
          <w:sz w:val="22"/>
          <w:szCs w:val="22"/>
        </w:rPr>
        <w:t xml:space="preserve">  </w:t>
      </w:r>
      <w:r w:rsidR="00EA018A">
        <w:rPr>
          <w:b/>
          <w:sz w:val="22"/>
          <w:szCs w:val="22"/>
        </w:rPr>
        <w:t xml:space="preserve">     « </w:t>
      </w:r>
      <w:r w:rsidR="00965B88">
        <w:rPr>
          <w:b/>
          <w:sz w:val="22"/>
          <w:szCs w:val="22"/>
        </w:rPr>
        <w:t>__</w:t>
      </w:r>
      <w:r w:rsidR="00303166" w:rsidRPr="00EA018A">
        <w:rPr>
          <w:b/>
          <w:sz w:val="22"/>
          <w:szCs w:val="22"/>
        </w:rPr>
        <w:t xml:space="preserve">» </w:t>
      </w:r>
      <w:r w:rsidR="00965B88">
        <w:rPr>
          <w:b/>
          <w:sz w:val="22"/>
          <w:szCs w:val="22"/>
        </w:rPr>
        <w:t>________</w:t>
      </w:r>
      <w:r w:rsidR="009455A9" w:rsidRPr="00EA018A">
        <w:rPr>
          <w:b/>
          <w:sz w:val="22"/>
          <w:szCs w:val="22"/>
        </w:rPr>
        <w:t xml:space="preserve"> </w:t>
      </w:r>
      <w:r w:rsidR="00303166" w:rsidRPr="00EA018A">
        <w:rPr>
          <w:b/>
          <w:sz w:val="22"/>
          <w:szCs w:val="22"/>
        </w:rPr>
        <w:t>202</w:t>
      </w:r>
      <w:r w:rsidR="00965B88">
        <w:rPr>
          <w:b/>
          <w:sz w:val="22"/>
          <w:szCs w:val="22"/>
        </w:rPr>
        <w:t>1</w:t>
      </w:r>
      <w:r w:rsidR="00867512" w:rsidRPr="00EA018A">
        <w:rPr>
          <w:b/>
          <w:sz w:val="22"/>
          <w:szCs w:val="22"/>
        </w:rPr>
        <w:t>г.</w:t>
      </w:r>
    </w:p>
    <w:p w:rsidR="003A2C69" w:rsidRDefault="003A2C69" w:rsidP="00AF0A7D">
      <w:pPr>
        <w:pStyle w:val="a6"/>
        <w:keepNext/>
        <w:keepLines/>
        <w:suppressLineNumbers/>
        <w:suppressAutoHyphens/>
        <w:spacing w:before="120"/>
        <w:ind w:firstLine="567"/>
        <w:contextualSpacing/>
        <w:jc w:val="both"/>
        <w:rPr>
          <w:b/>
          <w:sz w:val="22"/>
          <w:szCs w:val="22"/>
        </w:rPr>
      </w:pPr>
    </w:p>
    <w:p w:rsidR="00591C2D" w:rsidRDefault="00591C2D" w:rsidP="00AF0A7D">
      <w:pPr>
        <w:pStyle w:val="a6"/>
        <w:keepNext/>
        <w:keepLines/>
        <w:suppressLineNumbers/>
        <w:suppressAutoHyphens/>
        <w:spacing w:before="120"/>
        <w:ind w:firstLine="567"/>
        <w:contextualSpacing/>
        <w:jc w:val="both"/>
        <w:rPr>
          <w:b/>
          <w:sz w:val="22"/>
          <w:szCs w:val="22"/>
        </w:rPr>
      </w:pPr>
    </w:p>
    <w:p w:rsidR="00BF32C2" w:rsidRPr="004A656B" w:rsidRDefault="001C0D97" w:rsidP="00AB6304">
      <w:pPr>
        <w:pStyle w:val="a6"/>
        <w:keepNext/>
        <w:keepLines/>
        <w:widowControl w:val="0"/>
        <w:ind w:firstLine="993"/>
        <w:jc w:val="both"/>
        <w:rPr>
          <w:sz w:val="22"/>
          <w:szCs w:val="22"/>
        </w:rPr>
      </w:pPr>
      <w:proofErr w:type="gramStart"/>
      <w:r w:rsidRPr="008557AC">
        <w:rPr>
          <w:b/>
          <w:sz w:val="22"/>
          <w:szCs w:val="22"/>
        </w:rPr>
        <w:t>Общество с ограниченной ответственностью «КраМЗ-Авто»</w:t>
      </w:r>
      <w:r w:rsidRPr="008557AC">
        <w:rPr>
          <w:sz w:val="22"/>
          <w:szCs w:val="22"/>
        </w:rPr>
        <w:t xml:space="preserve"> (сокращенное наименование </w:t>
      </w:r>
      <w:r w:rsidR="00C62D12" w:rsidRPr="008557AC">
        <w:rPr>
          <w:sz w:val="22"/>
          <w:szCs w:val="22"/>
        </w:rPr>
        <w:t>ООО «КраМЗ-Авто</w:t>
      </w:r>
      <w:r w:rsidRPr="008557AC">
        <w:rPr>
          <w:sz w:val="22"/>
          <w:szCs w:val="22"/>
        </w:rPr>
        <w:t>)</w:t>
      </w:r>
      <w:r w:rsidR="002D68D5" w:rsidRPr="008557AC">
        <w:rPr>
          <w:sz w:val="22"/>
          <w:szCs w:val="22"/>
        </w:rPr>
        <w:t xml:space="preserve">, </w:t>
      </w:r>
      <w:r w:rsidR="009B1278" w:rsidRPr="008557AC">
        <w:rPr>
          <w:sz w:val="22"/>
          <w:szCs w:val="22"/>
        </w:rPr>
        <w:t>именуем</w:t>
      </w:r>
      <w:r w:rsidRPr="008557AC">
        <w:rPr>
          <w:sz w:val="22"/>
          <w:szCs w:val="22"/>
        </w:rPr>
        <w:t>ое</w:t>
      </w:r>
      <w:r w:rsidR="009B1278" w:rsidRPr="008557AC">
        <w:rPr>
          <w:sz w:val="22"/>
          <w:szCs w:val="22"/>
        </w:rPr>
        <w:t xml:space="preserve"> в дальнейшем «</w:t>
      </w:r>
      <w:r w:rsidR="009B1278" w:rsidRPr="008557AC">
        <w:rPr>
          <w:b/>
          <w:sz w:val="22"/>
          <w:szCs w:val="22"/>
        </w:rPr>
        <w:t>Заказчик</w:t>
      </w:r>
      <w:r w:rsidR="009B1278" w:rsidRPr="008557AC">
        <w:rPr>
          <w:sz w:val="22"/>
          <w:szCs w:val="22"/>
        </w:rPr>
        <w:t xml:space="preserve">», </w:t>
      </w:r>
      <w:r w:rsidR="00660195" w:rsidRPr="008557AC">
        <w:rPr>
          <w:sz w:val="22"/>
          <w:szCs w:val="22"/>
        </w:rPr>
        <w:t>в лице</w:t>
      </w:r>
      <w:r w:rsidR="00392E73" w:rsidRPr="008557AC">
        <w:rPr>
          <w:sz w:val="22"/>
          <w:szCs w:val="22"/>
        </w:rPr>
        <w:t xml:space="preserve"> </w:t>
      </w:r>
      <w:r w:rsidRPr="008557AC">
        <w:rPr>
          <w:sz w:val="22"/>
          <w:szCs w:val="22"/>
        </w:rPr>
        <w:t xml:space="preserve">директора </w:t>
      </w:r>
      <w:r w:rsidR="00C62D12" w:rsidRPr="008557AC">
        <w:rPr>
          <w:sz w:val="22"/>
          <w:szCs w:val="22"/>
        </w:rPr>
        <w:t>Крупицкого Андрея Владимировича, действующего</w:t>
      </w:r>
      <w:r w:rsidR="002C563E" w:rsidRPr="008557AC">
        <w:rPr>
          <w:sz w:val="22"/>
          <w:szCs w:val="22"/>
        </w:rPr>
        <w:t xml:space="preserve"> на основании </w:t>
      </w:r>
      <w:r w:rsidR="00C62D12" w:rsidRPr="008557AC">
        <w:rPr>
          <w:bCs/>
          <w:sz w:val="22"/>
          <w:szCs w:val="22"/>
        </w:rPr>
        <w:t>Устава</w:t>
      </w:r>
      <w:r w:rsidR="002C563E" w:rsidRPr="008557AC">
        <w:rPr>
          <w:sz w:val="22"/>
          <w:szCs w:val="22"/>
        </w:rPr>
        <w:t>, с одной стороны, и</w:t>
      </w:r>
      <w:r w:rsidR="00823BC7" w:rsidRPr="008557AC">
        <w:rPr>
          <w:sz w:val="22"/>
          <w:szCs w:val="22"/>
        </w:rPr>
        <w:t xml:space="preserve"> </w:t>
      </w:r>
      <w:r w:rsidR="00965B88">
        <w:rPr>
          <w:b/>
          <w:sz w:val="22"/>
          <w:szCs w:val="22"/>
        </w:rPr>
        <w:t>_______________________________________________________________________</w:t>
      </w:r>
      <w:r w:rsidR="00303166" w:rsidRPr="008557AC">
        <w:rPr>
          <w:sz w:val="22"/>
          <w:szCs w:val="22"/>
        </w:rPr>
        <w:t xml:space="preserve">, </w:t>
      </w:r>
      <w:r w:rsidR="00AB6304" w:rsidRPr="008557AC">
        <w:rPr>
          <w:sz w:val="22"/>
          <w:szCs w:val="22"/>
        </w:rPr>
        <w:t>именуемое</w:t>
      </w:r>
      <w:r w:rsidR="00303166" w:rsidRPr="008557AC">
        <w:rPr>
          <w:sz w:val="22"/>
          <w:szCs w:val="22"/>
        </w:rPr>
        <w:t xml:space="preserve"> в дальнейшем «</w:t>
      </w:r>
      <w:r w:rsidR="00303166" w:rsidRPr="008557AC">
        <w:rPr>
          <w:b/>
          <w:sz w:val="22"/>
          <w:szCs w:val="22"/>
        </w:rPr>
        <w:t>Подрядчик</w:t>
      </w:r>
      <w:r w:rsidR="00303166" w:rsidRPr="008557AC">
        <w:rPr>
          <w:sz w:val="22"/>
          <w:szCs w:val="22"/>
        </w:rPr>
        <w:t xml:space="preserve">», в лице </w:t>
      </w:r>
      <w:r w:rsidR="00965B88">
        <w:rPr>
          <w:sz w:val="22"/>
          <w:szCs w:val="22"/>
        </w:rPr>
        <w:t>_______________________________________________</w:t>
      </w:r>
      <w:r w:rsidR="00303166" w:rsidRPr="008557AC">
        <w:rPr>
          <w:sz w:val="22"/>
          <w:szCs w:val="22"/>
        </w:rPr>
        <w:t>, действующего на осно</w:t>
      </w:r>
      <w:r w:rsidR="00AB6304" w:rsidRPr="008557AC">
        <w:rPr>
          <w:sz w:val="22"/>
          <w:szCs w:val="22"/>
        </w:rPr>
        <w:t xml:space="preserve">вании Устава, с другой стороны, </w:t>
      </w:r>
      <w:r w:rsidR="00834153" w:rsidRPr="008557AC">
        <w:rPr>
          <w:sz w:val="22"/>
          <w:szCs w:val="22"/>
        </w:rPr>
        <w:t>при совместном упоминании именуемы</w:t>
      </w:r>
      <w:r w:rsidR="00A40365" w:rsidRPr="008557AC">
        <w:rPr>
          <w:sz w:val="22"/>
          <w:szCs w:val="22"/>
        </w:rPr>
        <w:t>ми</w:t>
      </w:r>
      <w:r w:rsidR="00834153" w:rsidRPr="008557AC">
        <w:rPr>
          <w:sz w:val="22"/>
          <w:szCs w:val="22"/>
        </w:rPr>
        <w:t xml:space="preserve"> </w:t>
      </w:r>
      <w:r w:rsidR="001969E4" w:rsidRPr="008557AC">
        <w:rPr>
          <w:sz w:val="22"/>
          <w:szCs w:val="22"/>
        </w:rPr>
        <w:t>«</w:t>
      </w:r>
      <w:r w:rsidR="001969E4" w:rsidRPr="008557AC">
        <w:rPr>
          <w:b/>
          <w:sz w:val="22"/>
          <w:szCs w:val="22"/>
        </w:rPr>
        <w:t>Стороны</w:t>
      </w:r>
      <w:r w:rsidR="001969E4" w:rsidRPr="008557AC">
        <w:rPr>
          <w:sz w:val="22"/>
          <w:szCs w:val="22"/>
        </w:rPr>
        <w:t>»</w:t>
      </w:r>
      <w:r w:rsidR="00392E73" w:rsidRPr="008557AC">
        <w:rPr>
          <w:sz w:val="22"/>
          <w:szCs w:val="22"/>
        </w:rPr>
        <w:t xml:space="preserve"> и по отдельности «</w:t>
      </w:r>
      <w:r w:rsidR="00392E73" w:rsidRPr="008557AC">
        <w:rPr>
          <w:b/>
          <w:sz w:val="22"/>
          <w:szCs w:val="22"/>
        </w:rPr>
        <w:t>Сторона</w:t>
      </w:r>
      <w:r w:rsidR="00392E73" w:rsidRPr="008557AC">
        <w:rPr>
          <w:sz w:val="22"/>
          <w:szCs w:val="22"/>
        </w:rPr>
        <w:t>»</w:t>
      </w:r>
      <w:r w:rsidR="001969E4" w:rsidRPr="008557AC">
        <w:rPr>
          <w:sz w:val="22"/>
          <w:szCs w:val="22"/>
        </w:rPr>
        <w:t xml:space="preserve">, </w:t>
      </w:r>
      <w:r w:rsidR="004A656B" w:rsidRPr="008557AC">
        <w:rPr>
          <w:sz w:val="22"/>
          <w:szCs w:val="22"/>
        </w:rPr>
        <w:t xml:space="preserve">заключили настоящий договор </w:t>
      </w:r>
      <w:r w:rsidR="00392E73" w:rsidRPr="008557AC">
        <w:rPr>
          <w:sz w:val="22"/>
          <w:szCs w:val="22"/>
        </w:rPr>
        <w:t>на следующих условиях</w:t>
      </w:r>
      <w:r w:rsidR="004A656B" w:rsidRPr="008557AC">
        <w:rPr>
          <w:sz w:val="22"/>
          <w:szCs w:val="22"/>
        </w:rPr>
        <w:t>:</w:t>
      </w:r>
      <w:proofErr w:type="gramEnd"/>
    </w:p>
    <w:p w:rsidR="00BF32C2" w:rsidRPr="008C7FAE" w:rsidRDefault="00BF32C2" w:rsidP="0082566C">
      <w:pPr>
        <w:pStyle w:val="RUS1"/>
        <w:keepNext/>
        <w:keepLines/>
        <w:suppressLineNumbers/>
        <w:suppressAutoHyphens/>
        <w:spacing w:before="120"/>
        <w:ind w:left="0" w:firstLine="0"/>
        <w:contextualSpacing/>
      </w:pPr>
      <w:bookmarkStart w:id="0" w:name="_Toc5702806"/>
      <w:r w:rsidRPr="008C7FAE">
        <w:t>Предмет Договора</w:t>
      </w:r>
      <w:bookmarkEnd w:id="0"/>
    </w:p>
    <w:p w:rsidR="00B93953" w:rsidRPr="008C7FAE" w:rsidRDefault="005E6F01" w:rsidP="00AF0A7D">
      <w:pPr>
        <w:pStyle w:val="RUS11"/>
        <w:keepNext/>
        <w:keepLines/>
        <w:suppressLineNumbers/>
        <w:tabs>
          <w:tab w:val="left" w:pos="426"/>
        </w:tabs>
        <w:suppressAutoHyphens/>
        <w:spacing w:after="0"/>
        <w:ind w:left="0"/>
        <w:contextualSpacing/>
      </w:pPr>
      <w:bookmarkStart w:id="1" w:name="_Ref496028070"/>
      <w:bookmarkStart w:id="2" w:name="_Ref497237746"/>
      <w:r w:rsidRPr="008C7FAE">
        <w:t xml:space="preserve">Подрядчик </w:t>
      </w:r>
      <w:r w:rsidR="00B94B36" w:rsidRPr="008C7FAE">
        <w:t>принимает на себя обязательства</w:t>
      </w:r>
      <w:r w:rsidRPr="008C7FAE">
        <w:t xml:space="preserve"> </w:t>
      </w:r>
      <w:r w:rsidR="00B24569" w:rsidRPr="008C7FAE">
        <w:t xml:space="preserve">выполнить Работы </w:t>
      </w:r>
      <w:r w:rsidR="00E03F19" w:rsidRPr="008C7FAE">
        <w:t xml:space="preserve">в отношении </w:t>
      </w:r>
      <w:r w:rsidR="00374369" w:rsidRPr="008C7FAE">
        <w:t>Объекта</w:t>
      </w:r>
      <w:r w:rsidR="00E6351A">
        <w:t>, расположенного</w:t>
      </w:r>
      <w:r w:rsidR="00E6351A" w:rsidRPr="00E62A3A">
        <w:t xml:space="preserve"> по </w:t>
      </w:r>
      <w:r w:rsidR="00E6351A" w:rsidRPr="004D582F">
        <w:t xml:space="preserve">адресу: </w:t>
      </w:r>
      <w:r w:rsidR="004D582F" w:rsidRPr="004D582F">
        <w:t xml:space="preserve">Республика Хакасия, </w:t>
      </w:r>
      <w:proofErr w:type="spellStart"/>
      <w:r w:rsidR="004D582F" w:rsidRPr="004D582F">
        <w:t>г</w:t>
      </w:r>
      <w:proofErr w:type="gramStart"/>
      <w:r w:rsidR="004D582F" w:rsidRPr="004D582F">
        <w:t>.С</w:t>
      </w:r>
      <w:proofErr w:type="gramEnd"/>
      <w:r w:rsidR="004D582F" w:rsidRPr="004D582F">
        <w:t>аяногорск</w:t>
      </w:r>
      <w:proofErr w:type="spellEnd"/>
      <w:r w:rsidR="004D582F" w:rsidRPr="004D582F">
        <w:t>, Промплощадка АО «РУСАЛ Саяногорск»</w:t>
      </w:r>
      <w:r w:rsidR="0082566C" w:rsidRPr="004D582F">
        <w:t>,</w:t>
      </w:r>
      <w:r w:rsidR="00C400EC">
        <w:t xml:space="preserve"> </w:t>
      </w:r>
      <w:r w:rsidR="00BF32C2" w:rsidRPr="008C7FAE">
        <w:t>в соотве</w:t>
      </w:r>
      <w:r w:rsidR="00BF32C2" w:rsidRPr="004D582F">
        <w:t xml:space="preserve">тствии с </w:t>
      </w:r>
      <w:r w:rsidR="003E6761" w:rsidRPr="004D582F">
        <w:t xml:space="preserve">Договором, в том числе </w:t>
      </w:r>
      <w:r w:rsidR="00E71941" w:rsidRPr="004D582F">
        <w:t>Приложением</w:t>
      </w:r>
      <w:r w:rsidR="003A2C69" w:rsidRPr="004D582F">
        <w:t xml:space="preserve"> № 1 (Техническое задание/</w:t>
      </w:r>
      <w:r w:rsidR="00586071" w:rsidRPr="004D582F">
        <w:t>Дефектная ведомость</w:t>
      </w:r>
      <w:r w:rsidR="001969E4" w:rsidRPr="004D582F">
        <w:t>)</w:t>
      </w:r>
      <w:r w:rsidR="00BB3D44" w:rsidRPr="004D582F">
        <w:t xml:space="preserve"> </w:t>
      </w:r>
      <w:r w:rsidR="003E6761" w:rsidRPr="004D582F">
        <w:t>и</w:t>
      </w:r>
      <w:r w:rsidR="00284DA5" w:rsidRPr="004D582F">
        <w:t xml:space="preserve"> </w:t>
      </w:r>
      <w:r w:rsidR="00F06442" w:rsidRPr="004D582F">
        <w:t>Исходными</w:t>
      </w:r>
      <w:r w:rsidR="00F06442" w:rsidRPr="008C7FAE">
        <w:t xml:space="preserve"> данными</w:t>
      </w:r>
      <w:r w:rsidR="00337B25" w:rsidRPr="008C7FAE">
        <w:t xml:space="preserve"> (</w:t>
      </w:r>
      <w:r w:rsidR="00B94B36" w:rsidRPr="008C7FAE">
        <w:t xml:space="preserve">далее </w:t>
      </w:r>
      <w:r w:rsidR="00337B25" w:rsidRPr="008C7FAE">
        <w:t xml:space="preserve">– </w:t>
      </w:r>
      <w:r w:rsidR="00B94B36" w:rsidRPr="008C7FAE">
        <w:t>«</w:t>
      </w:r>
      <w:r w:rsidR="00B94B36" w:rsidRPr="003A2C69">
        <w:rPr>
          <w:b/>
        </w:rPr>
        <w:t>Работы</w:t>
      </w:r>
      <w:r w:rsidR="00B94B36" w:rsidRPr="008C7FAE">
        <w:t>»</w:t>
      </w:r>
      <w:r w:rsidR="00337B25" w:rsidRPr="008C7FAE">
        <w:t>).</w:t>
      </w:r>
      <w:r w:rsidR="006E101C" w:rsidRPr="008C7FAE">
        <w:t xml:space="preserve"> </w:t>
      </w:r>
      <w:r w:rsidR="00F81B6D" w:rsidRPr="008C7FAE">
        <w:t>Заказч</w:t>
      </w:r>
      <w:r w:rsidR="00E14801" w:rsidRPr="008C7FAE">
        <w:t xml:space="preserve">ик обязуется принять </w:t>
      </w:r>
      <w:r w:rsidR="007F42EF" w:rsidRPr="008C7FAE">
        <w:t xml:space="preserve">Результат Работ, </w:t>
      </w:r>
      <w:r w:rsidR="006E101C" w:rsidRPr="008C7FAE">
        <w:t>выполненны</w:t>
      </w:r>
      <w:r w:rsidR="007F42EF" w:rsidRPr="008C7FAE">
        <w:t>х</w:t>
      </w:r>
      <w:r w:rsidR="006E101C" w:rsidRPr="008C7FAE">
        <w:t xml:space="preserve"> в </w:t>
      </w:r>
      <w:r w:rsidR="00337B25" w:rsidRPr="008C7FAE">
        <w:t>соответствии с</w:t>
      </w:r>
      <w:r w:rsidR="006E101C" w:rsidRPr="008C7FAE">
        <w:t xml:space="preserve"> </w:t>
      </w:r>
      <w:r w:rsidR="00337B25" w:rsidRPr="008C7FAE">
        <w:t xml:space="preserve">требованиями </w:t>
      </w:r>
      <w:r w:rsidR="006E101C" w:rsidRPr="008C7FAE">
        <w:t>законодательств</w:t>
      </w:r>
      <w:r w:rsidR="00337B25" w:rsidRPr="008C7FAE">
        <w:t>а</w:t>
      </w:r>
      <w:r w:rsidR="006E101C" w:rsidRPr="008C7FAE">
        <w:t xml:space="preserve"> и</w:t>
      </w:r>
      <w:r w:rsidR="00337B25" w:rsidRPr="008C7FAE">
        <w:t xml:space="preserve"> условиями</w:t>
      </w:r>
      <w:r w:rsidR="006E101C" w:rsidRPr="008C7FAE">
        <w:t xml:space="preserve"> </w:t>
      </w:r>
      <w:r w:rsidR="00337B25" w:rsidRPr="008C7FAE">
        <w:t>Договора</w:t>
      </w:r>
      <w:r w:rsidR="007F42EF" w:rsidRPr="008C7FAE">
        <w:t>,</w:t>
      </w:r>
      <w:r w:rsidR="006E101C" w:rsidRPr="008C7FAE">
        <w:t xml:space="preserve"> и </w:t>
      </w:r>
      <w:r w:rsidR="004207C9" w:rsidRPr="008C7FAE">
        <w:t xml:space="preserve">уплатить </w:t>
      </w:r>
      <w:r w:rsidR="00337B25" w:rsidRPr="008C7FAE">
        <w:t xml:space="preserve">Цену Работ </w:t>
      </w:r>
      <w:r w:rsidR="004207C9" w:rsidRPr="008C7FAE">
        <w:t>в порядке, предусмотренном Договором</w:t>
      </w:r>
      <w:r w:rsidR="00F81B6D" w:rsidRPr="008C7FAE">
        <w:t>.</w:t>
      </w:r>
      <w:bookmarkEnd w:id="1"/>
      <w:r w:rsidR="00337B25" w:rsidRPr="008C7FAE">
        <w:t xml:space="preserve"> </w:t>
      </w:r>
    </w:p>
    <w:p w:rsidR="003F053D" w:rsidRDefault="003F053D" w:rsidP="0082566C">
      <w:pPr>
        <w:pStyle w:val="RUS1"/>
        <w:keepNext/>
        <w:keepLines/>
        <w:suppressLineNumbers/>
        <w:suppressAutoHyphens/>
        <w:spacing w:before="120" w:after="0"/>
        <w:ind w:left="0" w:firstLine="0"/>
        <w:contextualSpacing/>
      </w:pPr>
      <w:bookmarkStart w:id="3" w:name="_Toc5702807"/>
      <w:bookmarkStart w:id="4" w:name="_Ref493705058"/>
      <w:bookmarkEnd w:id="2"/>
      <w:r w:rsidRPr="008C7FAE">
        <w:t>Сроки выполнения Работ</w:t>
      </w:r>
      <w:bookmarkEnd w:id="3"/>
    </w:p>
    <w:p w:rsidR="0082566C" w:rsidRPr="0082566C" w:rsidRDefault="0082566C" w:rsidP="0082566C">
      <w:pPr>
        <w:pStyle w:val="RUS1"/>
        <w:keepNext/>
        <w:keepLines/>
        <w:numPr>
          <w:ilvl w:val="0"/>
          <w:numId w:val="0"/>
        </w:numPr>
        <w:suppressLineNumbers/>
        <w:suppressAutoHyphens/>
        <w:spacing w:before="120" w:after="0"/>
        <w:contextualSpacing/>
        <w:rPr>
          <w:sz w:val="12"/>
          <w:szCs w:val="12"/>
        </w:rPr>
      </w:pPr>
    </w:p>
    <w:p w:rsidR="00434DE9" w:rsidRDefault="00434DE9" w:rsidP="0082566C">
      <w:pPr>
        <w:pStyle w:val="RUS1"/>
        <w:keepNext/>
        <w:keepLines/>
        <w:numPr>
          <w:ilvl w:val="0"/>
          <w:numId w:val="0"/>
        </w:numPr>
        <w:suppressLineNumbers/>
        <w:suppressAutoHyphens/>
        <w:spacing w:before="120"/>
        <w:ind w:firstLine="567"/>
        <w:contextualSpacing/>
        <w:jc w:val="both"/>
        <w:rPr>
          <w:b w:val="0"/>
        </w:rPr>
      </w:pPr>
      <w:r w:rsidRPr="008C7FAE">
        <w:rPr>
          <w:b w:val="0"/>
        </w:rPr>
        <w:t>2</w:t>
      </w:r>
      <w:r w:rsidRPr="008557AC">
        <w:rPr>
          <w:b w:val="0"/>
        </w:rPr>
        <w:t>.1. </w:t>
      </w:r>
      <w:r w:rsidR="00DB54E0" w:rsidRPr="008557AC">
        <w:rPr>
          <w:b w:val="0"/>
        </w:rPr>
        <w:t xml:space="preserve">Подрядчик обязуется выполнить Работы и </w:t>
      </w:r>
      <w:r w:rsidR="003F5527" w:rsidRPr="008557AC">
        <w:rPr>
          <w:b w:val="0"/>
        </w:rPr>
        <w:t>обеспечить</w:t>
      </w:r>
      <w:r w:rsidR="007368CA" w:rsidRPr="008557AC">
        <w:rPr>
          <w:b w:val="0"/>
        </w:rPr>
        <w:t xml:space="preserve"> Результат Работ</w:t>
      </w:r>
      <w:r w:rsidR="00DB54E0" w:rsidRPr="008557AC">
        <w:rPr>
          <w:b w:val="0"/>
        </w:rPr>
        <w:t xml:space="preserve"> в сроки, последовательности и порядке, установленные Договором</w:t>
      </w:r>
      <w:r w:rsidR="008651F7" w:rsidRPr="008557AC">
        <w:rPr>
          <w:b w:val="0"/>
        </w:rPr>
        <w:t>.</w:t>
      </w:r>
      <w:r w:rsidR="00DB54E0" w:rsidRPr="008557AC">
        <w:rPr>
          <w:b w:val="0"/>
        </w:rPr>
        <w:t xml:space="preserve"> </w:t>
      </w:r>
      <w:bookmarkStart w:id="5" w:name="_Ref496634419"/>
      <w:r w:rsidR="00DB54E0" w:rsidRPr="00BA70DE">
        <w:rPr>
          <w:b w:val="0"/>
        </w:rPr>
        <w:t xml:space="preserve">Начало </w:t>
      </w:r>
      <w:r w:rsidR="00FB1E2B" w:rsidRPr="00BA70DE">
        <w:rPr>
          <w:b w:val="0"/>
        </w:rPr>
        <w:t>Работ</w:t>
      </w:r>
      <w:r w:rsidR="007368CA" w:rsidRPr="00BA70DE">
        <w:rPr>
          <w:b w:val="0"/>
        </w:rPr>
        <w:t>:</w:t>
      </w:r>
      <w:r w:rsidR="00BA70DE" w:rsidRPr="00BA70DE">
        <w:rPr>
          <w:b w:val="0"/>
        </w:rPr>
        <w:t>________</w:t>
      </w:r>
      <w:r w:rsidR="0027682E" w:rsidRPr="00BA70DE">
        <w:rPr>
          <w:b w:val="0"/>
        </w:rPr>
        <w:t xml:space="preserve">, </w:t>
      </w:r>
      <w:r w:rsidR="00FB1E2B" w:rsidRPr="00BA70DE">
        <w:rPr>
          <w:b w:val="0"/>
        </w:rPr>
        <w:t>окончание Работ</w:t>
      </w:r>
      <w:r w:rsidR="007368CA" w:rsidRPr="00BA70DE">
        <w:rPr>
          <w:b w:val="0"/>
        </w:rPr>
        <w:t>:</w:t>
      </w:r>
      <w:r w:rsidR="00FB1E2B" w:rsidRPr="00BA70DE">
        <w:rPr>
          <w:b w:val="0"/>
        </w:rPr>
        <w:t xml:space="preserve"> </w:t>
      </w:r>
      <w:r w:rsidR="00BA70DE">
        <w:rPr>
          <w:b w:val="0"/>
        </w:rPr>
        <w:t>_____________.</w:t>
      </w:r>
      <w:r w:rsidR="0027682E" w:rsidRPr="008557AC">
        <w:rPr>
          <w:b w:val="0"/>
        </w:rPr>
        <w:t xml:space="preserve"> </w:t>
      </w:r>
      <w:bookmarkEnd w:id="5"/>
      <w:r w:rsidR="00FB1E2B" w:rsidRPr="008557AC">
        <w:rPr>
          <w:b w:val="0"/>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557AC">
        <w:rPr>
          <w:b w:val="0"/>
        </w:rPr>
        <w:t xml:space="preserve">Результат </w:t>
      </w:r>
      <w:r w:rsidR="00FB1E2B" w:rsidRPr="008557AC">
        <w:rPr>
          <w:b w:val="0"/>
        </w:rPr>
        <w:t xml:space="preserve">Работ готов к началу его </w:t>
      </w:r>
      <w:r w:rsidR="003F5527" w:rsidRPr="008557AC">
        <w:rPr>
          <w:b w:val="0"/>
        </w:rPr>
        <w:t>надлежащей</w:t>
      </w:r>
      <w:r w:rsidR="009174ED" w:rsidRPr="008557AC">
        <w:rPr>
          <w:b w:val="0"/>
        </w:rPr>
        <w:t>,</w:t>
      </w:r>
      <w:r w:rsidR="003F5527" w:rsidRPr="008557AC">
        <w:rPr>
          <w:b w:val="0"/>
        </w:rPr>
        <w:t xml:space="preserve"> соответствующей закону</w:t>
      </w:r>
      <w:r w:rsidR="00C90C5A" w:rsidRPr="008557AC">
        <w:rPr>
          <w:b w:val="0"/>
        </w:rPr>
        <w:t xml:space="preserve"> и Договору</w:t>
      </w:r>
      <w:bookmarkStart w:id="6" w:name="_Toc5702808"/>
      <w:bookmarkStart w:id="7" w:name="_Ref496808651"/>
      <w:r w:rsidR="0082566C" w:rsidRPr="008557AC">
        <w:rPr>
          <w:b w:val="0"/>
        </w:rPr>
        <w:t xml:space="preserve"> эксплуатации Заказчиком.</w:t>
      </w:r>
    </w:p>
    <w:p w:rsidR="0082566C" w:rsidRPr="008C7FAE" w:rsidRDefault="0082566C" w:rsidP="0082566C">
      <w:pPr>
        <w:pStyle w:val="RUS1"/>
        <w:keepNext/>
        <w:keepLines/>
        <w:numPr>
          <w:ilvl w:val="0"/>
          <w:numId w:val="0"/>
        </w:numPr>
        <w:suppressLineNumbers/>
        <w:suppressAutoHyphens/>
        <w:spacing w:before="120"/>
        <w:ind w:firstLine="567"/>
        <w:contextualSpacing/>
        <w:jc w:val="both"/>
        <w:rPr>
          <w:b w:val="0"/>
        </w:rPr>
      </w:pPr>
    </w:p>
    <w:p w:rsidR="00FA0DD3" w:rsidRPr="008C7FAE" w:rsidRDefault="00BC6571" w:rsidP="0082566C">
      <w:pPr>
        <w:pStyle w:val="RUS1"/>
        <w:keepNext/>
        <w:keepLines/>
        <w:suppressLineNumbers/>
        <w:suppressAutoHyphens/>
        <w:spacing w:before="0"/>
        <w:ind w:left="0" w:firstLine="0"/>
        <w:contextualSpacing/>
      </w:pPr>
      <w:r w:rsidRPr="008C7FAE">
        <w:t>Цена</w:t>
      </w:r>
      <w:r w:rsidR="00FA0DD3" w:rsidRPr="008C7FAE">
        <w:t xml:space="preserve"> </w:t>
      </w:r>
      <w:bookmarkEnd w:id="4"/>
      <w:r w:rsidR="0098268B" w:rsidRPr="008C7FAE">
        <w:t>Работ</w:t>
      </w:r>
      <w:bookmarkEnd w:id="6"/>
      <w:r w:rsidR="0098268B" w:rsidRPr="008C7FAE">
        <w:t xml:space="preserve"> </w:t>
      </w:r>
      <w:bookmarkEnd w:id="7"/>
    </w:p>
    <w:p w:rsidR="00FA0DD3" w:rsidRPr="004D582F" w:rsidRDefault="00FA0DD3" w:rsidP="00AF0A7D">
      <w:pPr>
        <w:pStyle w:val="RUS11"/>
        <w:keepNext/>
        <w:keepLines/>
        <w:suppressLineNumbers/>
        <w:tabs>
          <w:tab w:val="left" w:pos="426"/>
        </w:tabs>
        <w:suppressAutoHyphens/>
        <w:spacing w:after="0"/>
        <w:ind w:left="0"/>
        <w:contextualSpacing/>
      </w:pPr>
      <w:bookmarkStart w:id="8" w:name="_Ref493723668"/>
      <w:r w:rsidRPr="004D582F">
        <w:t xml:space="preserve">Цена Работ по Договору </w:t>
      </w:r>
      <w:r w:rsidRPr="00992E96">
        <w:t xml:space="preserve">определена </w:t>
      </w:r>
      <w:r w:rsidR="00E74E5B" w:rsidRPr="00992E96">
        <w:t>Приложение</w:t>
      </w:r>
      <w:r w:rsidR="00E1670D" w:rsidRPr="00992E96">
        <w:t>м</w:t>
      </w:r>
      <w:r w:rsidR="00E74E5B" w:rsidRPr="00992E96">
        <w:t xml:space="preserve"> </w:t>
      </w:r>
      <w:r w:rsidR="006A171A" w:rsidRPr="00992E96">
        <w:t>№ 7</w:t>
      </w:r>
      <w:r w:rsidR="00320301" w:rsidRPr="00992E96">
        <w:t xml:space="preserve"> (</w:t>
      </w:r>
      <w:r w:rsidR="004D582F" w:rsidRPr="004D582F">
        <w:t>Протокол согласования договорной цены</w:t>
      </w:r>
      <w:r w:rsidR="00E74E5B" w:rsidRPr="004D582F">
        <w:t>)</w:t>
      </w:r>
      <w:r w:rsidRPr="004D582F">
        <w:t>.</w:t>
      </w:r>
      <w:bookmarkEnd w:id="8"/>
    </w:p>
    <w:p w:rsidR="00BA15C9" w:rsidRPr="008C7FAE" w:rsidRDefault="00E74E5B" w:rsidP="00965B88">
      <w:pPr>
        <w:pStyle w:val="RUS11"/>
        <w:keepNext/>
        <w:keepLines/>
        <w:suppressLineNumbers/>
        <w:tabs>
          <w:tab w:val="left" w:pos="426"/>
        </w:tabs>
        <w:suppressAutoHyphens/>
        <w:spacing w:after="0"/>
        <w:ind w:left="0"/>
        <w:contextualSpacing/>
      </w:pPr>
      <w:r w:rsidRPr="008C7FAE">
        <w:t xml:space="preserve">Цена Работ </w:t>
      </w:r>
      <w:r w:rsidR="003D7F0B" w:rsidRPr="008C7FAE">
        <w:t xml:space="preserve">является твердой и </w:t>
      </w:r>
      <w:r w:rsidR="00F37215" w:rsidRPr="008C7FAE">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8C7FAE">
        <w:t>.</w:t>
      </w:r>
    </w:p>
    <w:p w:rsidR="00B366EF" w:rsidRDefault="00B366EF" w:rsidP="00AF0A7D">
      <w:pPr>
        <w:pStyle w:val="RUS11"/>
        <w:keepNext/>
        <w:keepLines/>
        <w:suppressLineNumbers/>
        <w:tabs>
          <w:tab w:val="left" w:pos="426"/>
        </w:tabs>
        <w:suppressAutoHyphens/>
        <w:spacing w:after="0"/>
        <w:ind w:left="0"/>
        <w:contextualSpacing/>
      </w:pPr>
      <w:r w:rsidRPr="008C7FAE">
        <w:t>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BB0DBF" w:rsidRPr="004D582F" w:rsidRDefault="0011250A" w:rsidP="00591C2D">
      <w:pPr>
        <w:pStyle w:val="RUS1"/>
        <w:keepNext/>
        <w:keepLines/>
        <w:suppressLineNumbers/>
        <w:suppressAutoHyphens/>
        <w:spacing w:before="120"/>
        <w:ind w:left="0" w:firstLine="0"/>
        <w:contextualSpacing/>
      </w:pPr>
      <w:bookmarkStart w:id="9" w:name="_Ref493723332"/>
      <w:bookmarkStart w:id="10" w:name="_Toc5702809"/>
      <w:r w:rsidRPr="004D582F">
        <w:t>Порядок и условия платежей</w:t>
      </w:r>
      <w:bookmarkEnd w:id="9"/>
      <w:bookmarkEnd w:id="10"/>
    </w:p>
    <w:p w:rsidR="00BB0DBF" w:rsidRPr="00FF7F9D" w:rsidRDefault="001969E4" w:rsidP="00291C22">
      <w:pPr>
        <w:pStyle w:val="RUS11"/>
        <w:keepNext/>
        <w:keepLines/>
        <w:suppressLineNumbers/>
        <w:tabs>
          <w:tab w:val="left" w:pos="426"/>
        </w:tabs>
        <w:suppressAutoHyphens/>
        <w:spacing w:after="0"/>
        <w:ind w:left="0"/>
        <w:contextualSpacing/>
      </w:pPr>
      <w:r w:rsidRPr="00FF7F9D">
        <w:t>Оплата по Д</w:t>
      </w:r>
      <w:r w:rsidR="00035750" w:rsidRPr="00FF7F9D">
        <w:t xml:space="preserve">оговору производится Заказчиком </w:t>
      </w:r>
      <w:r w:rsidR="00BA70DE">
        <w:t>в следующем порядке:__________</w:t>
      </w:r>
    </w:p>
    <w:p w:rsidR="001B2AE2" w:rsidRPr="00DD1138" w:rsidRDefault="001B2AE2" w:rsidP="001B2AE2">
      <w:pPr>
        <w:pStyle w:val="RUS11"/>
        <w:keepNext/>
        <w:keepLines/>
        <w:widowControl w:val="0"/>
        <w:tabs>
          <w:tab w:val="left" w:pos="567"/>
        </w:tabs>
        <w:spacing w:after="0"/>
        <w:ind w:left="0"/>
      </w:pPr>
      <w:r w:rsidRPr="00DD1138">
        <w:t>Количество Актов выполненных работ может быть более одного в случае частичной сдачи Работ.</w:t>
      </w:r>
    </w:p>
    <w:p w:rsidR="00994B17" w:rsidRPr="008C7FAE" w:rsidRDefault="00994B17" w:rsidP="00AF0A7D">
      <w:pPr>
        <w:pStyle w:val="RUS11"/>
        <w:keepNext/>
        <w:keepLines/>
        <w:suppressLineNumbers/>
        <w:tabs>
          <w:tab w:val="left" w:pos="426"/>
        </w:tabs>
        <w:suppressAutoHyphens/>
        <w:spacing w:after="0"/>
        <w:ind w:left="0"/>
        <w:contextualSpacing/>
      </w:pPr>
      <w:r w:rsidRPr="008C7FAE">
        <w:t xml:space="preserve">Оплата производится путем перечисления денежных средств на </w:t>
      </w:r>
      <w:proofErr w:type="gramStart"/>
      <w:r w:rsidRPr="008C7FAE">
        <w:t>расчетный</w:t>
      </w:r>
      <w:proofErr w:type="gramEnd"/>
      <w:r w:rsidRPr="008C7FAE">
        <w:t xml:space="preserve">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w:t>
      </w:r>
      <w:proofErr w:type="gramStart"/>
      <w:r w:rsidRPr="008C7FAE">
        <w:t>дств сч</w:t>
      </w:r>
      <w:proofErr w:type="gramEnd"/>
      <w:r w:rsidRPr="008C7FAE">
        <w:t xml:space="preserve">итается исполненной с момента списания денежных средств с </w:t>
      </w:r>
      <w:r w:rsidR="004977D1" w:rsidRPr="008C7FAE">
        <w:t xml:space="preserve">корреспондентского </w:t>
      </w:r>
      <w:r w:rsidRPr="008C7FAE">
        <w:t xml:space="preserve">счета </w:t>
      </w:r>
      <w:r w:rsidR="004977D1" w:rsidRPr="008C7FAE">
        <w:t xml:space="preserve">банка </w:t>
      </w:r>
      <w:r w:rsidRPr="008C7FAE">
        <w:t>Заказчика по каждому платежу соответственно.</w:t>
      </w:r>
    </w:p>
    <w:p w:rsidR="00994B17" w:rsidRPr="008C7FAE" w:rsidRDefault="00994B17" w:rsidP="00AF0A7D">
      <w:pPr>
        <w:pStyle w:val="RUS11"/>
        <w:keepNext/>
        <w:keepLines/>
        <w:suppressLineNumbers/>
        <w:tabs>
          <w:tab w:val="left" w:pos="426"/>
        </w:tabs>
        <w:suppressAutoHyphens/>
        <w:spacing w:after="0"/>
        <w:ind w:left="0"/>
        <w:contextualSpacing/>
        <w:rPr>
          <w:iCs/>
        </w:rPr>
      </w:pPr>
      <w:r w:rsidRPr="008C7FAE">
        <w:t xml:space="preserve">В </w:t>
      </w:r>
      <w:r w:rsidRPr="008C7FAE">
        <w:rPr>
          <w:iCs/>
        </w:rPr>
        <w:t>случае неисполнения или ненадлежащего исполнения Подрядчиком обязательств по</w:t>
      </w:r>
      <w:r w:rsidRPr="008C7FAE">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C7FAE">
        <w:rPr>
          <w:iCs/>
        </w:rPr>
        <w:t>.</w:t>
      </w:r>
    </w:p>
    <w:p w:rsidR="00994B17" w:rsidRDefault="00994B17" w:rsidP="00AF0A7D">
      <w:pPr>
        <w:pStyle w:val="RUS11"/>
        <w:keepNext/>
        <w:keepLines/>
        <w:suppressLineNumbers/>
        <w:tabs>
          <w:tab w:val="left" w:pos="426"/>
        </w:tabs>
        <w:suppressAutoHyphens/>
        <w:spacing w:after="0"/>
        <w:ind w:left="0"/>
        <w:contextualSpacing/>
      </w:pPr>
      <w:r w:rsidRPr="008C7FAE">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C7FAE">
        <w:t>и</w:t>
      </w:r>
      <w:r w:rsidRPr="008C7FAE">
        <w:t xml:space="preserve"> заключалось, </w:t>
      </w:r>
      <w:r w:rsidR="00DF1E3B" w:rsidRPr="008C7FAE">
        <w:t xml:space="preserve">Подрядчик </w:t>
      </w:r>
      <w:r w:rsidRPr="008C7FAE">
        <w:t xml:space="preserve">не имеет права на получение процентов или иных дополнительных платежей </w:t>
      </w:r>
      <w:r w:rsidR="00B74AA5" w:rsidRPr="008C7FAE">
        <w:t xml:space="preserve">как </w:t>
      </w:r>
      <w:r w:rsidRPr="008C7FAE">
        <w:t xml:space="preserve">по правилам статьи 317.1 </w:t>
      </w:r>
      <w:r w:rsidR="009B112F" w:rsidRPr="008C7FAE">
        <w:t xml:space="preserve">Гражданского кодекса </w:t>
      </w:r>
      <w:r w:rsidR="009B112F" w:rsidRPr="008C7FAE">
        <w:rPr>
          <w:bCs/>
          <w:iCs/>
        </w:rPr>
        <w:t>Российской Федерации</w:t>
      </w:r>
      <w:r w:rsidRPr="008C7FAE">
        <w:t>, так и по иным основаниям.</w:t>
      </w:r>
    </w:p>
    <w:p w:rsidR="00736C1C" w:rsidRPr="008C7FAE" w:rsidRDefault="003F053D" w:rsidP="0082566C">
      <w:pPr>
        <w:pStyle w:val="RUS1"/>
        <w:keepNext/>
        <w:keepLines/>
        <w:suppressLineNumbers/>
        <w:suppressAutoHyphens/>
        <w:spacing w:before="120"/>
        <w:ind w:left="0" w:firstLine="66"/>
        <w:contextualSpacing/>
      </w:pPr>
      <w:bookmarkStart w:id="11" w:name="_Toc5702811"/>
      <w:r w:rsidRPr="008C7FAE">
        <w:t>Обязательства Подрядчика</w:t>
      </w:r>
      <w:bookmarkEnd w:id="11"/>
    </w:p>
    <w:p w:rsidR="00D63FB0" w:rsidRPr="008C7FAE" w:rsidRDefault="003447CC" w:rsidP="00AF0A7D">
      <w:pPr>
        <w:pStyle w:val="RUS11"/>
        <w:keepNext/>
        <w:keepLines/>
        <w:suppressLineNumbers/>
        <w:tabs>
          <w:tab w:val="left" w:pos="426"/>
        </w:tabs>
        <w:suppressAutoHyphens/>
        <w:spacing w:after="0"/>
        <w:ind w:left="0"/>
        <w:contextualSpacing/>
      </w:pPr>
      <w:r w:rsidRPr="008C7FAE">
        <w:lastRenderedPageBreak/>
        <w:t>Подрядчик в счет Цены Работ выполняет в полном объеме все обязательства, предусмотренные Договором, в том числе:</w:t>
      </w:r>
    </w:p>
    <w:p w:rsidR="000357D5" w:rsidRPr="008C7FAE" w:rsidRDefault="000357D5" w:rsidP="00AF0A7D">
      <w:pPr>
        <w:pStyle w:val="RUS111"/>
        <w:keepNext/>
        <w:keepLines/>
        <w:suppressLineNumbers/>
        <w:tabs>
          <w:tab w:val="left" w:pos="426"/>
        </w:tabs>
        <w:suppressAutoHyphens/>
        <w:spacing w:after="0"/>
        <w:ind w:left="0"/>
        <w:contextualSpacing/>
      </w:pPr>
      <w:r w:rsidRPr="008C7FAE">
        <w:t xml:space="preserve">В течение всего срока исполнения обязательств по Договору за </w:t>
      </w:r>
      <w:proofErr w:type="gramStart"/>
      <w:r w:rsidRPr="008C7FAE">
        <w:t>свой</w:t>
      </w:r>
      <w:proofErr w:type="gramEnd"/>
      <w:r w:rsidRPr="008C7FAE">
        <w:t xml:space="preserve">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rsidR="00EC2F65" w:rsidRPr="008C7FAE" w:rsidRDefault="0091760B" w:rsidP="00AF0A7D">
      <w:pPr>
        <w:pStyle w:val="RUS111"/>
        <w:keepNext/>
        <w:keepLines/>
        <w:suppressLineNumbers/>
        <w:tabs>
          <w:tab w:val="left" w:pos="426"/>
        </w:tabs>
        <w:suppressAutoHyphens/>
        <w:spacing w:after="0"/>
        <w:ind w:left="0"/>
        <w:contextualSpacing/>
        <w:rPr>
          <w:iCs/>
        </w:rPr>
      </w:pPr>
      <w:bookmarkStart w:id="12" w:name="_Ref501158614"/>
      <w:r w:rsidRPr="008C7FAE">
        <w:rPr>
          <w:iCs/>
        </w:rPr>
        <w:t xml:space="preserve">За </w:t>
      </w:r>
      <w:r w:rsidR="00553E77" w:rsidRPr="008C7FAE">
        <w:t>2</w:t>
      </w:r>
      <w:r w:rsidRPr="008C7FAE">
        <w:rPr>
          <w:iCs/>
        </w:rPr>
        <w:t xml:space="preserve"> дн</w:t>
      </w:r>
      <w:r w:rsidR="00553E77" w:rsidRPr="008C7FAE">
        <w:rPr>
          <w:iCs/>
        </w:rPr>
        <w:t>я</w:t>
      </w:r>
      <w:r w:rsidRPr="008C7FAE">
        <w:rPr>
          <w:iCs/>
        </w:rPr>
        <w:t xml:space="preserve"> до начала выполнения Работ разрабатывает и согл</w:t>
      </w:r>
      <w:r w:rsidR="009A6166">
        <w:rPr>
          <w:iCs/>
        </w:rPr>
        <w:t xml:space="preserve">асовывает с Заказчиком </w:t>
      </w:r>
      <w:r w:rsidRPr="008C7FAE">
        <w:rPr>
          <w:iCs/>
        </w:rPr>
        <w:t>документацию</w:t>
      </w:r>
      <w:r w:rsidR="006D6A60" w:rsidRPr="008C7FAE">
        <w:rPr>
          <w:iCs/>
        </w:rPr>
        <w:t>, включая</w:t>
      </w:r>
      <w:r w:rsidR="007D7FD0" w:rsidRPr="008C7FAE">
        <w:rPr>
          <w:iCs/>
        </w:rPr>
        <w:t xml:space="preserve">, </w:t>
      </w:r>
      <w:r w:rsidR="00060C53" w:rsidRPr="008C7FAE">
        <w:rPr>
          <w:iCs/>
        </w:rPr>
        <w:t>п</w:t>
      </w:r>
      <w:r w:rsidRPr="008C7FAE">
        <w:rPr>
          <w:iCs/>
        </w:rPr>
        <w:t xml:space="preserve">роект производства </w:t>
      </w:r>
      <w:r w:rsidR="00060C53" w:rsidRPr="008C7FAE">
        <w:rPr>
          <w:iCs/>
        </w:rPr>
        <w:t>Р</w:t>
      </w:r>
      <w:r w:rsidRPr="008C7FAE">
        <w:rPr>
          <w:iCs/>
        </w:rPr>
        <w:t xml:space="preserve">абот; </w:t>
      </w:r>
      <w:r w:rsidR="004977D1" w:rsidRPr="008C7FAE">
        <w:rPr>
          <w:iCs/>
        </w:rPr>
        <w:t xml:space="preserve">а </w:t>
      </w:r>
      <w:r w:rsidR="00EC2F65" w:rsidRPr="008C7FAE">
        <w:t xml:space="preserve">также разрабатывает и ведет любую </w:t>
      </w:r>
      <w:r w:rsidRPr="008C7FAE">
        <w:t xml:space="preserve">иную </w:t>
      </w:r>
      <w:r w:rsidR="00EC2F65" w:rsidRPr="008C7FAE">
        <w:t xml:space="preserve">необходимую с точки зрения </w:t>
      </w:r>
      <w:r w:rsidR="00093255" w:rsidRPr="008C7FAE">
        <w:t>Обязательных технических</w:t>
      </w:r>
      <w:r w:rsidR="00EC2F65" w:rsidRPr="008C7FAE">
        <w:t xml:space="preserve"> правил</w:t>
      </w:r>
      <w:r w:rsidR="009A6166">
        <w:t xml:space="preserve"> </w:t>
      </w:r>
      <w:r w:rsidR="00EC2F65" w:rsidRPr="008C7FAE">
        <w:t>документацию</w:t>
      </w:r>
      <w:r w:rsidR="00EC2F65" w:rsidRPr="008C7FAE">
        <w:rPr>
          <w:iCs/>
        </w:rPr>
        <w:t>. После согласования и утверждения проект производства Работ остается в силе в течение всего срока действия Договора.</w:t>
      </w:r>
      <w:bookmarkEnd w:id="12"/>
    </w:p>
    <w:p w:rsidR="00B70C07" w:rsidRPr="008C7FAE" w:rsidRDefault="003B58C8" w:rsidP="00AF0A7D">
      <w:pPr>
        <w:pStyle w:val="RUS111"/>
        <w:keepNext/>
        <w:keepLines/>
        <w:suppressLineNumbers/>
        <w:tabs>
          <w:tab w:val="left" w:pos="426"/>
        </w:tabs>
        <w:suppressAutoHyphens/>
        <w:spacing w:after="0"/>
        <w:ind w:left="0"/>
        <w:contextualSpacing/>
      </w:pPr>
      <w:r w:rsidRPr="008C7FAE">
        <w:t>Д</w:t>
      </w:r>
      <w:r w:rsidR="00937785" w:rsidRPr="008C7FAE">
        <w:t xml:space="preserve">о начала </w:t>
      </w:r>
      <w:r w:rsidR="00937785" w:rsidRPr="004D582F">
        <w:t>Р</w:t>
      </w:r>
      <w:r w:rsidR="003A6664" w:rsidRPr="004D582F">
        <w:t>абот</w:t>
      </w:r>
      <w:r w:rsidR="005F660B" w:rsidRPr="004D582F">
        <w:t xml:space="preserve"> (в соответствии с п</w:t>
      </w:r>
      <w:r w:rsidR="00E1670D" w:rsidRPr="004D582F">
        <w:t xml:space="preserve">унктом </w:t>
      </w:r>
      <w:r w:rsidR="009E1415" w:rsidRPr="004D582F">
        <w:t>3.2</w:t>
      </w:r>
      <w:r w:rsidR="00E1670D" w:rsidRPr="004D582F">
        <w:t xml:space="preserve"> </w:t>
      </w:r>
      <w:r w:rsidR="00FC3E06" w:rsidRPr="004D582F">
        <w:t>Договора</w:t>
      </w:r>
      <w:r w:rsidR="005F660B" w:rsidRPr="004D582F">
        <w:t>)</w:t>
      </w:r>
      <w:r w:rsidR="00B70C07" w:rsidRPr="004D582F">
        <w:t>:</w:t>
      </w:r>
    </w:p>
    <w:p w:rsidR="00B70C07" w:rsidRPr="008C7FAE" w:rsidRDefault="00B70C07" w:rsidP="00AF0A7D">
      <w:pPr>
        <w:pStyle w:val="RUS10"/>
        <w:keepNext/>
        <w:keepLines/>
        <w:suppressLineNumbers/>
        <w:tabs>
          <w:tab w:val="left" w:pos="426"/>
        </w:tabs>
        <w:suppressAutoHyphens/>
        <w:spacing w:after="0"/>
        <w:ind w:left="0" w:firstLine="567"/>
        <w:contextualSpacing/>
      </w:pPr>
      <w:r w:rsidRPr="008C7FAE">
        <w:t xml:space="preserve">определяет состав бригад </w:t>
      </w:r>
      <w:r w:rsidR="00060C53" w:rsidRPr="008C7FAE">
        <w:t>для выполнения Работ на отдельных участках</w:t>
      </w:r>
      <w:r w:rsidRPr="008C7FAE">
        <w:t xml:space="preserve"> по численн</w:t>
      </w:r>
      <w:r w:rsidR="007B7D76">
        <w:t>ости, квалификации и профессиям;</w:t>
      </w:r>
    </w:p>
    <w:p w:rsidR="00B70C07" w:rsidRPr="008C7FAE" w:rsidRDefault="00B70C07" w:rsidP="00AF0A7D">
      <w:pPr>
        <w:pStyle w:val="RUS10"/>
        <w:keepNext/>
        <w:keepLines/>
        <w:suppressLineNumbers/>
        <w:tabs>
          <w:tab w:val="left" w:pos="426"/>
        </w:tabs>
        <w:suppressAutoHyphens/>
        <w:spacing w:after="0"/>
        <w:ind w:left="0" w:firstLine="567"/>
        <w:contextualSpacing/>
      </w:pPr>
      <w:proofErr w:type="gramStart"/>
      <w:r w:rsidRPr="008C7FAE">
        <w:t xml:space="preserve">назначает руководителей работ </w:t>
      </w:r>
      <w:r w:rsidR="00060C53" w:rsidRPr="008C7FAE">
        <w:t xml:space="preserve">по выполнению отдельных видов Работ </w:t>
      </w:r>
      <w:r w:rsidRPr="008C7FAE">
        <w:t xml:space="preserve">в соответствии с перечнем и объемом </w:t>
      </w:r>
      <w:r w:rsidR="00A333E2" w:rsidRPr="008C7FAE">
        <w:t>Работ</w:t>
      </w:r>
      <w:r w:rsidRPr="008C7FAE">
        <w:t>, принятыми по Договору;</w:t>
      </w:r>
      <w:proofErr w:type="gramEnd"/>
    </w:p>
    <w:p w:rsidR="00B70C07" w:rsidRPr="008C7FAE" w:rsidRDefault="00B70C07" w:rsidP="00AF0A7D">
      <w:pPr>
        <w:pStyle w:val="RUS10"/>
        <w:keepNext/>
        <w:keepLines/>
        <w:suppressLineNumbers/>
        <w:tabs>
          <w:tab w:val="left" w:pos="426"/>
        </w:tabs>
        <w:suppressAutoHyphens/>
        <w:spacing w:after="0"/>
        <w:ind w:left="0" w:firstLine="567"/>
        <w:contextualSpacing/>
      </w:pPr>
      <w:r w:rsidRPr="008C7FAE">
        <w:t>назначает лиц, ответственных за охрану труда и материально-техническое обеспечение;</w:t>
      </w:r>
    </w:p>
    <w:p w:rsidR="003A6664" w:rsidRPr="008C7FAE" w:rsidRDefault="002F66CB" w:rsidP="00AF0A7D">
      <w:pPr>
        <w:pStyle w:val="RUS10"/>
        <w:keepNext/>
        <w:keepLines/>
        <w:suppressLineNumbers/>
        <w:tabs>
          <w:tab w:val="left" w:pos="426"/>
        </w:tabs>
        <w:suppressAutoHyphens/>
        <w:spacing w:after="0"/>
        <w:ind w:left="0" w:firstLine="567"/>
        <w:contextualSpacing/>
      </w:pPr>
      <w:r w:rsidRPr="008C7FAE">
        <w:t>предоставляет Заказчику</w:t>
      </w:r>
      <w:r w:rsidR="00221760" w:rsidRPr="008C7FAE">
        <w:t xml:space="preserve"> списк</w:t>
      </w:r>
      <w:r w:rsidR="00D62FDC" w:rsidRPr="008C7FAE">
        <w:t>и назначенных лиц</w:t>
      </w:r>
      <w:r w:rsidR="00221760" w:rsidRPr="008C7FAE">
        <w:t>, а также оригинал доверенности</w:t>
      </w:r>
      <w:r w:rsidR="00414484">
        <w:t xml:space="preserve"> </w:t>
      </w:r>
      <w:r w:rsidR="00221760" w:rsidRPr="008C7FAE">
        <w:t xml:space="preserve"> в отношении </w:t>
      </w:r>
      <w:r w:rsidR="00466B4F" w:rsidRPr="008C7FAE">
        <w:t>п</w:t>
      </w:r>
      <w:r w:rsidR="00221760" w:rsidRPr="008C7FAE">
        <w:t>редставителей Подрядчика</w:t>
      </w:r>
      <w:r w:rsidRPr="008C7FAE">
        <w:t>.</w:t>
      </w:r>
    </w:p>
    <w:p w:rsidR="001B15C7" w:rsidRPr="008C7FAE" w:rsidRDefault="001B15C7" w:rsidP="00AF0A7D">
      <w:pPr>
        <w:pStyle w:val="RUS111"/>
        <w:keepNext/>
        <w:keepLines/>
        <w:suppressLineNumbers/>
        <w:tabs>
          <w:tab w:val="left" w:pos="426"/>
        </w:tabs>
        <w:suppressAutoHyphens/>
        <w:spacing w:after="0"/>
        <w:ind w:left="0"/>
        <w:contextualSpacing/>
      </w:pPr>
      <w:r w:rsidRPr="008C7FAE">
        <w:t xml:space="preserve">Обеспечивает надлежащее выполнение Работ по Договору оборудованием, инструментами, оснасткой, приспособлениями и </w:t>
      </w:r>
      <w:r w:rsidR="00EF4B5F" w:rsidRPr="008C7FAE">
        <w:t>Т</w:t>
      </w:r>
      <w:r w:rsidRPr="008C7FAE">
        <w:t xml:space="preserve">ехникой, инженерно-техническим персоналом и квалифицированной рабочей силой в порядке и сроки, предусмотренные условиями Договора. </w:t>
      </w:r>
    </w:p>
    <w:p w:rsidR="00FD733F" w:rsidRPr="008C7FAE" w:rsidRDefault="00FD733F" w:rsidP="00AF0A7D">
      <w:pPr>
        <w:pStyle w:val="RUS111"/>
        <w:keepNext/>
        <w:keepLines/>
        <w:suppressLineNumbers/>
        <w:tabs>
          <w:tab w:val="left" w:pos="426"/>
        </w:tabs>
        <w:suppressAutoHyphens/>
        <w:spacing w:after="0"/>
        <w:ind w:left="0"/>
        <w:contextualSpacing/>
        <w:rPr>
          <w:iCs/>
        </w:rPr>
      </w:pPr>
      <w:r w:rsidRPr="008C7FAE">
        <w:rPr>
          <w:iCs/>
        </w:rPr>
        <w:t xml:space="preserve">Обеспечивает соответствие качества </w:t>
      </w:r>
      <w:r w:rsidR="00EF4B5F" w:rsidRPr="008C7FAE">
        <w:rPr>
          <w:iCs/>
        </w:rPr>
        <w:t xml:space="preserve">Результата </w:t>
      </w:r>
      <w:r w:rsidRPr="008C7FAE">
        <w:rPr>
          <w:iCs/>
        </w:rPr>
        <w:t xml:space="preserve">Работ </w:t>
      </w:r>
      <w:r w:rsidR="009A6166">
        <w:rPr>
          <w:iCs/>
        </w:rPr>
        <w:t>по Договору, в том числе</w:t>
      </w:r>
      <w:r w:rsidRPr="008C7FAE">
        <w:t xml:space="preserve"> </w:t>
      </w:r>
      <w:r w:rsidR="002E0D4C" w:rsidRPr="008C7FAE">
        <w:t>Исходным данным</w:t>
      </w:r>
      <w:r w:rsidRPr="008C7FAE">
        <w:t xml:space="preserve"> и Обязательным техническим правилам.</w:t>
      </w:r>
    </w:p>
    <w:p w:rsidR="0014560F" w:rsidRPr="008C7FAE" w:rsidRDefault="0014560F" w:rsidP="00AF0A7D">
      <w:pPr>
        <w:pStyle w:val="RUS111"/>
        <w:keepNext/>
        <w:keepLines/>
        <w:suppressLineNumbers/>
        <w:tabs>
          <w:tab w:val="left" w:pos="426"/>
        </w:tabs>
        <w:suppressAutoHyphens/>
        <w:spacing w:after="0"/>
        <w:ind w:left="0"/>
        <w:contextualSpacing/>
      </w:pPr>
      <w:r w:rsidRPr="008C7FAE">
        <w:t xml:space="preserve">Осуществляет координацию выполнения всех Работ Субподрядными организациями с целью обеспечения своевременной сдачи-приемки Работ. </w:t>
      </w:r>
    </w:p>
    <w:p w:rsidR="002F66CB" w:rsidRPr="008C7FAE" w:rsidRDefault="002F66CB" w:rsidP="00AF0A7D">
      <w:pPr>
        <w:pStyle w:val="RUS111"/>
        <w:keepNext/>
        <w:keepLines/>
        <w:suppressLineNumbers/>
        <w:tabs>
          <w:tab w:val="left" w:pos="426"/>
        </w:tabs>
        <w:suppressAutoHyphens/>
        <w:spacing w:after="0"/>
        <w:ind w:left="0"/>
        <w:contextualSpacing/>
      </w:pPr>
      <w:r w:rsidRPr="008C7FAE">
        <w:t>Еженедельно информирует Заказчика о состоянии выполнения Договора.</w:t>
      </w:r>
    </w:p>
    <w:p w:rsidR="00FC18C5" w:rsidRPr="008C7FAE" w:rsidRDefault="002F66CB" w:rsidP="00AF0A7D">
      <w:pPr>
        <w:pStyle w:val="RUS111"/>
        <w:keepNext/>
        <w:keepLines/>
        <w:suppressLineNumbers/>
        <w:tabs>
          <w:tab w:val="left" w:pos="426"/>
        </w:tabs>
        <w:suppressAutoHyphens/>
        <w:spacing w:after="0"/>
        <w:ind w:left="0"/>
        <w:contextualSpacing/>
      </w:pPr>
      <w:r w:rsidRPr="008C7FAE">
        <w:t xml:space="preserve">Обеспечивает Заказчику возможность проведения </w:t>
      </w:r>
      <w:proofErr w:type="gramStart"/>
      <w:r w:rsidRPr="008C7FAE">
        <w:t>контроля за</w:t>
      </w:r>
      <w:proofErr w:type="gramEnd"/>
      <w:r w:rsidRPr="008C7FAE">
        <w:t xml:space="preserve"> выполняемыми Работами</w:t>
      </w:r>
      <w:r w:rsidR="003B58C8" w:rsidRPr="008C7FAE">
        <w:t>, д</w:t>
      </w:r>
      <w:r w:rsidR="00FC18C5" w:rsidRPr="008C7FAE">
        <w:t xml:space="preserve">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8C7FAE">
        <w:t>Обязательными техническими правилами</w:t>
      </w:r>
      <w:r w:rsidR="00FC18C5" w:rsidRPr="008C7FAE">
        <w:t>.</w:t>
      </w:r>
    </w:p>
    <w:p w:rsidR="00F312F9" w:rsidRPr="008C7FAE" w:rsidRDefault="00FC18C5" w:rsidP="00AF0A7D">
      <w:pPr>
        <w:pStyle w:val="RUS111"/>
        <w:keepNext/>
        <w:keepLines/>
        <w:suppressLineNumbers/>
        <w:tabs>
          <w:tab w:val="left" w:pos="426"/>
        </w:tabs>
        <w:suppressAutoHyphens/>
        <w:spacing w:after="0"/>
        <w:ind w:left="0"/>
        <w:contextualSpacing/>
        <w:rPr>
          <w:iCs/>
        </w:rPr>
      </w:pPr>
      <w:r w:rsidRPr="008C7FAE">
        <w:t>Устраняет все выданные замечания и исполняет</w:t>
      </w:r>
      <w:r w:rsidR="001B15C7" w:rsidRPr="008C7FAE">
        <w:t xml:space="preserve"> все указания, предписания и </w:t>
      </w:r>
      <w:r w:rsidR="00B6011C" w:rsidRPr="008C7FAE">
        <w:t>т.</w:t>
      </w:r>
      <w:r w:rsidRPr="008C7FAE">
        <w:t xml:space="preserve">п. Заказчика и Государственных органов, данные в порядке, предусмотренном Договором или действующим законодательством. </w:t>
      </w:r>
      <w:proofErr w:type="gramStart"/>
      <w:r w:rsidRPr="008C7FAE">
        <w:t>В случае отказа Подрядчика от выполнения</w:t>
      </w:r>
      <w:r w:rsidR="00221760" w:rsidRPr="008C7FAE">
        <w:t xml:space="preserve"> указанной обязанности</w:t>
      </w:r>
      <w:r w:rsidRPr="008C7FAE">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8C7FAE">
        <w:t>.</w:t>
      </w:r>
      <w:proofErr w:type="gramEnd"/>
    </w:p>
    <w:p w:rsidR="000C006E" w:rsidRPr="008C7FAE" w:rsidRDefault="000C006E" w:rsidP="00AF0A7D">
      <w:pPr>
        <w:pStyle w:val="RUS111"/>
        <w:keepNext/>
        <w:keepLines/>
        <w:suppressLineNumbers/>
        <w:tabs>
          <w:tab w:val="left" w:pos="426"/>
        </w:tabs>
        <w:suppressAutoHyphens/>
        <w:spacing w:after="0"/>
        <w:ind w:left="0"/>
        <w:contextualSpacing/>
      </w:pPr>
      <w:r w:rsidRPr="008C7FAE">
        <w:t>Устраняет недостатки и дефекты в выполненных им Работах безвозмездно в порядке и сроки, предусмотренные условиями Договора.</w:t>
      </w:r>
    </w:p>
    <w:p w:rsidR="00F312F9" w:rsidRPr="008C7FAE" w:rsidRDefault="00DE5995" w:rsidP="00AF0A7D">
      <w:pPr>
        <w:pStyle w:val="RUS111"/>
        <w:keepNext/>
        <w:keepLines/>
        <w:suppressLineNumbers/>
        <w:tabs>
          <w:tab w:val="left" w:pos="426"/>
        </w:tabs>
        <w:suppressAutoHyphens/>
        <w:spacing w:after="0"/>
        <w:ind w:left="0"/>
        <w:contextualSpacing/>
        <w:rPr>
          <w:iCs/>
        </w:rPr>
      </w:pPr>
      <w:r w:rsidRPr="008C7FAE">
        <w:t>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w:t>
      </w:r>
      <w:r w:rsidR="00CA5005" w:rsidRPr="008C7FAE">
        <w:t xml:space="preserve">дчике (учредительные документы </w:t>
      </w:r>
      <w:r w:rsidRPr="008C7FAE">
        <w:t>и т.п.).</w:t>
      </w:r>
    </w:p>
    <w:p w:rsidR="00DE5995" w:rsidRPr="008C7FAE" w:rsidRDefault="00DE5995" w:rsidP="00AF0A7D">
      <w:pPr>
        <w:pStyle w:val="RUS111"/>
        <w:keepNext/>
        <w:keepLines/>
        <w:suppressLineNumbers/>
        <w:tabs>
          <w:tab w:val="left" w:pos="426"/>
        </w:tabs>
        <w:suppressAutoHyphens/>
        <w:spacing w:after="0"/>
        <w:ind w:left="0"/>
        <w:contextualSpacing/>
        <w:rPr>
          <w:iCs/>
        </w:rPr>
      </w:pPr>
      <w:r w:rsidRPr="008C7FAE">
        <w:t xml:space="preserve">Подрядчик обязан произвести замену Субподрядной организации по требованию Заказчика без увеличения Цены Работ в следующих случаях: </w:t>
      </w:r>
    </w:p>
    <w:p w:rsidR="00DE5995" w:rsidRPr="008C7FAE" w:rsidRDefault="00DE5995" w:rsidP="00AF0A7D">
      <w:pPr>
        <w:pStyle w:val="RUS10"/>
        <w:keepNext/>
        <w:keepLines/>
        <w:suppressLineNumbers/>
        <w:tabs>
          <w:tab w:val="left" w:pos="426"/>
        </w:tabs>
        <w:suppressAutoHyphens/>
        <w:spacing w:after="0"/>
        <w:ind w:left="0" w:firstLine="567"/>
        <w:contextualSpacing/>
      </w:pPr>
      <w:r w:rsidRPr="008C7FAE">
        <w:t>отсутствие предварительного согласования Субподрядной организации Заказчиком;</w:t>
      </w:r>
    </w:p>
    <w:p w:rsidR="00DE5995" w:rsidRPr="008C7FAE" w:rsidRDefault="00DE5995" w:rsidP="00AF0A7D">
      <w:pPr>
        <w:pStyle w:val="RUS10"/>
        <w:keepNext/>
        <w:keepLines/>
        <w:suppressLineNumbers/>
        <w:tabs>
          <w:tab w:val="left" w:pos="426"/>
        </w:tabs>
        <w:suppressAutoHyphens/>
        <w:spacing w:after="0"/>
        <w:ind w:left="0" w:firstLine="567"/>
        <w:contextualSpacing/>
      </w:pPr>
      <w:r w:rsidRPr="008C7FAE">
        <w:t xml:space="preserve">выявление недостоверности сведений и/или документации, предоставленной Заказчику для согласования Субподрядной организации; </w:t>
      </w:r>
    </w:p>
    <w:p w:rsidR="00DE5995" w:rsidRPr="008C7FAE" w:rsidRDefault="00DE5995" w:rsidP="00AF0A7D">
      <w:pPr>
        <w:pStyle w:val="RUS10"/>
        <w:keepNext/>
        <w:keepLines/>
        <w:suppressLineNumbers/>
        <w:tabs>
          <w:tab w:val="left" w:pos="426"/>
        </w:tabs>
        <w:suppressAutoHyphens/>
        <w:spacing w:after="0"/>
        <w:ind w:left="0" w:firstLine="567"/>
        <w:contextualSpacing/>
      </w:pPr>
      <w:r w:rsidRPr="008C7FAE">
        <w:t>несоответствие Субподрядной организации требованиям Договора;</w:t>
      </w:r>
    </w:p>
    <w:p w:rsidR="00DE5995" w:rsidRPr="008C7FAE" w:rsidRDefault="00DE5995" w:rsidP="00AF0A7D">
      <w:pPr>
        <w:pStyle w:val="RUS10"/>
        <w:keepNext/>
        <w:keepLines/>
        <w:suppressLineNumbers/>
        <w:tabs>
          <w:tab w:val="left" w:pos="426"/>
        </w:tabs>
        <w:suppressAutoHyphens/>
        <w:spacing w:after="0"/>
        <w:ind w:left="0" w:firstLine="567"/>
        <w:contextualSpacing/>
      </w:pPr>
      <w:r w:rsidRPr="008C7FAE">
        <w:t xml:space="preserve">выполнение Субподрядной организацией Работ с нарушением условий Договора или требований Обязательных технических правил; </w:t>
      </w:r>
    </w:p>
    <w:p w:rsidR="00DE5995" w:rsidRPr="008C7FAE" w:rsidRDefault="00DE5995" w:rsidP="00AF0A7D">
      <w:pPr>
        <w:pStyle w:val="RUS10"/>
        <w:keepNext/>
        <w:keepLines/>
        <w:suppressLineNumbers/>
        <w:tabs>
          <w:tab w:val="left" w:pos="426"/>
        </w:tabs>
        <w:suppressAutoHyphens/>
        <w:spacing w:after="0"/>
        <w:ind w:left="0" w:firstLine="567"/>
        <w:contextualSpacing/>
      </w:pPr>
      <w:r w:rsidRPr="008C7FAE">
        <w:t>отсутствие у Субподрядной организации разрешительной документации для выполнения Работ.</w:t>
      </w:r>
    </w:p>
    <w:p w:rsidR="00DE5995" w:rsidRPr="008C7FAE" w:rsidRDefault="00DE5995" w:rsidP="00AF0A7D">
      <w:pPr>
        <w:pStyle w:val="RUS11"/>
        <w:keepNext/>
        <w:keepLines/>
        <w:numPr>
          <w:ilvl w:val="0"/>
          <w:numId w:val="0"/>
        </w:numPr>
        <w:suppressLineNumbers/>
        <w:tabs>
          <w:tab w:val="left" w:pos="426"/>
        </w:tabs>
        <w:suppressAutoHyphens/>
        <w:spacing w:after="0"/>
        <w:ind w:firstLine="567"/>
        <w:contextualSpacing/>
      </w:pPr>
      <w:r w:rsidRPr="008C7FAE">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DE5995" w:rsidRDefault="00F312F9" w:rsidP="00AF0A7D">
      <w:pPr>
        <w:pStyle w:val="RUS111"/>
        <w:keepNext/>
        <w:keepLines/>
        <w:suppressLineNumbers/>
        <w:tabs>
          <w:tab w:val="left" w:pos="426"/>
        </w:tabs>
        <w:suppressAutoHyphens/>
        <w:spacing w:after="0"/>
        <w:ind w:left="0"/>
        <w:contextualSpacing/>
      </w:pPr>
      <w:r w:rsidRPr="008C7FAE">
        <w:t xml:space="preserve">Когда в соответствии с пунктом </w:t>
      </w:r>
      <w:r w:rsidR="00414484">
        <w:rPr>
          <w:bCs w:val="0"/>
        </w:rPr>
        <w:t>8.1.</w:t>
      </w:r>
      <w:r w:rsidR="00414484">
        <w:t>4</w:t>
      </w:r>
      <w:r w:rsidRPr="008C7FAE">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434DE9" w:rsidRPr="008C7FAE">
        <w:t xml:space="preserve"> [</w:t>
      </w:r>
      <w:r w:rsidRPr="008C7FAE">
        <w:t>в том числе, после уступки].</w:t>
      </w:r>
    </w:p>
    <w:p w:rsidR="0044243B" w:rsidRPr="008C7FAE" w:rsidRDefault="003F053D" w:rsidP="00AF0A7D">
      <w:pPr>
        <w:pStyle w:val="RUS1"/>
        <w:keepNext/>
        <w:keepLines/>
        <w:suppressLineNumbers/>
        <w:suppressAutoHyphens/>
        <w:spacing w:before="0" w:after="0"/>
        <w:ind w:left="0" w:firstLine="0"/>
        <w:contextualSpacing/>
      </w:pPr>
      <w:bookmarkStart w:id="13" w:name="_Toc5702812"/>
      <w:r w:rsidRPr="008C7FAE">
        <w:lastRenderedPageBreak/>
        <w:t>Права Подрядчика</w:t>
      </w:r>
      <w:bookmarkEnd w:id="13"/>
    </w:p>
    <w:p w:rsidR="00F32AD8" w:rsidRPr="008C7FAE" w:rsidRDefault="000E4C2A" w:rsidP="00AF0A7D">
      <w:pPr>
        <w:pStyle w:val="RUS11"/>
        <w:keepNext/>
        <w:keepLines/>
        <w:suppressLineNumbers/>
        <w:tabs>
          <w:tab w:val="left" w:pos="426"/>
        </w:tabs>
        <w:suppressAutoHyphens/>
        <w:spacing w:after="0"/>
        <w:ind w:left="0"/>
        <w:contextualSpacing/>
      </w:pPr>
      <w:r w:rsidRPr="008C7FAE">
        <w:t>Подрядчик</w:t>
      </w:r>
      <w:r w:rsidR="00135791" w:rsidRPr="008C7FAE">
        <w:t xml:space="preserve"> вправе</w:t>
      </w:r>
      <w:r w:rsidR="007C5297" w:rsidRPr="008C7FAE">
        <w:t>:</w:t>
      </w:r>
    </w:p>
    <w:p w:rsidR="00555ED8" w:rsidRPr="008C7FAE" w:rsidRDefault="00555ED8" w:rsidP="00AF0A7D">
      <w:pPr>
        <w:pStyle w:val="RUS111"/>
        <w:keepNext/>
        <w:keepLines/>
        <w:suppressLineNumbers/>
        <w:tabs>
          <w:tab w:val="left" w:pos="426"/>
        </w:tabs>
        <w:suppressAutoHyphens/>
        <w:spacing w:after="0"/>
        <w:ind w:left="0"/>
        <w:contextualSpacing/>
      </w:pPr>
      <w:r w:rsidRPr="008C7FAE">
        <w:t xml:space="preserve">Ознакомиться с имеющейся у Заказчика </w:t>
      </w:r>
      <w:r w:rsidR="00F26EC8" w:rsidRPr="008C7FAE">
        <w:t xml:space="preserve">технической </w:t>
      </w:r>
      <w:r w:rsidRPr="008C7FAE">
        <w:t>документацией на Объект.</w:t>
      </w:r>
    </w:p>
    <w:p w:rsidR="000E4C2A" w:rsidRPr="008C7FAE" w:rsidRDefault="00BD4F15" w:rsidP="00AF0A7D">
      <w:pPr>
        <w:pStyle w:val="RUS111"/>
        <w:keepNext/>
        <w:keepLines/>
        <w:suppressLineNumbers/>
        <w:tabs>
          <w:tab w:val="left" w:pos="426"/>
        </w:tabs>
        <w:suppressAutoHyphens/>
        <w:spacing w:after="0"/>
        <w:ind w:left="0"/>
        <w:contextualSpacing/>
      </w:pPr>
      <w:r w:rsidRPr="008C7FAE">
        <w:t>Иметь</w:t>
      </w:r>
      <w:r w:rsidR="000E4C2A" w:rsidRPr="008C7FAE">
        <w:t xml:space="preserve"> доступ сво</w:t>
      </w:r>
      <w:r w:rsidRPr="008C7FAE">
        <w:t>его</w:t>
      </w:r>
      <w:r w:rsidR="000E4C2A" w:rsidRPr="008C7FAE">
        <w:t xml:space="preserve"> </w:t>
      </w:r>
      <w:r w:rsidRPr="008C7FAE">
        <w:t xml:space="preserve">персонала </w:t>
      </w:r>
      <w:r w:rsidR="00135791" w:rsidRPr="008C7FAE">
        <w:t xml:space="preserve">к Объекту </w:t>
      </w:r>
      <w:r w:rsidR="0011500B" w:rsidRPr="008C7FAE">
        <w:t>в соответствии с Порядком пропус</w:t>
      </w:r>
      <w:r w:rsidR="0082566C">
        <w:t xml:space="preserve">кного и </w:t>
      </w:r>
      <w:r w:rsidR="00140573">
        <w:t>внутри объектового</w:t>
      </w:r>
      <w:r w:rsidR="0082566C">
        <w:t xml:space="preserve"> режима</w:t>
      </w:r>
      <w:r w:rsidR="000E4C2A" w:rsidRPr="008C7FAE">
        <w:t>.</w:t>
      </w:r>
    </w:p>
    <w:p w:rsidR="000E4C2A" w:rsidRPr="008C7FAE" w:rsidRDefault="00BD4F15" w:rsidP="00AF0A7D">
      <w:pPr>
        <w:pStyle w:val="RUS111"/>
        <w:keepNext/>
        <w:keepLines/>
        <w:suppressLineNumbers/>
        <w:tabs>
          <w:tab w:val="left" w:pos="426"/>
        </w:tabs>
        <w:suppressAutoHyphens/>
        <w:spacing w:after="0"/>
        <w:ind w:left="0"/>
        <w:contextualSpacing/>
      </w:pPr>
      <w:r w:rsidRPr="008C7FAE">
        <w:t>Т</w:t>
      </w:r>
      <w:r w:rsidR="000E4C2A" w:rsidRPr="008C7FAE">
        <w:t>ребовать оплаты Заказчиком надлежащим образом выполн</w:t>
      </w:r>
      <w:r w:rsidR="00D11C1E" w:rsidRPr="008C7FAE">
        <w:t>енн</w:t>
      </w:r>
      <w:r w:rsidRPr="008C7FAE">
        <w:t>ого</w:t>
      </w:r>
      <w:r w:rsidR="00D11C1E" w:rsidRPr="008C7FAE">
        <w:t xml:space="preserve"> и сданн</w:t>
      </w:r>
      <w:r w:rsidRPr="008C7FAE">
        <w:t>ого</w:t>
      </w:r>
      <w:r w:rsidR="00135DE4" w:rsidRPr="008C7FAE">
        <w:t xml:space="preserve"> Заказчику </w:t>
      </w:r>
      <w:r w:rsidR="00D11C1E" w:rsidRPr="008C7FAE">
        <w:t>объем</w:t>
      </w:r>
      <w:r w:rsidRPr="008C7FAE">
        <w:t>а</w:t>
      </w:r>
      <w:r w:rsidR="00D11C1E" w:rsidRPr="008C7FAE">
        <w:t xml:space="preserve"> </w:t>
      </w:r>
      <w:r w:rsidR="00135DE4" w:rsidRPr="008C7FAE">
        <w:t>Р</w:t>
      </w:r>
      <w:r w:rsidR="000E4C2A" w:rsidRPr="008C7FAE">
        <w:t>абот в соответствии с Договором.</w:t>
      </w:r>
    </w:p>
    <w:p w:rsidR="006E6F0A" w:rsidRPr="008C7FAE" w:rsidRDefault="006E6F0A" w:rsidP="00AF0A7D">
      <w:pPr>
        <w:pStyle w:val="RUS111"/>
        <w:keepNext/>
        <w:keepLines/>
        <w:suppressLineNumbers/>
        <w:tabs>
          <w:tab w:val="left" w:pos="426"/>
        </w:tabs>
        <w:suppressAutoHyphens/>
        <w:spacing w:after="0"/>
        <w:ind w:left="0"/>
        <w:contextualSpacing/>
      </w:pPr>
      <w:proofErr w:type="gramStart"/>
      <w:r w:rsidRPr="008C7FAE">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roofErr w:type="gramEnd"/>
    </w:p>
    <w:p w:rsidR="000E4C2A" w:rsidRDefault="000E4C2A" w:rsidP="00AF0A7D">
      <w:pPr>
        <w:pStyle w:val="RUS111"/>
        <w:keepNext/>
        <w:keepLines/>
        <w:suppressLineNumbers/>
        <w:tabs>
          <w:tab w:val="left" w:pos="426"/>
        </w:tabs>
        <w:suppressAutoHyphens/>
        <w:spacing w:after="0"/>
        <w:ind w:left="0"/>
        <w:contextualSpacing/>
      </w:pPr>
      <w:r w:rsidRPr="008C7FAE">
        <w:t xml:space="preserve">Подрядчик также имеет иные права, предусмотренные Договором и действующим законодательством </w:t>
      </w:r>
      <w:r w:rsidR="00F54BC1" w:rsidRPr="008C7FAE">
        <w:t>Российской Федерации</w:t>
      </w:r>
      <w:r w:rsidRPr="008C7FAE">
        <w:t>.</w:t>
      </w:r>
    </w:p>
    <w:p w:rsidR="00A73410" w:rsidRPr="008C7FAE" w:rsidRDefault="00A73410" w:rsidP="00AF0A7D">
      <w:pPr>
        <w:pStyle w:val="RUS111"/>
        <w:keepNext/>
        <w:keepLines/>
        <w:numPr>
          <w:ilvl w:val="0"/>
          <w:numId w:val="0"/>
        </w:numPr>
        <w:suppressLineNumbers/>
        <w:tabs>
          <w:tab w:val="left" w:pos="426"/>
        </w:tabs>
        <w:suppressAutoHyphens/>
        <w:spacing w:after="0"/>
        <w:ind w:left="567"/>
        <w:contextualSpacing/>
      </w:pPr>
    </w:p>
    <w:p w:rsidR="003F053D" w:rsidRPr="008C7FAE" w:rsidRDefault="003F053D" w:rsidP="00AF0A7D">
      <w:pPr>
        <w:pStyle w:val="RUS1"/>
        <w:keepNext/>
        <w:keepLines/>
        <w:suppressLineNumbers/>
        <w:suppressAutoHyphens/>
        <w:spacing w:before="0" w:after="0"/>
        <w:ind w:left="0" w:firstLine="0"/>
        <w:contextualSpacing/>
      </w:pPr>
      <w:bookmarkStart w:id="14" w:name="_Toc5702813"/>
      <w:r w:rsidRPr="008C7FAE">
        <w:t>Обязательства Заказчика</w:t>
      </w:r>
      <w:bookmarkEnd w:id="14"/>
    </w:p>
    <w:p w:rsidR="002519DC" w:rsidRPr="008C7FAE" w:rsidRDefault="002519DC" w:rsidP="00075E6E">
      <w:pPr>
        <w:pStyle w:val="RUS11"/>
        <w:keepNext/>
        <w:keepLines/>
        <w:suppressLineNumbers/>
        <w:tabs>
          <w:tab w:val="left" w:pos="426"/>
        </w:tabs>
        <w:suppressAutoHyphens/>
        <w:spacing w:after="0"/>
        <w:ind w:left="0"/>
        <w:contextualSpacing/>
      </w:pPr>
      <w:r w:rsidRPr="008C7FAE">
        <w:t>Заказчик:</w:t>
      </w:r>
    </w:p>
    <w:p w:rsidR="00F54BC1" w:rsidRPr="008C7FAE" w:rsidRDefault="00F54BC1" w:rsidP="00075E6E">
      <w:pPr>
        <w:pStyle w:val="RUS111"/>
        <w:keepNext/>
        <w:keepLines/>
        <w:suppressLineNumbers/>
        <w:tabs>
          <w:tab w:val="left" w:pos="426"/>
        </w:tabs>
        <w:suppressAutoHyphens/>
        <w:spacing w:after="0"/>
        <w:ind w:left="0"/>
        <w:contextualSpacing/>
      </w:pPr>
      <w:r w:rsidRPr="008C7FAE">
        <w:t>Своевременно производит приемку и оплату выполненных в соответствии с Договором Работ.</w:t>
      </w:r>
    </w:p>
    <w:p w:rsidR="00F54BC1" w:rsidRPr="008C7FAE" w:rsidRDefault="00F54BC1" w:rsidP="00075E6E">
      <w:pPr>
        <w:pStyle w:val="RUS111"/>
        <w:keepNext/>
        <w:keepLines/>
        <w:suppressLineNumbers/>
        <w:tabs>
          <w:tab w:val="left" w:pos="426"/>
        </w:tabs>
        <w:suppressAutoHyphens/>
        <w:spacing w:after="0"/>
        <w:ind w:left="0"/>
        <w:contextualSpacing/>
      </w:pPr>
      <w:r w:rsidRPr="008C7FAE">
        <w:t xml:space="preserve">Передает Подрядчику </w:t>
      </w:r>
      <w:r w:rsidR="00BD4F15" w:rsidRPr="008C7FAE">
        <w:t>Исходные данные</w:t>
      </w:r>
      <w:r w:rsidRPr="008C7FAE">
        <w:t>.</w:t>
      </w:r>
    </w:p>
    <w:p w:rsidR="005B3CC3" w:rsidRDefault="00F54BC1" w:rsidP="00075E6E">
      <w:pPr>
        <w:pStyle w:val="RUS111"/>
        <w:keepNext/>
        <w:keepLines/>
        <w:suppressLineNumbers/>
        <w:tabs>
          <w:tab w:val="left" w:pos="426"/>
        </w:tabs>
        <w:suppressAutoHyphens/>
        <w:spacing w:after="0"/>
        <w:ind w:left="0"/>
        <w:contextualSpacing/>
      </w:pPr>
      <w:r w:rsidRPr="008C7FAE">
        <w:t>Предоставляет Подрядчику точки подключения для временного элек</w:t>
      </w:r>
      <w:r w:rsidR="005B3CC3">
        <w:t>троснабжения мощностью не менее</w:t>
      </w:r>
      <w:r w:rsidR="00553E77" w:rsidRPr="008C7FAE">
        <w:rPr>
          <w:iCs/>
        </w:rPr>
        <w:t xml:space="preserve"> </w:t>
      </w:r>
      <w:r w:rsidR="00BC56C6" w:rsidRPr="008C7FAE">
        <w:rPr>
          <w:iCs/>
        </w:rPr>
        <w:t>5</w:t>
      </w:r>
      <w:r w:rsidR="00553E77" w:rsidRPr="008C7FAE">
        <w:rPr>
          <w:iCs/>
        </w:rPr>
        <w:t xml:space="preserve"> кВт</w:t>
      </w:r>
      <w:r w:rsidR="005B3CC3">
        <w:t>.</w:t>
      </w:r>
    </w:p>
    <w:p w:rsidR="00266AF8" w:rsidRPr="004D582F" w:rsidRDefault="00266AF8" w:rsidP="00075E6E">
      <w:pPr>
        <w:pStyle w:val="RUS111"/>
        <w:keepNext/>
        <w:keepLines/>
        <w:suppressLineNumbers/>
        <w:tabs>
          <w:tab w:val="left" w:pos="426"/>
        </w:tabs>
        <w:suppressAutoHyphens/>
        <w:spacing w:after="0"/>
        <w:ind w:left="0"/>
        <w:contextualSpacing/>
      </w:pPr>
      <w:r w:rsidRPr="004D582F">
        <w:t xml:space="preserve">Осуществляет </w:t>
      </w:r>
      <w:proofErr w:type="gramStart"/>
      <w:r w:rsidRPr="004D582F">
        <w:t>контроль за</w:t>
      </w:r>
      <w:proofErr w:type="gramEnd"/>
      <w:r w:rsidRPr="004D582F">
        <w:t xml:space="preserve"> качеством и технологией выполнения Работ в соответствии с </w:t>
      </w:r>
      <w:r w:rsidR="002E0D4C" w:rsidRPr="004D582F">
        <w:t xml:space="preserve">Приложением </w:t>
      </w:r>
      <w:r w:rsidR="002E0D4C" w:rsidRPr="004D582F">
        <w:fldChar w:fldCharType="begin"/>
      </w:r>
      <w:r w:rsidR="002E0D4C" w:rsidRPr="004D582F">
        <w:instrText xml:space="preserve"> REF RefSCH1_No \h  \* MERGEFORMAT </w:instrText>
      </w:r>
      <w:r w:rsidR="002E0D4C" w:rsidRPr="004D582F">
        <w:fldChar w:fldCharType="separate"/>
      </w:r>
      <w:r w:rsidR="00C0254D" w:rsidRPr="00DD1138">
        <w:t>№ 1</w:t>
      </w:r>
      <w:r w:rsidR="002E0D4C" w:rsidRPr="004D582F">
        <w:fldChar w:fldCharType="end"/>
      </w:r>
      <w:r w:rsidR="002E0D4C" w:rsidRPr="004D582F">
        <w:t xml:space="preserve"> (</w:t>
      </w:r>
      <w:r w:rsidR="003A2C69" w:rsidRPr="004D582F">
        <w:t>Техническое задание/</w:t>
      </w:r>
      <w:r w:rsidR="001A5B07" w:rsidRPr="004D582F">
        <w:t>Дефектная ведомость</w:t>
      </w:r>
      <w:r w:rsidR="002E0D4C" w:rsidRPr="004D582F">
        <w:t>) и Исходными данными</w:t>
      </w:r>
      <w:r w:rsidRPr="004D582F">
        <w:t>.</w:t>
      </w:r>
    </w:p>
    <w:p w:rsidR="002519DC" w:rsidRDefault="00D61220" w:rsidP="00075E6E">
      <w:pPr>
        <w:pStyle w:val="RUS111"/>
        <w:keepNext/>
        <w:keepLines/>
        <w:suppressLineNumbers/>
        <w:tabs>
          <w:tab w:val="left" w:pos="426"/>
        </w:tabs>
        <w:suppressAutoHyphens/>
        <w:spacing w:after="0"/>
        <w:ind w:left="0"/>
        <w:contextualSpacing/>
      </w:pPr>
      <w:r w:rsidRPr="008C7FAE">
        <w:t xml:space="preserve">Выполняет </w:t>
      </w:r>
      <w:r w:rsidR="002519DC" w:rsidRPr="008C7FAE">
        <w:t>иные обязанности</w:t>
      </w:r>
      <w:r w:rsidRPr="008C7FAE">
        <w:t xml:space="preserve"> Заказчика</w:t>
      </w:r>
      <w:r w:rsidR="002519DC" w:rsidRPr="008C7FAE">
        <w:t xml:space="preserve">, предусмотренные Договором и законодательством </w:t>
      </w:r>
      <w:r w:rsidRPr="008C7FAE">
        <w:t>Российской Федерации</w:t>
      </w:r>
      <w:r w:rsidR="002519DC" w:rsidRPr="008C7FAE">
        <w:t>.</w:t>
      </w:r>
    </w:p>
    <w:p w:rsidR="003A2C69" w:rsidRPr="008C7FAE" w:rsidRDefault="003A2C69" w:rsidP="00AF0A7D">
      <w:pPr>
        <w:pStyle w:val="RUS111"/>
        <w:keepNext/>
        <w:keepLines/>
        <w:numPr>
          <w:ilvl w:val="0"/>
          <w:numId w:val="0"/>
        </w:numPr>
        <w:suppressLineNumbers/>
        <w:tabs>
          <w:tab w:val="left" w:pos="426"/>
        </w:tabs>
        <w:suppressAutoHyphens/>
        <w:spacing w:after="0"/>
        <w:ind w:left="283"/>
        <w:contextualSpacing/>
      </w:pPr>
    </w:p>
    <w:p w:rsidR="002519DC" w:rsidRPr="008C7FAE" w:rsidRDefault="003F053D" w:rsidP="00AF0A7D">
      <w:pPr>
        <w:pStyle w:val="RUS1"/>
        <w:keepNext/>
        <w:keepLines/>
        <w:suppressLineNumbers/>
        <w:suppressAutoHyphens/>
        <w:spacing w:before="0" w:after="0"/>
        <w:ind w:left="0" w:firstLine="0"/>
        <w:contextualSpacing/>
      </w:pPr>
      <w:bookmarkStart w:id="15" w:name="_Toc5702814"/>
      <w:r w:rsidRPr="008C7FAE">
        <w:t>Права Заказчика</w:t>
      </w:r>
      <w:bookmarkEnd w:id="15"/>
    </w:p>
    <w:p w:rsidR="002519DC" w:rsidRPr="008C7FAE" w:rsidRDefault="002519DC" w:rsidP="00075E6E">
      <w:pPr>
        <w:pStyle w:val="RUS11"/>
        <w:keepNext/>
        <w:keepLines/>
        <w:suppressLineNumbers/>
        <w:tabs>
          <w:tab w:val="left" w:pos="426"/>
        </w:tabs>
        <w:suppressAutoHyphens/>
        <w:spacing w:after="0"/>
        <w:ind w:left="0"/>
        <w:contextualSpacing/>
      </w:pPr>
      <w:r w:rsidRPr="008C7FAE">
        <w:t>Заказчик</w:t>
      </w:r>
      <w:r w:rsidR="00B15B0A" w:rsidRPr="008C7FAE">
        <w:t xml:space="preserve"> вправе</w:t>
      </w:r>
      <w:r w:rsidRPr="008C7FAE">
        <w:t>:</w:t>
      </w:r>
    </w:p>
    <w:p w:rsidR="002D0F4E" w:rsidRPr="008C7FAE" w:rsidRDefault="002519DC" w:rsidP="00075E6E">
      <w:pPr>
        <w:pStyle w:val="RUS111"/>
        <w:keepNext/>
        <w:keepLines/>
        <w:suppressLineNumbers/>
        <w:tabs>
          <w:tab w:val="left" w:pos="426"/>
        </w:tabs>
        <w:suppressAutoHyphens/>
        <w:spacing w:after="0"/>
        <w:ind w:left="0"/>
        <w:contextualSpacing/>
      </w:pPr>
      <w:r w:rsidRPr="008C7FAE">
        <w:t>В любое время проверять ход и качество Работ, выполняемых Подрядчиком</w:t>
      </w:r>
      <w:r w:rsidR="00191690" w:rsidRPr="008C7FAE">
        <w:t xml:space="preserve"> (в том числе, с привлечением Субподрядной организации)</w:t>
      </w:r>
      <w:r w:rsidRPr="008C7FAE">
        <w:t xml:space="preserve">, </w:t>
      </w:r>
      <w:r w:rsidR="002D0F4E" w:rsidRPr="008C7FAE">
        <w:t xml:space="preserve">не вмешиваясь в его деятельность (в том числе, </w:t>
      </w:r>
      <w:proofErr w:type="gramStart"/>
      <w:r w:rsidR="002D0F4E" w:rsidRPr="008C7FAE">
        <w:t>но</w:t>
      </w:r>
      <w:proofErr w:type="gramEnd"/>
      <w:r w:rsidR="002D0F4E" w:rsidRPr="008C7FAE">
        <w:t xml:space="preserve"> не ограничиваясь этим, требовать увеличения численности, перестановки бригад, замены специалистов и т.д.).</w:t>
      </w:r>
    </w:p>
    <w:p w:rsidR="002519DC" w:rsidRPr="008C7FAE" w:rsidRDefault="002519DC" w:rsidP="00075E6E">
      <w:pPr>
        <w:pStyle w:val="RUS111"/>
        <w:keepNext/>
        <w:keepLines/>
        <w:suppressLineNumbers/>
        <w:tabs>
          <w:tab w:val="left" w:pos="426"/>
        </w:tabs>
        <w:suppressAutoHyphens/>
        <w:spacing w:after="0"/>
        <w:ind w:left="0"/>
        <w:contextualSpacing/>
      </w:pPr>
      <w:r w:rsidRPr="008C7FAE">
        <w:t xml:space="preserve">Производить проверку соответствия используемых Подрядчиком </w:t>
      </w:r>
      <w:r w:rsidR="002405A5" w:rsidRPr="008C7FAE">
        <w:t>М</w:t>
      </w:r>
      <w:r w:rsidRPr="008C7FAE">
        <w:t>атериалов условиям Договора.</w:t>
      </w:r>
    </w:p>
    <w:p w:rsidR="002519DC" w:rsidRPr="008C7FAE" w:rsidRDefault="002519DC" w:rsidP="00075E6E">
      <w:pPr>
        <w:pStyle w:val="RUS111"/>
        <w:keepNext/>
        <w:keepLines/>
        <w:suppressLineNumbers/>
        <w:tabs>
          <w:tab w:val="left" w:pos="426"/>
        </w:tabs>
        <w:suppressAutoHyphens/>
        <w:spacing w:after="0"/>
        <w:ind w:left="0"/>
        <w:contextualSpacing/>
      </w:pPr>
      <w:r w:rsidRPr="008C7FAE">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952EAA" w:rsidRPr="008C7FAE" w:rsidRDefault="00952EAA" w:rsidP="00075E6E">
      <w:pPr>
        <w:pStyle w:val="RUS111"/>
        <w:keepNext/>
        <w:keepLines/>
        <w:suppressLineNumbers/>
        <w:tabs>
          <w:tab w:val="left" w:pos="426"/>
        </w:tabs>
        <w:suppressAutoHyphens/>
        <w:spacing w:after="0"/>
        <w:ind w:left="0"/>
        <w:contextualSpacing/>
      </w:pPr>
      <w:bookmarkStart w:id="16" w:name="_Ref498708806"/>
      <w:r w:rsidRPr="008C7FAE">
        <w:t>В случае</w:t>
      </w:r>
      <w:proofErr w:type="gramStart"/>
      <w:r w:rsidR="003E141F">
        <w:t>,</w:t>
      </w:r>
      <w:proofErr w:type="gramEnd"/>
      <w:r w:rsidRPr="008C7FAE">
        <w:t xml:space="preserve">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8C7FAE">
        <w:t>–</w:t>
      </w:r>
      <w:r w:rsidRPr="008C7FAE">
        <w:t xml:space="preserve"> потребовать устранения недостатков непосредственно от Субподрядной организации.</w:t>
      </w:r>
      <w:bookmarkEnd w:id="16"/>
    </w:p>
    <w:p w:rsidR="002519DC" w:rsidRPr="008C7FAE" w:rsidRDefault="002519DC" w:rsidP="00075E6E">
      <w:pPr>
        <w:pStyle w:val="RUS111"/>
        <w:keepNext/>
        <w:keepLines/>
        <w:suppressLineNumbers/>
        <w:tabs>
          <w:tab w:val="left" w:pos="426"/>
        </w:tabs>
        <w:suppressAutoHyphens/>
        <w:spacing w:after="0"/>
        <w:ind w:left="0"/>
        <w:contextualSpacing/>
      </w:pPr>
      <w:r w:rsidRPr="008C7FAE">
        <w:t>В любое время отказаться от исполнения Договора.</w:t>
      </w:r>
    </w:p>
    <w:p w:rsidR="0034705D" w:rsidRPr="008C7FAE" w:rsidRDefault="0034705D" w:rsidP="00075E6E">
      <w:pPr>
        <w:pStyle w:val="RUS111"/>
        <w:keepNext/>
        <w:keepLines/>
        <w:suppressLineNumbers/>
        <w:tabs>
          <w:tab w:val="left" w:pos="426"/>
        </w:tabs>
        <w:suppressAutoHyphens/>
        <w:spacing w:after="0"/>
        <w:ind w:left="0"/>
        <w:contextualSpacing/>
      </w:pPr>
      <w:r w:rsidRPr="008C7FAE">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8C7FAE">
        <w:t xml:space="preserve"> об отказе</w:t>
      </w:r>
      <w:r w:rsidRPr="008C7FAE">
        <w:t xml:space="preserve">. </w:t>
      </w:r>
      <w:r w:rsidR="00F126D3" w:rsidRPr="008C7FAE">
        <w:t>В этом случае с</w:t>
      </w:r>
      <w:r w:rsidRPr="008C7FAE">
        <w:t xml:space="preserve">тоимость указанных Материалов оплачивается, исходя их документально подтвержденной цены их приобретения Подрядчиком, </w:t>
      </w:r>
      <w:r w:rsidR="00D56EBD" w:rsidRPr="008C7FAE">
        <w:t xml:space="preserve">но </w:t>
      </w:r>
      <w:r w:rsidRPr="008C7FAE">
        <w:t xml:space="preserve">не </w:t>
      </w:r>
      <w:proofErr w:type="gramStart"/>
      <w:r w:rsidR="00D56EBD" w:rsidRPr="008C7FAE">
        <w:t>более</w:t>
      </w:r>
      <w:r w:rsidRPr="008C7FAE">
        <w:t xml:space="preserve"> сметной</w:t>
      </w:r>
      <w:proofErr w:type="gramEnd"/>
      <w:r w:rsidRPr="008C7FAE">
        <w:t xml:space="preserve">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rsidR="00603443" w:rsidRDefault="002519DC" w:rsidP="00075E6E">
      <w:pPr>
        <w:pStyle w:val="RUS111"/>
        <w:keepNext/>
        <w:keepLines/>
        <w:suppressLineNumbers/>
        <w:tabs>
          <w:tab w:val="left" w:pos="426"/>
        </w:tabs>
        <w:suppressAutoHyphens/>
        <w:spacing w:after="0"/>
        <w:ind w:left="0"/>
        <w:contextualSpacing/>
      </w:pPr>
      <w:r w:rsidRPr="008C7FAE">
        <w:t xml:space="preserve">Заказчик также имеет иные права, предусмотренные Договором и законодательством </w:t>
      </w:r>
      <w:r w:rsidR="00D61220" w:rsidRPr="008C7FAE">
        <w:t>Российской Федерации</w:t>
      </w:r>
      <w:r w:rsidRPr="008C7FAE">
        <w:t>.</w:t>
      </w:r>
    </w:p>
    <w:p w:rsidR="00C075B2" w:rsidRPr="008C7FAE" w:rsidRDefault="00C075B2" w:rsidP="0082566C">
      <w:pPr>
        <w:pStyle w:val="RUS1"/>
        <w:keepNext/>
        <w:keepLines/>
        <w:suppressLineNumbers/>
        <w:suppressAutoHyphens/>
        <w:spacing w:before="0"/>
        <w:ind w:left="0" w:firstLine="0"/>
        <w:contextualSpacing/>
      </w:pPr>
      <w:bookmarkStart w:id="17" w:name="_Toc5702818"/>
      <w:r w:rsidRPr="008C7FAE">
        <w:t>Исходные данные</w:t>
      </w:r>
      <w:bookmarkEnd w:id="17"/>
    </w:p>
    <w:p w:rsidR="00C075B2" w:rsidRPr="008C7FAE" w:rsidRDefault="00C075B2" w:rsidP="00AF0A7D">
      <w:pPr>
        <w:pStyle w:val="RUS11"/>
        <w:keepNext/>
        <w:keepLines/>
        <w:suppressLineNumbers/>
        <w:tabs>
          <w:tab w:val="left" w:pos="426"/>
        </w:tabs>
        <w:suppressAutoHyphens/>
        <w:spacing w:after="0"/>
        <w:ind w:left="0"/>
        <w:contextualSpacing/>
      </w:pPr>
      <w:r w:rsidRPr="008C7FAE">
        <w:t>Заказчик передает Подрядчику все Исходные данные по Договору в момент заключения Договора.</w:t>
      </w:r>
    </w:p>
    <w:p w:rsidR="00C075B2" w:rsidRPr="008C7FAE" w:rsidRDefault="00C075B2" w:rsidP="00AF0A7D">
      <w:pPr>
        <w:pStyle w:val="RUS111"/>
        <w:keepNext/>
        <w:keepLines/>
        <w:suppressLineNumbers/>
        <w:tabs>
          <w:tab w:val="left" w:pos="426"/>
        </w:tabs>
        <w:suppressAutoHyphens/>
        <w:spacing w:after="0"/>
        <w:ind w:left="0"/>
        <w:contextualSpacing/>
      </w:pPr>
      <w:bookmarkStart w:id="18" w:name="_Ref493722979"/>
      <w:r w:rsidRPr="008C7FAE">
        <w:t xml:space="preserve">В течение 10 (десяти) рабочих дней </w:t>
      </w:r>
      <w:proofErr w:type="gramStart"/>
      <w:r w:rsidRPr="008C7FAE">
        <w:t xml:space="preserve">с </w:t>
      </w:r>
      <w:r w:rsidR="000D622E" w:rsidRPr="008C7FAE">
        <w:t xml:space="preserve">даты </w:t>
      </w:r>
      <w:r w:rsidRPr="008C7FAE">
        <w:t>заключения</w:t>
      </w:r>
      <w:proofErr w:type="gramEnd"/>
      <w:r w:rsidRPr="008C7FAE">
        <w:t xml:space="preserve"> Договора Подрядчик обязан повторно проверить Исходные данные на наличие Дефектов Исходных данных. Подрядчик должен </w:t>
      </w:r>
      <w:r w:rsidR="0017025B" w:rsidRPr="008C7FAE">
        <w:t xml:space="preserve">уведомить Заказчика о наличии таких Дефектов Исходных данных и </w:t>
      </w:r>
      <w:r w:rsidRPr="008C7FAE">
        <w:t xml:space="preserve">указать способ </w:t>
      </w:r>
      <w:r w:rsidR="0017025B" w:rsidRPr="008C7FAE">
        <w:t xml:space="preserve">их </w:t>
      </w:r>
      <w:r w:rsidRPr="008C7FAE">
        <w:t>устранения.</w:t>
      </w:r>
      <w:bookmarkEnd w:id="18"/>
    </w:p>
    <w:p w:rsidR="00C075B2" w:rsidRPr="008C7FAE" w:rsidRDefault="00C075B2" w:rsidP="00AF0A7D">
      <w:pPr>
        <w:pStyle w:val="RUS111"/>
        <w:keepNext/>
        <w:keepLines/>
        <w:suppressLineNumbers/>
        <w:tabs>
          <w:tab w:val="left" w:pos="426"/>
        </w:tabs>
        <w:suppressAutoHyphens/>
        <w:spacing w:after="0"/>
        <w:ind w:left="0"/>
        <w:contextualSpacing/>
      </w:pPr>
      <w:r w:rsidRPr="008C7FAE">
        <w:lastRenderedPageBreak/>
        <w:t>Неполучение Заказчиком уведомления Подрядчика о Дефектах Исходн</w:t>
      </w:r>
      <w:r w:rsidR="006A4F18" w:rsidRPr="008C7FAE">
        <w:t xml:space="preserve">ых данных в срок, указанный в пункте </w:t>
      </w:r>
      <w:r w:rsidR="006A4F18" w:rsidRPr="008C7FAE">
        <w:fldChar w:fldCharType="begin"/>
      </w:r>
      <w:r w:rsidR="006A4F18" w:rsidRPr="008C7FAE">
        <w:instrText xml:space="preserve"> REF _Ref493722979 \r </w:instrText>
      </w:r>
      <w:r w:rsidR="003E6761" w:rsidRPr="008C7FAE">
        <w:instrText xml:space="preserve"> \* MERGEFORMAT </w:instrText>
      </w:r>
      <w:r w:rsidR="006A4F18" w:rsidRPr="008C7FAE">
        <w:fldChar w:fldCharType="separate"/>
      </w:r>
      <w:r w:rsidR="00C0254D">
        <w:t>9.1.1</w:t>
      </w:r>
      <w:r w:rsidR="006A4F18" w:rsidRPr="008C7FAE">
        <w:fldChar w:fldCharType="end"/>
      </w:r>
      <w:r w:rsidRPr="008C7FAE">
        <w:t>,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17025B" w:rsidRDefault="00C075B2" w:rsidP="00AF0A7D">
      <w:pPr>
        <w:pStyle w:val="RUS111"/>
        <w:keepNext/>
        <w:keepLines/>
        <w:suppressLineNumbers/>
        <w:tabs>
          <w:tab w:val="left" w:pos="426"/>
        </w:tabs>
        <w:suppressAutoHyphens/>
        <w:spacing w:after="0"/>
        <w:ind w:left="0"/>
        <w:contextualSpacing/>
      </w:pPr>
      <w:bookmarkStart w:id="19" w:name="_Ref493723053"/>
      <w:r w:rsidRPr="008C7FAE">
        <w:t>Подрядчик несет ответственность за недостатки и/или дефекты выполненных Работ, возникшие в связи с Дефектами Исходной документации, о которых Подрядчик не уведоми</w:t>
      </w:r>
      <w:r w:rsidR="006A4F18" w:rsidRPr="008C7FAE">
        <w:t xml:space="preserve">л Заказчика в предусмотренный </w:t>
      </w:r>
      <w:r w:rsidR="006A4F18" w:rsidRPr="00183D84">
        <w:t>пунктом</w:t>
      </w:r>
      <w:r w:rsidRPr="00183D84">
        <w:t xml:space="preserve"> </w:t>
      </w:r>
      <w:r w:rsidR="00183D84">
        <w:t xml:space="preserve"> 9.1.1</w:t>
      </w:r>
      <w:r w:rsidR="006A4F18" w:rsidRPr="008C7FAE">
        <w:t xml:space="preserve"> </w:t>
      </w:r>
      <w:r w:rsidRPr="008C7FAE">
        <w:t>Договора срок, и не имеет права на увеличение сметы или увеличение Цены Работ, если Стороны не достигнут соглашения об ином.</w:t>
      </w:r>
      <w:bookmarkEnd w:id="19"/>
    </w:p>
    <w:p w:rsidR="0082566C" w:rsidRPr="008C7FAE" w:rsidRDefault="0082566C" w:rsidP="0082566C">
      <w:pPr>
        <w:pStyle w:val="RUS111"/>
        <w:keepNext/>
        <w:keepLines/>
        <w:numPr>
          <w:ilvl w:val="0"/>
          <w:numId w:val="0"/>
        </w:numPr>
        <w:suppressLineNumbers/>
        <w:tabs>
          <w:tab w:val="left" w:pos="426"/>
        </w:tabs>
        <w:suppressAutoHyphens/>
        <w:spacing w:after="0"/>
        <w:ind w:left="567"/>
        <w:contextualSpacing/>
      </w:pPr>
    </w:p>
    <w:p w:rsidR="00540BB7" w:rsidRPr="008C7FAE" w:rsidRDefault="003F053D" w:rsidP="0082566C">
      <w:pPr>
        <w:pStyle w:val="RUS1"/>
        <w:keepNext/>
        <w:keepLines/>
        <w:suppressLineNumbers/>
        <w:suppressAutoHyphens/>
        <w:spacing w:before="0"/>
        <w:ind w:left="0" w:firstLine="0"/>
        <w:contextualSpacing/>
      </w:pPr>
      <w:bookmarkStart w:id="20" w:name="_Toc5702820"/>
      <w:r w:rsidRPr="008C7FAE">
        <w:t xml:space="preserve">Обеспечение </w:t>
      </w:r>
      <w:r w:rsidR="00F13A94" w:rsidRPr="008C7FAE">
        <w:t>Материалами</w:t>
      </w:r>
      <w:bookmarkEnd w:id="20"/>
    </w:p>
    <w:p w:rsidR="005E735A" w:rsidRPr="008C7FAE" w:rsidRDefault="005E735A" w:rsidP="00AF0A7D">
      <w:pPr>
        <w:pStyle w:val="RUS11"/>
        <w:keepNext/>
        <w:keepLines/>
        <w:suppressLineNumbers/>
        <w:tabs>
          <w:tab w:val="left" w:pos="426"/>
        </w:tabs>
        <w:suppressAutoHyphens/>
        <w:spacing w:after="0"/>
        <w:ind w:left="0"/>
        <w:contextualSpacing/>
      </w:pPr>
      <w:bookmarkStart w:id="21" w:name="_Ref493704771"/>
      <w:r w:rsidRPr="008C7FAE">
        <w:t>Выполнение Работ из Материалов Подрядчика:</w:t>
      </w:r>
    </w:p>
    <w:p w:rsidR="00FB1E2B" w:rsidRPr="008C7FAE" w:rsidRDefault="0035190E" w:rsidP="00AF0A7D">
      <w:pPr>
        <w:pStyle w:val="RUS111"/>
        <w:keepNext/>
        <w:keepLines/>
        <w:suppressLineNumbers/>
        <w:tabs>
          <w:tab w:val="left" w:pos="426"/>
        </w:tabs>
        <w:suppressAutoHyphens/>
        <w:spacing w:after="0"/>
        <w:ind w:left="0"/>
        <w:contextualSpacing/>
      </w:pPr>
      <w:r w:rsidRPr="008C7FAE">
        <w:t xml:space="preserve">Работы по Договору выполняются из Материалов, а также с использованием </w:t>
      </w:r>
      <w:r w:rsidR="00A80814" w:rsidRPr="008C7FAE">
        <w:t xml:space="preserve">Техники </w:t>
      </w:r>
      <w:r w:rsidRPr="008C7FAE">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8C7FAE">
        <w:t xml:space="preserve">точно </w:t>
      </w:r>
      <w:r w:rsidRPr="008C7FAE">
        <w:t xml:space="preserve">соответствовать </w:t>
      </w:r>
      <w:r w:rsidR="00E74E83" w:rsidRPr="008C7FAE">
        <w:t>требованиям</w:t>
      </w:r>
      <w:r w:rsidR="000A0B4B" w:rsidRPr="008C7FAE">
        <w:t>, указанным в</w:t>
      </w:r>
      <w:r w:rsidR="00E74E83" w:rsidRPr="008C7FAE">
        <w:t xml:space="preserve"> </w:t>
      </w:r>
      <w:r w:rsidR="00BE6314" w:rsidRPr="004D582F">
        <w:t xml:space="preserve">Приложением № 1 (Техническое задание/Дефектная </w:t>
      </w:r>
      <w:r w:rsidR="00BE6314" w:rsidRPr="00BE6314">
        <w:t>ведомость)</w:t>
      </w:r>
      <w:r w:rsidR="00E74E83" w:rsidRPr="00BE6314">
        <w:t xml:space="preserve">, Обязательным техническим правилам, а также образцам, одобренным Заказчиком, </w:t>
      </w:r>
      <w:r w:rsidRPr="00BE6314">
        <w:t>иметь соответствующие</w:t>
      </w:r>
      <w:r w:rsidRPr="008C7FAE">
        <w:t xml:space="preserve">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w:t>
      </w:r>
      <w:bookmarkEnd w:id="21"/>
      <w:r w:rsidR="004B708E" w:rsidRPr="008C7FAE">
        <w:t xml:space="preserve">одновременно с </w:t>
      </w:r>
      <w:r w:rsidR="007D5469" w:rsidRPr="008C7FAE">
        <w:t>поставкой</w:t>
      </w:r>
      <w:r w:rsidR="004B708E" w:rsidRPr="008C7FAE">
        <w:t xml:space="preserve"> Материалов на Объект</w:t>
      </w:r>
      <w:r w:rsidRPr="008C7FAE">
        <w:t>, а также должны предоставляться в любое иное время по требованию Заказчика.</w:t>
      </w:r>
    </w:p>
    <w:p w:rsidR="00C075B2" w:rsidRPr="00F82203" w:rsidRDefault="00A80814" w:rsidP="0082566C">
      <w:pPr>
        <w:pStyle w:val="RUS1"/>
        <w:keepNext/>
        <w:keepLines/>
        <w:suppressLineNumbers/>
        <w:suppressAutoHyphens/>
        <w:spacing w:before="120"/>
        <w:ind w:left="0" w:firstLine="1"/>
        <w:contextualSpacing/>
      </w:pPr>
      <w:bookmarkStart w:id="22" w:name="_Toc5702823"/>
      <w:r w:rsidRPr="00F82203">
        <w:t>Объект</w:t>
      </w:r>
      <w:bookmarkEnd w:id="22"/>
    </w:p>
    <w:p w:rsidR="00D45144" w:rsidRPr="00F82203" w:rsidRDefault="00271A3D" w:rsidP="00AF0A7D">
      <w:pPr>
        <w:pStyle w:val="RUS11"/>
        <w:keepNext/>
        <w:keepLines/>
        <w:suppressLineNumbers/>
        <w:tabs>
          <w:tab w:val="left" w:pos="426"/>
        </w:tabs>
        <w:suppressAutoHyphens/>
        <w:spacing w:after="0"/>
        <w:ind w:left="0"/>
        <w:contextualSpacing/>
      </w:pPr>
      <w:bookmarkStart w:id="23" w:name="_Ref515307971"/>
      <w:r>
        <w:t>Подрядчик</w:t>
      </w:r>
      <w:r w:rsidR="00960E02" w:rsidRPr="00F82203">
        <w:t xml:space="preserve"> осуществляет допуск персонала </w:t>
      </w:r>
      <w:r w:rsidR="00F81679">
        <w:t xml:space="preserve">в том числе и </w:t>
      </w:r>
      <w:r w:rsidR="00960E02" w:rsidRPr="00F82203">
        <w:t xml:space="preserve">Субподрядной организации на Объект на </w:t>
      </w:r>
      <w:r w:rsidR="00960E02" w:rsidRPr="009E39D9">
        <w:t>основании наряда-допуска (акта-допуска)</w:t>
      </w:r>
      <w:r w:rsidR="003A4EBB" w:rsidRPr="009E39D9">
        <w:t xml:space="preserve"> </w:t>
      </w:r>
      <w:r w:rsidR="00960E02" w:rsidRPr="009E39D9">
        <w:t>в порядке</w:t>
      </w:r>
      <w:r w:rsidR="00960E02" w:rsidRPr="00F82203">
        <w:t>, установленном Договором.</w:t>
      </w:r>
      <w:bookmarkEnd w:id="23"/>
    </w:p>
    <w:p w:rsidR="00D45144" w:rsidRPr="00F82203" w:rsidRDefault="00D45144" w:rsidP="00AF0A7D">
      <w:pPr>
        <w:pStyle w:val="RUS11"/>
        <w:keepNext/>
        <w:keepLines/>
        <w:suppressLineNumbers/>
        <w:tabs>
          <w:tab w:val="left" w:pos="426"/>
        </w:tabs>
        <w:suppressAutoHyphens/>
        <w:spacing w:after="0"/>
        <w:ind w:left="0"/>
        <w:contextualSpacing/>
      </w:pPr>
      <w:bookmarkStart w:id="24" w:name="_Ref514945287"/>
      <w:r w:rsidRPr="00F82203">
        <w:t xml:space="preserve">С момента передачи </w:t>
      </w:r>
      <w:r w:rsidR="00647227" w:rsidRPr="00F82203">
        <w:t xml:space="preserve">Объекта </w:t>
      </w:r>
      <w:r w:rsidRPr="00F82203">
        <w:t xml:space="preserve">от Заказчика Подрядчику по акту вся ответственность за состояние </w:t>
      </w:r>
      <w:r w:rsidR="00647227" w:rsidRPr="00F82203">
        <w:t xml:space="preserve">Объекта </w:t>
      </w:r>
      <w:r w:rsidRPr="00F82203">
        <w:t xml:space="preserve">и прилегающей территории возлагается на Подрядчика. Допуск и охрана </w:t>
      </w:r>
      <w:r w:rsidR="00647227" w:rsidRPr="00F82203">
        <w:t xml:space="preserve">Объекта, </w:t>
      </w:r>
      <w:r w:rsidR="0027607B" w:rsidRPr="00F82203">
        <w:t>Техники</w:t>
      </w:r>
      <w:r w:rsidRPr="00F82203">
        <w:t>, Материалов</w:t>
      </w:r>
      <w:r w:rsidR="008A4C54" w:rsidRPr="00F82203">
        <w:t xml:space="preserve"> и иного имущества</w:t>
      </w:r>
      <w:r w:rsidRPr="00F82203">
        <w:t>,</w:t>
      </w:r>
      <w:r w:rsidR="008A4C54" w:rsidRPr="00F82203">
        <w:t xml:space="preserve"> а также</w:t>
      </w:r>
      <w:r w:rsidRPr="00F82203">
        <w:t xml:space="preserve"> персонала обеспечивается Подрядчиком за его счет в соответствии с </w:t>
      </w:r>
      <w:r w:rsidR="002A3370" w:rsidRPr="00F82203">
        <w:t xml:space="preserve">применимыми </w:t>
      </w:r>
      <w:r w:rsidRPr="00F82203">
        <w:t>правилами и требованиями Заказчика.</w:t>
      </w:r>
      <w:bookmarkEnd w:id="24"/>
    </w:p>
    <w:p w:rsidR="00314B16" w:rsidRPr="00F82203" w:rsidRDefault="00314B16" w:rsidP="00AF0A7D">
      <w:pPr>
        <w:pStyle w:val="RUS11"/>
        <w:keepNext/>
        <w:keepLines/>
        <w:suppressLineNumbers/>
        <w:tabs>
          <w:tab w:val="left" w:pos="426"/>
        </w:tabs>
        <w:suppressAutoHyphens/>
        <w:spacing w:after="0"/>
        <w:ind w:left="0"/>
        <w:contextualSpacing/>
      </w:pPr>
      <w:r w:rsidRPr="00F82203">
        <w:t xml:space="preserve">С момента допуска персонала Подрядчика / Субподрядной организации на Объект в установленном порядке </w:t>
      </w:r>
      <w:r w:rsidR="000544F3" w:rsidRPr="00F82203">
        <w:t xml:space="preserve">Подрядчик несет </w:t>
      </w:r>
      <w:r w:rsidRPr="00F82203">
        <w:t xml:space="preserve">ответственность за состояние </w:t>
      </w:r>
      <w:r w:rsidR="000544F3" w:rsidRPr="00F82203">
        <w:t>своей зоны выполнения Работ</w:t>
      </w:r>
      <w:r w:rsidR="00D20CBD" w:rsidRPr="00F82203">
        <w:t xml:space="preserve">, как она определена в наряде-допуске, а также не допускает загрязнения/захламления </w:t>
      </w:r>
      <w:r w:rsidRPr="00F82203">
        <w:t xml:space="preserve">прилегающей территории. </w:t>
      </w:r>
      <w:proofErr w:type="gramStart"/>
      <w:r w:rsidR="002C4AE1" w:rsidRPr="00F82203">
        <w:t xml:space="preserve">Подрядчик обеспечивает сохранность </w:t>
      </w:r>
      <w:r w:rsidRPr="00F82203">
        <w:t xml:space="preserve">Объекта, Техники, Материалов и иного имущества, а также </w:t>
      </w:r>
      <w:r w:rsidR="0018061D" w:rsidRPr="00F82203">
        <w:t xml:space="preserve">безопасность </w:t>
      </w:r>
      <w:r w:rsidRPr="00F82203">
        <w:t xml:space="preserve">персонала за </w:t>
      </w:r>
      <w:r w:rsidR="002C4AE1" w:rsidRPr="00F82203">
        <w:t xml:space="preserve">свой </w:t>
      </w:r>
      <w:r w:rsidRPr="00F82203">
        <w:t xml:space="preserve">счет в соответствии с </w:t>
      </w:r>
      <w:r w:rsidR="00F63771" w:rsidRPr="00F82203">
        <w:t>применимыми</w:t>
      </w:r>
      <w:r w:rsidRPr="00F82203">
        <w:t xml:space="preserve"> правилами и требованиями Заказчика.</w:t>
      </w:r>
      <w:proofErr w:type="gramEnd"/>
    </w:p>
    <w:p w:rsidR="00216087" w:rsidRPr="00F1665F" w:rsidRDefault="00216087" w:rsidP="00AF0A7D">
      <w:pPr>
        <w:pStyle w:val="RUS11"/>
        <w:keepNext/>
        <w:keepLines/>
        <w:numPr>
          <w:ilvl w:val="0"/>
          <w:numId w:val="0"/>
        </w:numPr>
        <w:suppressLineNumbers/>
        <w:tabs>
          <w:tab w:val="left" w:pos="426"/>
        </w:tabs>
        <w:suppressAutoHyphens/>
        <w:spacing w:after="0"/>
        <w:ind w:firstLine="567"/>
        <w:contextualSpacing/>
      </w:pPr>
      <w:r w:rsidRPr="00F82203">
        <w:t>В случае</w:t>
      </w:r>
      <w:proofErr w:type="gramStart"/>
      <w:r w:rsidRPr="00F82203">
        <w:t>,</w:t>
      </w:r>
      <w:proofErr w:type="gramEnd"/>
      <w:r w:rsidRPr="00F82203">
        <w:t xml:space="preserve">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w:t>
      </w:r>
      <w:r w:rsidRPr="00F1665F">
        <w:t xml:space="preserve">деятельности соответствующего Подрядчика / Субподрядной организации / Заказчика, которые устанавливаются </w:t>
      </w:r>
      <w:r w:rsidR="00A81643" w:rsidRPr="00F1665F">
        <w:t xml:space="preserve">в соответствии с </w:t>
      </w:r>
      <w:r w:rsidR="00606013" w:rsidRPr="00F1665F">
        <w:t>нарядом-допуском</w:t>
      </w:r>
      <w:r w:rsidR="00A81643" w:rsidRPr="00F1665F">
        <w:t xml:space="preserve"> (нарядами-допусками)</w:t>
      </w:r>
      <w:r w:rsidR="00606013" w:rsidRPr="00F1665F">
        <w:t xml:space="preserve"> и </w:t>
      </w:r>
      <w:r w:rsidR="00A81643" w:rsidRPr="00F1665F">
        <w:t>графиком</w:t>
      </w:r>
      <w:r w:rsidR="00606013" w:rsidRPr="00F1665F">
        <w:t xml:space="preserve"> </w:t>
      </w:r>
      <w:r w:rsidR="00A81643" w:rsidRPr="00F1665F">
        <w:t>совмещенных</w:t>
      </w:r>
      <w:r w:rsidR="00606013" w:rsidRPr="00F1665F">
        <w:t xml:space="preserve"> работ</w:t>
      </w:r>
      <w:r w:rsidRPr="00F1665F">
        <w:t>.</w:t>
      </w:r>
    </w:p>
    <w:p w:rsidR="008A4C54" w:rsidRPr="00F1665F" w:rsidRDefault="008A4C54" w:rsidP="00AF0A7D">
      <w:pPr>
        <w:pStyle w:val="RUS11"/>
        <w:keepNext/>
        <w:keepLines/>
        <w:suppressLineNumbers/>
        <w:tabs>
          <w:tab w:val="left" w:pos="426"/>
        </w:tabs>
        <w:suppressAutoHyphens/>
        <w:spacing w:after="0"/>
        <w:ind w:left="0"/>
        <w:contextualSpacing/>
      </w:pPr>
      <w:r w:rsidRPr="00F1665F">
        <w:t xml:space="preserve">Подрядчик назначает лиц, ответственных за </w:t>
      </w:r>
      <w:r w:rsidR="009C4A17" w:rsidRPr="00F1665F">
        <w:t>безопасное ведение Работ</w:t>
      </w:r>
      <w:r w:rsidRPr="00F1665F">
        <w:t xml:space="preserve">, и направляет соответствующее письменное уведомление об этом Заказчику не позднее 5 (пяти) рабочих дней с момента принятия </w:t>
      </w:r>
      <w:r w:rsidR="0031718B" w:rsidRPr="00F1665F">
        <w:t>Объекта</w:t>
      </w:r>
      <w:r w:rsidRPr="00F1665F">
        <w:t>.</w:t>
      </w:r>
    </w:p>
    <w:p w:rsidR="00C075B2" w:rsidRPr="00F1665F" w:rsidRDefault="00C075B2" w:rsidP="00AF0A7D">
      <w:pPr>
        <w:pStyle w:val="RUS11"/>
        <w:keepNext/>
        <w:keepLines/>
        <w:suppressLineNumbers/>
        <w:tabs>
          <w:tab w:val="left" w:pos="426"/>
        </w:tabs>
        <w:suppressAutoHyphens/>
        <w:spacing w:after="0"/>
        <w:ind w:left="0"/>
        <w:contextualSpacing/>
      </w:pPr>
      <w:r w:rsidRPr="00F1665F">
        <w:t>Представители Заказчика, Подрядчика или уполномоченные ими лица име</w:t>
      </w:r>
      <w:r w:rsidR="00D45144" w:rsidRPr="00F1665F">
        <w:t>ю</w:t>
      </w:r>
      <w:r w:rsidRPr="00F1665F">
        <w:t xml:space="preserve">т право беспрепятственного доступа к Объекту в </w:t>
      </w:r>
      <w:r w:rsidR="00F90CC1" w:rsidRPr="00F1665F">
        <w:t>рамках выданного наряда-допуска</w:t>
      </w:r>
      <w:r w:rsidR="003A4EBB" w:rsidRPr="00F1665F">
        <w:t xml:space="preserve"> (при необходимости)</w:t>
      </w:r>
      <w:r w:rsidRPr="00F1665F">
        <w:t>.</w:t>
      </w:r>
    </w:p>
    <w:p w:rsidR="008A4C54" w:rsidRPr="00F1665F" w:rsidRDefault="008A4C54" w:rsidP="00AF0A7D">
      <w:pPr>
        <w:pStyle w:val="RUS11"/>
        <w:keepNext/>
        <w:keepLines/>
        <w:suppressLineNumbers/>
        <w:tabs>
          <w:tab w:val="left" w:pos="426"/>
        </w:tabs>
        <w:suppressAutoHyphens/>
        <w:spacing w:after="0"/>
        <w:ind w:left="0"/>
        <w:contextualSpacing/>
      </w:pPr>
      <w:r w:rsidRPr="00F1665F">
        <w:t xml:space="preserve">Подрядчик выполняет необходимые подготовительные работы на </w:t>
      </w:r>
      <w:r w:rsidR="0031718B" w:rsidRPr="00F1665F">
        <w:t>Объекте</w:t>
      </w:r>
      <w:r w:rsidRPr="00F1665F">
        <w:t>.</w:t>
      </w:r>
    </w:p>
    <w:p w:rsidR="00A81643" w:rsidRDefault="00A81643" w:rsidP="00AF0A7D">
      <w:pPr>
        <w:pStyle w:val="RUS11"/>
        <w:keepNext/>
        <w:keepLines/>
        <w:suppressLineNumbers/>
        <w:tabs>
          <w:tab w:val="left" w:pos="426"/>
        </w:tabs>
        <w:suppressAutoHyphens/>
        <w:spacing w:after="0"/>
        <w:ind w:left="0"/>
        <w:contextualSpacing/>
      </w:pPr>
      <w:r w:rsidRPr="00F1665F">
        <w:t>Подрядчик обеспечивает своими силами и за свой счет изготовление (закупку) и установку</w:t>
      </w:r>
      <w:r w:rsidRPr="00F82203">
        <w:t xml:space="preserve"> ограждени</w:t>
      </w:r>
      <w:r w:rsidR="00BC56C6" w:rsidRPr="00F82203">
        <w:t>я</w:t>
      </w:r>
      <w:r w:rsidRPr="00F82203">
        <w:t xml:space="preserve">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Размер, содержание, цвет и иные характеристики таких средств должны соответствовать Обязательным техническим правилам.</w:t>
      </w:r>
    </w:p>
    <w:p w:rsidR="003E141F" w:rsidRDefault="003E141F" w:rsidP="003E141F">
      <w:pPr>
        <w:pStyle w:val="a"/>
        <w:numPr>
          <w:ilvl w:val="0"/>
          <w:numId w:val="0"/>
        </w:numPr>
        <w:ind w:left="4897" w:hanging="360"/>
      </w:pPr>
      <w:bookmarkStart w:id="25" w:name="_GoBack"/>
      <w:bookmarkEnd w:id="25"/>
    </w:p>
    <w:p w:rsidR="003F053D" w:rsidRPr="008C7FAE" w:rsidRDefault="003F053D" w:rsidP="00AF0A7D">
      <w:pPr>
        <w:pStyle w:val="RUS1"/>
        <w:keepNext/>
        <w:keepLines/>
        <w:suppressLineNumbers/>
        <w:suppressAutoHyphens/>
        <w:spacing w:before="120" w:after="0"/>
        <w:ind w:left="0" w:firstLine="0"/>
        <w:contextualSpacing/>
      </w:pPr>
      <w:bookmarkStart w:id="26" w:name="_Toc5702824"/>
      <w:r w:rsidRPr="008C7FAE">
        <w:lastRenderedPageBreak/>
        <w:t xml:space="preserve">Порядок осуществления </w:t>
      </w:r>
      <w:r w:rsidR="005D2699" w:rsidRPr="008C7FAE">
        <w:t>Р</w:t>
      </w:r>
      <w:r w:rsidRPr="008C7FAE">
        <w:t>абот</w:t>
      </w:r>
      <w:bookmarkEnd w:id="26"/>
    </w:p>
    <w:p w:rsidR="00756942" w:rsidRPr="00F1665F" w:rsidRDefault="00756942" w:rsidP="00AF0A7D">
      <w:pPr>
        <w:pStyle w:val="RUS11"/>
        <w:keepNext/>
        <w:keepLines/>
        <w:suppressLineNumbers/>
        <w:tabs>
          <w:tab w:val="left" w:pos="426"/>
        </w:tabs>
        <w:suppressAutoHyphens/>
        <w:spacing w:after="0"/>
        <w:ind w:left="0"/>
        <w:contextualSpacing/>
        <w:rPr>
          <w:b/>
        </w:rPr>
      </w:pPr>
      <w:r w:rsidRPr="00F1665F">
        <w:rPr>
          <w:b/>
        </w:rPr>
        <w:t>Требования к производству Работ</w:t>
      </w:r>
      <w:r w:rsidR="00C47D05" w:rsidRPr="00F1665F">
        <w:rPr>
          <w:b/>
        </w:rPr>
        <w:t>.</w:t>
      </w:r>
    </w:p>
    <w:p w:rsidR="000357D5" w:rsidRPr="00F1665F" w:rsidRDefault="00D65111" w:rsidP="009E39D9">
      <w:pPr>
        <w:pStyle w:val="RUS111"/>
        <w:keepNext/>
        <w:keepLines/>
        <w:suppressLineNumbers/>
        <w:tabs>
          <w:tab w:val="left" w:pos="426"/>
        </w:tabs>
        <w:suppressAutoHyphens/>
        <w:spacing w:after="0"/>
        <w:ind w:left="0" w:firstLine="283"/>
        <w:contextualSpacing/>
      </w:pPr>
      <w:proofErr w:type="gramStart"/>
      <w:r w:rsidRPr="00F1665F">
        <w:rPr>
          <w:iCs/>
        </w:rPr>
        <w:t xml:space="preserve">Работы </w:t>
      </w:r>
      <w:r w:rsidR="00C27A44" w:rsidRPr="00F1665F">
        <w:rPr>
          <w:iCs/>
        </w:rPr>
        <w:t>на территории Заказчика должны проводиться работниками Подрядчика</w:t>
      </w:r>
      <w:r w:rsidR="00F43A42" w:rsidRPr="00F1665F">
        <w:rPr>
          <w:iCs/>
        </w:rPr>
        <w:t xml:space="preserve">/ </w:t>
      </w:r>
      <w:r w:rsidR="00C27A44" w:rsidRPr="00F1665F">
        <w:rPr>
          <w:iCs/>
        </w:rPr>
        <w:t>Субподрядной организации по наряду-допуску</w:t>
      </w:r>
      <w:r w:rsidR="009E39D9" w:rsidRPr="00F1665F">
        <w:rPr>
          <w:iCs/>
        </w:rPr>
        <w:t xml:space="preserve"> (акту-допуску) </w:t>
      </w:r>
      <w:r w:rsidR="009E39D9" w:rsidRPr="00F1665F">
        <w:t>на выполнение Работ</w:t>
      </w:r>
      <w:r w:rsidR="009E39D9" w:rsidRPr="00F1665F" w:rsidDel="0038200E">
        <w:t xml:space="preserve"> </w:t>
      </w:r>
      <w:r w:rsidR="009E39D9" w:rsidRPr="00F1665F">
        <w:t xml:space="preserve">и обеспечивает </w:t>
      </w:r>
      <w:r w:rsidR="009E39D9" w:rsidRPr="00BE6314">
        <w:t xml:space="preserve">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9E39D9" w:rsidRPr="00BE6314">
        <w:rPr>
          <w:lang w:val="en-US"/>
        </w:rPr>
        <w:t>II</w:t>
      </w:r>
      <w:r w:rsidR="009E39D9" w:rsidRPr="00BE6314">
        <w:t xml:space="preserve"> Приложения 6 к Договору</w:t>
      </w:r>
      <w:r w:rsidR="00C27A44" w:rsidRPr="00BE6314">
        <w:rPr>
          <w:iCs/>
        </w:rPr>
        <w:t>, выдаваемому</w:t>
      </w:r>
      <w:r w:rsidR="00C27A44" w:rsidRPr="00F1665F">
        <w:rPr>
          <w:iCs/>
        </w:rPr>
        <w:t xml:space="preserve"> ответственными работниками Подрядчика по форме, установленной РД 34.03.201-97(2000) «Правила техники безопасности при</w:t>
      </w:r>
      <w:proofErr w:type="gramEnd"/>
      <w:r w:rsidR="00C27A44" w:rsidRPr="00F1665F">
        <w:rPr>
          <w:iCs/>
        </w:rPr>
        <w:t xml:space="preserve">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rsidR="0031718B" w:rsidRPr="00F1665F" w:rsidRDefault="0031718B" w:rsidP="00AF0A7D">
      <w:pPr>
        <w:pStyle w:val="RUS111"/>
        <w:keepNext/>
        <w:keepLines/>
        <w:suppressLineNumbers/>
        <w:tabs>
          <w:tab w:val="left" w:pos="851"/>
        </w:tabs>
        <w:suppressAutoHyphens/>
        <w:spacing w:after="0"/>
        <w:ind w:left="0"/>
        <w:contextualSpacing/>
      </w:pPr>
      <w:proofErr w:type="gramStart"/>
      <w:r w:rsidRPr="00F1665F">
        <w:rPr>
          <w:iCs/>
        </w:rPr>
        <w:t>До начала Работ производственные бригады Подрядчика должны быть ознакомлены Подрядчиком с общим объемом Работ, срок</w:t>
      </w:r>
      <w:r w:rsidR="00C640A8" w:rsidRPr="00F1665F">
        <w:rPr>
          <w:iCs/>
        </w:rPr>
        <w:t>ами выполнения Работ</w:t>
      </w:r>
      <w:r w:rsidRPr="00F1665F">
        <w:rPr>
          <w:iCs/>
        </w:rPr>
        <w:t xml:space="preserve">, правилами внутреннего распорядка Заказчика, задачами, стоящими перед каждой бригадой, схемой управления </w:t>
      </w:r>
      <w:r w:rsidR="00C640A8" w:rsidRPr="00F1665F">
        <w:rPr>
          <w:iCs/>
        </w:rPr>
        <w:t>Работами</w:t>
      </w:r>
      <w:r w:rsidRPr="00F1665F">
        <w:rPr>
          <w:iCs/>
        </w:rPr>
        <w:t>,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F1665F">
        <w:t xml:space="preserve"> и отходов, системой оплаты и стимулирования труда, </w:t>
      </w:r>
      <w:r w:rsidR="00216087" w:rsidRPr="00F1665F">
        <w:t xml:space="preserve">правилами внутреннего распорядка, </w:t>
      </w:r>
      <w:r w:rsidRPr="00F1665F">
        <w:t>мероприятиями по безопасности труда, противопожарными мероприятиями.</w:t>
      </w:r>
      <w:proofErr w:type="gramEnd"/>
    </w:p>
    <w:p w:rsidR="00C27A44" w:rsidRPr="00F1665F" w:rsidRDefault="00D65111" w:rsidP="00AF0A7D">
      <w:pPr>
        <w:pStyle w:val="RUS111"/>
        <w:keepNext/>
        <w:keepLines/>
        <w:suppressLineNumbers/>
        <w:tabs>
          <w:tab w:val="left" w:pos="851"/>
        </w:tabs>
        <w:suppressAutoHyphens/>
        <w:spacing w:after="0"/>
        <w:ind w:left="0"/>
        <w:contextualSpacing/>
      </w:pPr>
      <w:r w:rsidRPr="00F1665F">
        <w:rPr>
          <w:iCs/>
        </w:rPr>
        <w:t>Не менее</w:t>
      </w:r>
      <w:proofErr w:type="gramStart"/>
      <w:r w:rsidRPr="00F1665F">
        <w:rPr>
          <w:iCs/>
        </w:rPr>
        <w:t>,</w:t>
      </w:r>
      <w:proofErr w:type="gramEnd"/>
      <w:r w:rsidRPr="00F1665F">
        <w:rPr>
          <w:iCs/>
        </w:rPr>
        <w:t xml:space="preserve"> чем за </w:t>
      </w:r>
      <w:r w:rsidR="00C27A44" w:rsidRPr="00F1665F">
        <w:rPr>
          <w:iCs/>
        </w:rPr>
        <w:t xml:space="preserve">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w:t>
      </w:r>
      <w:proofErr w:type="gramStart"/>
      <w:r w:rsidR="002E6485" w:rsidRPr="00F1665F">
        <w:rPr>
          <w:iCs/>
        </w:rPr>
        <w:t>не прохождение</w:t>
      </w:r>
      <w:proofErr w:type="gramEnd"/>
      <w:r w:rsidR="00C27A44" w:rsidRPr="00F1665F">
        <w:rPr>
          <w:iCs/>
        </w:rPr>
        <w:t xml:space="preserve"> вводного инструктажа Субподрядными организациями ответственность несет Подрядчик.</w:t>
      </w:r>
    </w:p>
    <w:p w:rsidR="00B643EC" w:rsidRPr="008C7FAE" w:rsidRDefault="00F3647D" w:rsidP="00AF0A7D">
      <w:pPr>
        <w:pStyle w:val="RUS111"/>
        <w:keepNext/>
        <w:keepLines/>
        <w:suppressLineNumbers/>
        <w:tabs>
          <w:tab w:val="left" w:pos="851"/>
        </w:tabs>
        <w:suppressAutoHyphens/>
        <w:spacing w:after="0"/>
        <w:ind w:left="0"/>
        <w:contextualSpacing/>
        <w:rPr>
          <w:b/>
          <w:i/>
        </w:rPr>
      </w:pPr>
      <w:r w:rsidRPr="00F1665F">
        <w:t xml:space="preserve">Подрядчик разрабатывает </w:t>
      </w:r>
      <w:r w:rsidR="00B643EC" w:rsidRPr="00F1665F">
        <w:t>и согласовывает в органах безопасности дорожного движения (или иных государственных органах в случаях, предусмотренных</w:t>
      </w:r>
      <w:r w:rsidR="00B643EC" w:rsidRPr="008C7FAE">
        <w:t xml:space="preserve"> законодательством Российской Федерации) и</w:t>
      </w:r>
      <w:r w:rsidRPr="008C7FAE">
        <w:t>,</w:t>
      </w:r>
      <w:r w:rsidR="00B643EC" w:rsidRPr="008C7FAE">
        <w:t xml:space="preserve"> при необходимости</w:t>
      </w:r>
      <w:r w:rsidRPr="008C7FAE">
        <w:t>,</w:t>
      </w:r>
      <w:r w:rsidR="00B643EC" w:rsidRPr="008C7FAE">
        <w:t xml:space="preserve"> с транспортной организацией схему движения транспортных сре</w:t>
      </w:r>
      <w:proofErr w:type="gramStart"/>
      <w:r w:rsidR="00B643EC" w:rsidRPr="008C7FAE">
        <w:t>дств пр</w:t>
      </w:r>
      <w:proofErr w:type="gramEnd"/>
      <w:r w:rsidR="00B643EC" w:rsidRPr="008C7FAE">
        <w:t>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rsidR="004D4BFF" w:rsidRPr="008C7FAE" w:rsidRDefault="004D4BFF" w:rsidP="00AF0A7D">
      <w:pPr>
        <w:pStyle w:val="RUS111"/>
        <w:keepNext/>
        <w:keepLines/>
        <w:suppressLineNumbers/>
        <w:tabs>
          <w:tab w:val="left" w:pos="851"/>
        </w:tabs>
        <w:suppressAutoHyphens/>
        <w:spacing w:after="0"/>
        <w:ind w:left="0"/>
        <w:contextualSpacing/>
      </w:pPr>
      <w:bookmarkStart w:id="27" w:name="_Ref497231617"/>
      <w:r w:rsidRPr="008C7FAE">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w:t>
      </w:r>
      <w:bookmarkEnd w:id="27"/>
      <w:r w:rsidR="00BE6314" w:rsidRPr="004D582F">
        <w:t>Приложением № 1 (Техническое задание/Дефектная ведомость)</w:t>
      </w:r>
      <w:r w:rsidR="00BE6314">
        <w:t>.</w:t>
      </w:r>
    </w:p>
    <w:p w:rsidR="00756942" w:rsidRPr="008C7FAE" w:rsidRDefault="00756942" w:rsidP="00AF0A7D">
      <w:pPr>
        <w:pStyle w:val="RUS111"/>
        <w:keepNext/>
        <w:keepLines/>
        <w:suppressLineNumbers/>
        <w:tabs>
          <w:tab w:val="left" w:pos="851"/>
        </w:tabs>
        <w:suppressAutoHyphens/>
        <w:spacing w:after="0"/>
        <w:ind w:left="0"/>
        <w:contextualSpacing/>
      </w:pPr>
      <w:r w:rsidRPr="008C7FAE">
        <w:t>Подрядчик осуществляет приемку, разгрузку и хранение Материалов</w:t>
      </w:r>
      <w:r w:rsidR="00AC0C4D" w:rsidRPr="008C7FAE">
        <w:t xml:space="preserve">, </w:t>
      </w:r>
      <w:r w:rsidR="00C0653E" w:rsidRPr="008C7FAE">
        <w:t xml:space="preserve">Техники </w:t>
      </w:r>
      <w:r w:rsidRPr="008C7FAE">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756942" w:rsidRPr="008C7FAE" w:rsidRDefault="00756942" w:rsidP="00AF0A7D">
      <w:pPr>
        <w:pStyle w:val="RUS111"/>
        <w:keepNext/>
        <w:keepLines/>
        <w:suppressLineNumbers/>
        <w:tabs>
          <w:tab w:val="left" w:pos="851"/>
        </w:tabs>
        <w:suppressAutoHyphens/>
        <w:spacing w:after="0"/>
        <w:ind w:left="0"/>
        <w:contextualSpacing/>
      </w:pPr>
      <w:r w:rsidRPr="008C7FAE">
        <w:t xml:space="preserve">Подрядчик возводит на территории </w:t>
      </w:r>
      <w:r w:rsidR="00272DEF" w:rsidRPr="008C7FAE">
        <w:t>Объекта</w:t>
      </w:r>
      <w:r w:rsidRPr="008C7FAE">
        <w:t xml:space="preserve"> все Временные сооружения, необходимые для надлежащего хранения Материалов</w:t>
      </w:r>
      <w:r w:rsidR="00FA7B2E" w:rsidRPr="008C7FAE">
        <w:t>, Техники</w:t>
      </w:r>
      <w:r w:rsidRPr="008C7FAE">
        <w:t>, а также выполнения Работ</w:t>
      </w:r>
      <w:r w:rsidR="00503AC3" w:rsidRPr="008C7FAE">
        <w:t>;</w:t>
      </w:r>
      <w:r w:rsidRPr="008C7FAE">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8C7FAE">
        <w:t xml:space="preserve">проектной </w:t>
      </w:r>
      <w:r w:rsidRPr="008C7FAE">
        <w:t>документацией</w:t>
      </w:r>
      <w:r w:rsidR="00272DEF" w:rsidRPr="008C7FAE">
        <w:t xml:space="preserve"> (если применимо)</w:t>
      </w:r>
      <w:r w:rsidRPr="008C7FAE">
        <w:t>.</w:t>
      </w:r>
    </w:p>
    <w:p w:rsidR="00121B81" w:rsidRPr="008C7FAE" w:rsidRDefault="00121B81" w:rsidP="00AF0A7D">
      <w:pPr>
        <w:pStyle w:val="RUS111"/>
        <w:keepNext/>
        <w:keepLines/>
        <w:suppressLineNumbers/>
        <w:tabs>
          <w:tab w:val="left" w:pos="851"/>
        </w:tabs>
        <w:suppressAutoHyphens/>
        <w:spacing w:after="0"/>
        <w:ind w:left="0"/>
        <w:contextualSpacing/>
      </w:pPr>
      <w:r w:rsidRPr="008C7FAE">
        <w:t xml:space="preserve">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w:t>
      </w:r>
      <w:proofErr w:type="spellStart"/>
      <w:r w:rsidRPr="008C7FAE">
        <w:t>ресурсо</w:t>
      </w:r>
      <w:proofErr w:type="spellEnd"/>
      <w:r w:rsidR="002E6485" w:rsidRPr="002E6485">
        <w:t xml:space="preserve"> </w:t>
      </w:r>
      <w:r w:rsidRPr="008C7FAE">
        <w:t>снабжающих организаций несет Подрядчик.</w:t>
      </w:r>
    </w:p>
    <w:p w:rsidR="00121B81" w:rsidRPr="008C7FAE" w:rsidRDefault="00121B81" w:rsidP="00AF0A7D">
      <w:pPr>
        <w:pStyle w:val="RUS111"/>
        <w:keepNext/>
        <w:keepLines/>
        <w:numPr>
          <w:ilvl w:val="0"/>
          <w:numId w:val="0"/>
        </w:numPr>
        <w:suppressLineNumbers/>
        <w:tabs>
          <w:tab w:val="left" w:pos="851"/>
        </w:tabs>
        <w:suppressAutoHyphens/>
        <w:spacing w:after="0"/>
        <w:ind w:firstLine="567"/>
        <w:contextualSpacing/>
      </w:pPr>
      <w:r w:rsidRPr="008C7FAE">
        <w:t xml:space="preserve">При производстве Работ на месте установки оборудования, допуск Подрядчика к которому осуществляется на основании наряда-допуска (включая, </w:t>
      </w:r>
      <w:proofErr w:type="gramStart"/>
      <w:r w:rsidRPr="008C7FAE">
        <w:t>но</w:t>
      </w:r>
      <w:proofErr w:type="gramEnd"/>
      <w:r w:rsidRPr="008C7FAE">
        <w:t xml:space="preserve">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rsidR="00756942" w:rsidRPr="008C7FAE" w:rsidRDefault="00756942" w:rsidP="00AF0A7D">
      <w:pPr>
        <w:pStyle w:val="RUS111"/>
        <w:keepNext/>
        <w:keepLines/>
        <w:suppressLineNumbers/>
        <w:tabs>
          <w:tab w:val="left" w:pos="851"/>
        </w:tabs>
        <w:suppressAutoHyphens/>
        <w:spacing w:after="0"/>
        <w:ind w:left="0"/>
        <w:contextualSpacing/>
      </w:pPr>
      <w:r w:rsidRPr="008C7FAE">
        <w:lastRenderedPageBreak/>
        <w:t>При выполнении Работ не допускает</w:t>
      </w:r>
      <w:r w:rsidR="00216087" w:rsidRPr="008C7FAE">
        <w:t>ся</w:t>
      </w:r>
      <w:r w:rsidRPr="008C7FAE">
        <w:t xml:space="preserve"> нарушени</w:t>
      </w:r>
      <w:r w:rsidR="00216087" w:rsidRPr="008C7FAE">
        <w:t>е</w:t>
      </w:r>
      <w:r w:rsidRPr="008C7FAE">
        <w:t xml:space="preserve"> бесперебойного функционирования инженерных систем и нормальной эксплуатации действующего в месте выполнения Работ оборудования.</w:t>
      </w:r>
    </w:p>
    <w:p w:rsidR="00FE40A6" w:rsidRPr="008C7FAE" w:rsidRDefault="00FE40A6" w:rsidP="00AF0A7D">
      <w:pPr>
        <w:pStyle w:val="RUS111"/>
        <w:keepNext/>
        <w:keepLines/>
        <w:suppressLineNumbers/>
        <w:tabs>
          <w:tab w:val="left" w:pos="851"/>
        </w:tabs>
        <w:suppressAutoHyphens/>
        <w:spacing w:after="0"/>
        <w:ind w:left="0"/>
        <w:contextualSpacing/>
      </w:pPr>
      <w:r w:rsidRPr="008C7FAE">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8C7FAE">
        <w:t>выполнения Работ</w:t>
      </w:r>
      <w:r w:rsidRPr="008C7FAE">
        <w:t xml:space="preserve"> и достижение требуемых качественных показателей в соответствии с Договором, </w:t>
      </w:r>
      <w:r w:rsidR="00580FB3" w:rsidRPr="00580FB3">
        <w:t>Приложением № 1 (Техническое задание/Дефектная ведомость)</w:t>
      </w:r>
      <w:r w:rsidR="00E51E8B" w:rsidRPr="00580FB3">
        <w:t>, Исходными данными</w:t>
      </w:r>
      <w:r w:rsidRPr="00580FB3">
        <w:t>, Обязательными техническими правилами.</w:t>
      </w:r>
    </w:p>
    <w:p w:rsidR="00C26263" w:rsidRPr="008C7FAE" w:rsidRDefault="00C26263" w:rsidP="00AF0A7D">
      <w:pPr>
        <w:pStyle w:val="RUS111"/>
        <w:keepNext/>
        <w:keepLines/>
        <w:suppressLineNumbers/>
        <w:tabs>
          <w:tab w:val="left" w:pos="851"/>
        </w:tabs>
        <w:suppressAutoHyphens/>
        <w:spacing w:after="0"/>
        <w:ind w:left="0"/>
        <w:contextualSpacing/>
        <w:rPr>
          <w:iCs/>
        </w:rPr>
      </w:pPr>
      <w:r w:rsidRPr="008C7FAE">
        <w:t>Подрядчик в ходе выполнения Работ поддержива</w:t>
      </w:r>
      <w:r w:rsidR="00A464D8" w:rsidRPr="008C7FAE">
        <w:t>е</w:t>
      </w:r>
      <w:r w:rsidRPr="008C7FAE">
        <w:t>т должный порядок и соблюда</w:t>
      </w:r>
      <w:r w:rsidR="00A464D8" w:rsidRPr="008C7FAE">
        <w:t>е</w:t>
      </w:r>
      <w:r w:rsidRPr="008C7FAE">
        <w:t>т чистоту на Объекте</w:t>
      </w:r>
      <w:r w:rsidR="0005073F" w:rsidRPr="008C7FAE">
        <w:t xml:space="preserve"> с учетом границ </w:t>
      </w:r>
      <w:r w:rsidR="0005073F" w:rsidRPr="00580FB3">
        <w:t>деятельности, устанавливаемых в соответствии с п</w:t>
      </w:r>
      <w:r w:rsidR="00862DBA" w:rsidRPr="00580FB3">
        <w:t>унктом</w:t>
      </w:r>
      <w:r w:rsidR="00367270" w:rsidRPr="00580FB3">
        <w:t xml:space="preserve"> 11.1</w:t>
      </w:r>
      <w:r w:rsidRPr="00580FB3">
        <w:t>.</w:t>
      </w:r>
      <w:r w:rsidRPr="008C7FAE">
        <w:t xml:space="preserve">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8C7FAE">
        <w:rPr>
          <w:iCs/>
        </w:rPr>
        <w:t>е допускать при выполнении Работ превышения установленных норм выбросов в воздух, поверхностные стоки и отводимые сточные воды.</w:t>
      </w:r>
    </w:p>
    <w:p w:rsidR="00756942" w:rsidRPr="008C7FAE" w:rsidRDefault="00FE40A6" w:rsidP="00AF0A7D">
      <w:pPr>
        <w:pStyle w:val="RUS111"/>
        <w:keepNext/>
        <w:keepLines/>
        <w:suppressLineNumbers/>
        <w:tabs>
          <w:tab w:val="left" w:pos="851"/>
        </w:tabs>
        <w:suppressAutoHyphens/>
        <w:spacing w:after="0"/>
        <w:ind w:left="0"/>
        <w:contextualSpacing/>
      </w:pPr>
      <w:r w:rsidRPr="008C7FAE">
        <w:t xml:space="preserve">Подрядчик </w:t>
      </w:r>
      <w:r w:rsidR="00756942" w:rsidRPr="008C7FAE">
        <w:t xml:space="preserve">в процессе выполнения Работ </w:t>
      </w:r>
      <w:r w:rsidRPr="008C7FAE">
        <w:t xml:space="preserve">ведет </w:t>
      </w:r>
      <w:r w:rsidR="00756942" w:rsidRPr="008C7FAE">
        <w:t xml:space="preserve">и не позднее, чем за </w:t>
      </w:r>
      <w:r w:rsidR="0057744E" w:rsidRPr="008C7FAE">
        <w:t>2</w:t>
      </w:r>
      <w:r w:rsidR="00756942" w:rsidRPr="008C7FAE">
        <w:t xml:space="preserve"> (</w:t>
      </w:r>
      <w:r w:rsidR="0057744E" w:rsidRPr="008C7FAE">
        <w:t>дв</w:t>
      </w:r>
      <w:r w:rsidR="00756942" w:rsidRPr="008C7FAE">
        <w:t xml:space="preserve">ое) суток до окончания выполнения </w:t>
      </w:r>
      <w:r w:rsidR="0057744E" w:rsidRPr="008C7FAE">
        <w:t xml:space="preserve">Этапа Работ </w:t>
      </w:r>
      <w:r w:rsidR="00C211DB" w:rsidRPr="008C7FAE">
        <w:t>либо</w:t>
      </w:r>
      <w:r w:rsidR="0057744E" w:rsidRPr="008C7FAE">
        <w:t xml:space="preserve"> Работ за Отчетный период</w:t>
      </w:r>
      <w:r w:rsidR="00756942" w:rsidRPr="008C7FAE">
        <w:t xml:space="preserve">, </w:t>
      </w:r>
      <w:r w:rsidRPr="008C7FAE">
        <w:t xml:space="preserve">передает Заказчику </w:t>
      </w:r>
      <w:r w:rsidR="00756942" w:rsidRPr="008C7FAE">
        <w:t>следующую документацию:</w:t>
      </w:r>
    </w:p>
    <w:p w:rsidR="00756942" w:rsidRPr="008C7FAE" w:rsidRDefault="00FE40A6" w:rsidP="00AF0A7D">
      <w:pPr>
        <w:pStyle w:val="RUS"/>
        <w:keepNext/>
        <w:keepLines/>
        <w:widowControl/>
        <w:suppressLineNumbers/>
        <w:tabs>
          <w:tab w:val="left" w:pos="284"/>
        </w:tabs>
        <w:suppressAutoHyphens/>
        <w:spacing w:after="0"/>
        <w:ind w:firstLine="567"/>
        <w:contextualSpacing/>
      </w:pPr>
      <w:r w:rsidRPr="008C7FAE">
        <w:t xml:space="preserve">акты </w:t>
      </w:r>
      <w:r w:rsidR="00756942" w:rsidRPr="008C7FAE">
        <w:t xml:space="preserve">на </w:t>
      </w:r>
      <w:r w:rsidR="00EB7831" w:rsidRPr="008C7FAE">
        <w:t xml:space="preserve">Скрытые </w:t>
      </w:r>
      <w:r w:rsidR="009901A0" w:rsidRPr="008C7FAE">
        <w:t>работы</w:t>
      </w:r>
      <w:r w:rsidR="00756942" w:rsidRPr="008C7FAE">
        <w:t>;</w:t>
      </w:r>
    </w:p>
    <w:p w:rsidR="00756942" w:rsidRPr="008C7FAE" w:rsidRDefault="00FE40A6" w:rsidP="00AF0A7D">
      <w:pPr>
        <w:pStyle w:val="RUS"/>
        <w:keepNext/>
        <w:keepLines/>
        <w:widowControl/>
        <w:suppressLineNumbers/>
        <w:tabs>
          <w:tab w:val="left" w:pos="284"/>
        </w:tabs>
        <w:suppressAutoHyphens/>
        <w:spacing w:after="0"/>
        <w:ind w:firstLine="567"/>
        <w:contextualSpacing/>
      </w:pPr>
      <w:r w:rsidRPr="008C7FAE">
        <w:t xml:space="preserve">другие </w:t>
      </w:r>
      <w:r w:rsidR="00756942" w:rsidRPr="008C7FAE">
        <w:t>документы по согласованию Заказчика и Подрядчика.</w:t>
      </w:r>
    </w:p>
    <w:p w:rsidR="00542909" w:rsidRPr="008C7FAE" w:rsidRDefault="000D1878" w:rsidP="00AF0A7D">
      <w:pPr>
        <w:pStyle w:val="RUS111"/>
        <w:keepNext/>
        <w:keepLines/>
        <w:suppressLineNumbers/>
        <w:tabs>
          <w:tab w:val="left" w:pos="851"/>
        </w:tabs>
        <w:suppressAutoHyphens/>
        <w:spacing w:after="0"/>
        <w:ind w:left="0"/>
        <w:contextualSpacing/>
      </w:pPr>
      <w:bookmarkStart w:id="28" w:name="_Ref496552311"/>
      <w:r>
        <w:t>П</w:t>
      </w:r>
      <w:r w:rsidR="00BF718D" w:rsidRPr="008C7FAE">
        <w:t>редставит</w:t>
      </w:r>
      <w:r w:rsidR="00542909" w:rsidRPr="008C7FAE">
        <w:t xml:space="preserve">ель Подрядчика в письменной форме сообщает </w:t>
      </w:r>
      <w:r w:rsidR="00BF718D" w:rsidRPr="008C7FAE">
        <w:t>представит</w:t>
      </w:r>
      <w:r w:rsidR="00542909" w:rsidRPr="008C7FAE">
        <w:t xml:space="preserve">елю Заказчика о необходимости проведения промежуточной приемки </w:t>
      </w:r>
      <w:r w:rsidR="009139BC" w:rsidRPr="008C7FAE">
        <w:rPr>
          <w:iCs/>
        </w:rPr>
        <w:t xml:space="preserve">ответственных узлов или </w:t>
      </w:r>
      <w:r w:rsidR="00542909" w:rsidRPr="008C7FAE">
        <w:t>части Работ, подлежащих закрытию, заблаговременно, но не позднее, чем за 2 (два) рабочих дня до начала проведения этой приемки.</w:t>
      </w:r>
      <w:bookmarkEnd w:id="28"/>
    </w:p>
    <w:p w:rsidR="00542909" w:rsidRPr="008C7FAE" w:rsidRDefault="00542909" w:rsidP="00AF0A7D">
      <w:pPr>
        <w:pStyle w:val="RUS111"/>
        <w:keepNext/>
        <w:keepLines/>
        <w:suppressLineNumbers/>
        <w:tabs>
          <w:tab w:val="left" w:pos="851"/>
        </w:tabs>
        <w:suppressAutoHyphens/>
        <w:spacing w:after="0"/>
        <w:ind w:left="0"/>
        <w:contextualSpacing/>
      </w:pPr>
      <w:bookmarkStart w:id="29" w:name="_Ref493723088"/>
      <w:r w:rsidRPr="008C7FAE">
        <w:t>Если Заказчик,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29"/>
    </w:p>
    <w:p w:rsidR="00542909" w:rsidRPr="008C7FAE" w:rsidRDefault="00542909" w:rsidP="00AF0A7D">
      <w:pPr>
        <w:pStyle w:val="RUS111"/>
        <w:keepNext/>
        <w:keepLines/>
        <w:suppressLineNumbers/>
        <w:tabs>
          <w:tab w:val="left" w:pos="851"/>
        </w:tabs>
        <w:suppressAutoHyphens/>
        <w:spacing w:after="0"/>
        <w:ind w:left="0"/>
        <w:contextualSpacing/>
      </w:pPr>
      <w:r w:rsidRPr="008C7FAE">
        <w:t>К каждому акту освидетельствования Скрытых работ во всех случаях прилагаются</w:t>
      </w:r>
      <w:r w:rsidR="00965B88">
        <w:t xml:space="preserve"> </w:t>
      </w:r>
      <w:r w:rsidRPr="008C7FAE">
        <w:t xml:space="preserve">паспорта на Материалы. Акты приемки </w:t>
      </w:r>
      <w:r w:rsidR="0017188D" w:rsidRPr="008C7FAE">
        <w:t xml:space="preserve">(освидетельствования) </w:t>
      </w:r>
      <w:r w:rsidR="00EB7831" w:rsidRPr="008C7FAE">
        <w:t xml:space="preserve">Скрытых </w:t>
      </w:r>
      <w:r w:rsidRPr="008C7FAE">
        <w:t xml:space="preserve">работ составляются в трех экземплярах. Каждому акту </w:t>
      </w:r>
      <w:r w:rsidR="0017188D" w:rsidRPr="008C7FAE">
        <w:t xml:space="preserve">приемки (освидетельствования) </w:t>
      </w:r>
      <w:r w:rsidR="00EB7831" w:rsidRPr="008C7FAE">
        <w:t xml:space="preserve">Скрытых </w:t>
      </w:r>
      <w:r w:rsidRPr="008C7FAE">
        <w:t>работ присваивается номер.</w:t>
      </w:r>
    </w:p>
    <w:p w:rsidR="00542909" w:rsidRPr="008C7FAE" w:rsidRDefault="00542909" w:rsidP="00AF0A7D">
      <w:pPr>
        <w:pStyle w:val="RUS111"/>
        <w:keepNext/>
        <w:keepLines/>
        <w:suppressLineNumbers/>
        <w:tabs>
          <w:tab w:val="left" w:pos="851"/>
        </w:tabs>
        <w:suppressAutoHyphens/>
        <w:spacing w:after="0"/>
        <w:ind w:left="0"/>
        <w:contextualSpacing/>
      </w:pPr>
      <w:r w:rsidRPr="008C7FAE">
        <w:t>В случае</w:t>
      </w:r>
      <w:proofErr w:type="gramStart"/>
      <w:r w:rsidR="004A4E6A">
        <w:t>,</w:t>
      </w:r>
      <w:proofErr w:type="gramEnd"/>
      <w:r w:rsidRPr="008C7FAE">
        <w:t xml:space="preserve"> если закрытие </w:t>
      </w:r>
      <w:r w:rsidR="009139BC" w:rsidRPr="008C7FAE">
        <w:t xml:space="preserve">Работ </w:t>
      </w:r>
      <w:r w:rsidRPr="008C7FAE">
        <w:t xml:space="preserve">выполнено без предварительного письменного разрешения или </w:t>
      </w:r>
      <w:r w:rsidRPr="00580FB3">
        <w:t xml:space="preserve">последующего письменного подтверждения Заказчика, за исключением случаев, указанных в пункте </w:t>
      </w:r>
      <w:fldSimple w:instr=" REF _Ref493723088 \r  \* MERGEFORMAT ">
        <w:r w:rsidR="00C0254D">
          <w:t>12.1.14</w:t>
        </w:r>
      </w:fldSimple>
      <w:r w:rsidRPr="00580FB3">
        <w:t>, или если</w:t>
      </w:r>
      <w:r w:rsidRPr="008C7FAE">
        <w:t xml:space="preserve"> </w:t>
      </w:r>
      <w:r w:rsidR="00BF718D" w:rsidRPr="008C7FAE">
        <w:t>представит</w:t>
      </w:r>
      <w:r w:rsidRPr="008C7FAE">
        <w:t xml:space="preserve">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8C7FAE">
        <w:t xml:space="preserve">Скрытых </w:t>
      </w:r>
      <w:r w:rsidRPr="008C7FAE">
        <w:t>работ по указанию Заказчика, а затем восстановить их.</w:t>
      </w:r>
    </w:p>
    <w:p w:rsidR="00542909" w:rsidRPr="008C7FAE" w:rsidRDefault="00542909" w:rsidP="00AF0A7D">
      <w:pPr>
        <w:pStyle w:val="RUS111"/>
        <w:keepNext/>
        <w:keepLines/>
        <w:suppressLineNumbers/>
        <w:tabs>
          <w:tab w:val="left" w:pos="851"/>
          <w:tab w:val="left" w:pos="993"/>
        </w:tabs>
        <w:suppressAutoHyphens/>
        <w:spacing w:after="0"/>
        <w:ind w:left="0"/>
        <w:contextualSpacing/>
      </w:pPr>
      <w:r w:rsidRPr="008C7FAE">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8C7FAE">
        <w:t xml:space="preserve">Скрытых </w:t>
      </w:r>
      <w:r w:rsidRPr="008C7FAE">
        <w:t>работ, Заказчик имеет право требовать безвозмездного устранения Подрядчиком обнаруженных недостатков.</w:t>
      </w:r>
    </w:p>
    <w:p w:rsidR="0057744E" w:rsidRPr="008C7FAE" w:rsidRDefault="0057744E" w:rsidP="00AF0A7D">
      <w:pPr>
        <w:pStyle w:val="RUS111"/>
        <w:keepNext/>
        <w:keepLines/>
        <w:suppressLineNumbers/>
        <w:tabs>
          <w:tab w:val="left" w:pos="851"/>
          <w:tab w:val="left" w:pos="993"/>
        </w:tabs>
        <w:suppressAutoHyphens/>
        <w:spacing w:after="0"/>
        <w:ind w:left="0"/>
        <w:contextualSpacing/>
      </w:pPr>
      <w:r w:rsidRPr="008C7FAE">
        <w:t>В течение 1</w:t>
      </w:r>
      <w:r w:rsidR="00DC4F9D" w:rsidRPr="008C7FAE">
        <w:t xml:space="preserve"> (одно</w:t>
      </w:r>
      <w:r w:rsidRPr="008C7FAE">
        <w:t>го</w:t>
      </w:r>
      <w:r w:rsidR="00DC4F9D" w:rsidRPr="008C7FAE">
        <w:t>)</w:t>
      </w:r>
      <w:r w:rsidRPr="008C7FAE">
        <w:t xml:space="preserve"> рабочего дня с мом</w:t>
      </w:r>
      <w:r w:rsidR="00DC4F9D" w:rsidRPr="008C7FAE">
        <w:t>ента окончания выполнения Работ</w:t>
      </w:r>
      <w:r w:rsidRPr="008C7FAE">
        <w:t xml:space="preserve"> в целом</w:t>
      </w:r>
      <w:r w:rsidR="00DC4F9D" w:rsidRPr="008C7FAE">
        <w:t>, Подрядчик</w:t>
      </w:r>
      <w:r w:rsidRPr="008C7FAE">
        <w:t xml:space="preserve"> письменно уведомляет об этом Заказчика.</w:t>
      </w:r>
    </w:p>
    <w:p w:rsidR="00C075B2" w:rsidRPr="008C7FAE" w:rsidRDefault="00C075B2" w:rsidP="00AF0A7D">
      <w:pPr>
        <w:pStyle w:val="RUS11"/>
        <w:keepNext/>
        <w:keepLines/>
        <w:suppressLineNumbers/>
        <w:suppressAutoHyphens/>
        <w:spacing w:after="0"/>
        <w:ind w:left="0"/>
        <w:contextualSpacing/>
        <w:rPr>
          <w:b/>
        </w:rPr>
      </w:pPr>
      <w:r w:rsidRPr="008C7FAE">
        <w:rPr>
          <w:b/>
        </w:rPr>
        <w:t>Качество выполнения Работ и контроль качества</w:t>
      </w:r>
      <w:r w:rsidR="00C47D05">
        <w:rPr>
          <w:b/>
        </w:rPr>
        <w:t>.</w:t>
      </w:r>
    </w:p>
    <w:p w:rsidR="00267C4D" w:rsidRPr="008C7FAE" w:rsidRDefault="00FD1F54" w:rsidP="00AF0A7D">
      <w:pPr>
        <w:pStyle w:val="RUS111"/>
        <w:keepNext/>
        <w:keepLines/>
        <w:suppressLineNumbers/>
        <w:tabs>
          <w:tab w:val="left" w:pos="709"/>
        </w:tabs>
        <w:suppressAutoHyphens/>
        <w:spacing w:after="0"/>
        <w:ind w:left="0"/>
        <w:contextualSpacing/>
      </w:pPr>
      <w:r w:rsidRPr="008C7FAE">
        <w:t>Заказчик вправе в</w:t>
      </w:r>
      <w:r w:rsidR="00267C4D" w:rsidRPr="008C7FAE">
        <w:t>мешаться в производство Работ, если Подрядчик и/или Субподрядная организация:</w:t>
      </w:r>
    </w:p>
    <w:p w:rsidR="00267C4D" w:rsidRPr="008C7FAE" w:rsidRDefault="00267C4D" w:rsidP="00AF0A7D">
      <w:pPr>
        <w:pStyle w:val="RUS10"/>
        <w:keepNext/>
        <w:keepLines/>
        <w:suppressLineNumbers/>
        <w:tabs>
          <w:tab w:val="left" w:pos="709"/>
        </w:tabs>
        <w:suppressAutoHyphens/>
        <w:spacing w:after="0"/>
        <w:ind w:left="0" w:firstLine="567"/>
        <w:contextualSpacing/>
      </w:pPr>
      <w:r w:rsidRPr="008C7FAE">
        <w:t>своими действиями вызвал угрозу нарушения нормальной эксплуатации оборудования или нарушает Обязательные технические правила;</w:t>
      </w:r>
    </w:p>
    <w:p w:rsidR="00267C4D" w:rsidRPr="008C7FAE" w:rsidRDefault="00267C4D" w:rsidP="00AF0A7D">
      <w:pPr>
        <w:pStyle w:val="RUS10"/>
        <w:keepNext/>
        <w:keepLines/>
        <w:suppressLineNumbers/>
        <w:tabs>
          <w:tab w:val="left" w:pos="709"/>
        </w:tabs>
        <w:suppressAutoHyphens/>
        <w:spacing w:after="0"/>
        <w:ind w:left="0" w:firstLine="567"/>
        <w:contextualSpacing/>
      </w:pPr>
      <w:r w:rsidRPr="008C7FAE">
        <w:t>выполняет Работы с нарушением согласованных Сторонами сроков, если окончание их в срок оказывается под угрозой;</w:t>
      </w:r>
    </w:p>
    <w:p w:rsidR="00267C4D" w:rsidRPr="008C7FAE" w:rsidRDefault="00267C4D" w:rsidP="00AF0A7D">
      <w:pPr>
        <w:pStyle w:val="RUS10"/>
        <w:keepNext/>
        <w:keepLines/>
        <w:suppressLineNumbers/>
        <w:tabs>
          <w:tab w:val="left" w:pos="709"/>
        </w:tabs>
        <w:suppressAutoHyphens/>
        <w:spacing w:after="0"/>
        <w:ind w:left="0" w:firstLine="567"/>
        <w:contextualSpacing/>
      </w:pPr>
      <w:r w:rsidRPr="008C7FAE">
        <w:t xml:space="preserve">допустил </w:t>
      </w:r>
      <w:r w:rsidR="00345F0A" w:rsidRPr="008C7FAE">
        <w:t xml:space="preserve">и не устранил </w:t>
      </w:r>
      <w:r w:rsidRPr="008C7FAE">
        <w:t>дефекты, которые могут быть скрыты последующими Работами</w:t>
      </w:r>
      <w:r w:rsidR="00345F0A" w:rsidRPr="008C7FAE">
        <w:t xml:space="preserve">, и не произвел приемку </w:t>
      </w:r>
      <w:r w:rsidR="00F675BE" w:rsidRPr="008C7FAE">
        <w:t>Скрытых работ с участием ответственных представителей Заказчика</w:t>
      </w:r>
      <w:r w:rsidRPr="008C7FAE">
        <w:t>;</w:t>
      </w:r>
    </w:p>
    <w:p w:rsidR="00F675BE" w:rsidRPr="008C7FAE" w:rsidRDefault="00F675BE" w:rsidP="00AF0A7D">
      <w:pPr>
        <w:pStyle w:val="RUS10"/>
        <w:keepNext/>
        <w:keepLines/>
        <w:suppressLineNumbers/>
        <w:tabs>
          <w:tab w:val="left" w:pos="709"/>
        </w:tabs>
        <w:suppressAutoHyphens/>
        <w:spacing w:after="0"/>
        <w:ind w:left="0" w:firstLine="567"/>
        <w:contextualSpacing/>
      </w:pPr>
      <w:r w:rsidRPr="008C7FAE">
        <w:t>не выполняет требования документации в составе Исходных данных</w:t>
      </w:r>
      <w:r w:rsidR="00403061" w:rsidRPr="008C7FAE">
        <w:t>;</w:t>
      </w:r>
    </w:p>
    <w:p w:rsidR="00267C4D" w:rsidRPr="008C7FAE" w:rsidRDefault="00267C4D" w:rsidP="00AF0A7D">
      <w:pPr>
        <w:pStyle w:val="RUS10"/>
        <w:keepNext/>
        <w:keepLines/>
        <w:suppressLineNumbers/>
        <w:tabs>
          <w:tab w:val="left" w:pos="709"/>
        </w:tabs>
        <w:suppressAutoHyphens/>
        <w:spacing w:after="0"/>
        <w:ind w:left="0" w:firstLine="567"/>
        <w:contextualSpacing/>
      </w:pPr>
      <w:r w:rsidRPr="008C7FAE">
        <w:t>привлек к исполнению Договора Субподрядную организацию без согласования с Заказчиком.</w:t>
      </w:r>
    </w:p>
    <w:p w:rsidR="00267C4D" w:rsidRPr="008C7FAE" w:rsidRDefault="00267C4D" w:rsidP="00AF0A7D">
      <w:pPr>
        <w:pStyle w:val="RUS111"/>
        <w:keepNext/>
        <w:keepLines/>
        <w:numPr>
          <w:ilvl w:val="0"/>
          <w:numId w:val="0"/>
        </w:numPr>
        <w:suppressLineNumbers/>
        <w:tabs>
          <w:tab w:val="left" w:pos="709"/>
        </w:tabs>
        <w:suppressAutoHyphens/>
        <w:spacing w:after="0"/>
        <w:ind w:firstLine="567"/>
        <w:contextualSpacing/>
      </w:pPr>
      <w:r w:rsidRPr="008C7FAE">
        <w:t>Заказчик вправе в вышепоименованных случаях (</w:t>
      </w:r>
      <w:proofErr w:type="gramStart"/>
      <w:r w:rsidRPr="008C7FAE">
        <w:t>но</w:t>
      </w:r>
      <w:proofErr w:type="gramEnd"/>
      <w:r w:rsidRPr="008C7FAE">
        <w:t xml:space="preserve">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rsidR="00C075B2" w:rsidRPr="008C7FAE" w:rsidRDefault="00C075B2" w:rsidP="00AF0A7D">
      <w:pPr>
        <w:pStyle w:val="RUS111"/>
        <w:keepNext/>
        <w:keepLines/>
        <w:suppressLineNumbers/>
        <w:tabs>
          <w:tab w:val="left" w:pos="709"/>
        </w:tabs>
        <w:suppressAutoHyphens/>
        <w:spacing w:after="0"/>
        <w:ind w:left="0"/>
        <w:contextualSpacing/>
      </w:pPr>
      <w:r w:rsidRPr="008C7FAE">
        <w:lastRenderedPageBreak/>
        <w:t xml:space="preserve">Без ущерба для иных положений Договора или действующего законодательства, Заказчик, </w:t>
      </w:r>
      <w:r w:rsidR="00A17A98" w:rsidRPr="008C7FAE">
        <w:t>п</w:t>
      </w:r>
      <w:r w:rsidRPr="008C7FAE">
        <w:t>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8C7FAE">
        <w:t>,</w:t>
      </w:r>
      <w:r w:rsidRPr="008C7FAE">
        <w:t xml:space="preserve"> если:</w:t>
      </w:r>
    </w:p>
    <w:p w:rsidR="00C075B2" w:rsidRPr="008C7FAE" w:rsidRDefault="00C075B2" w:rsidP="00AF0A7D">
      <w:pPr>
        <w:pStyle w:val="RUS10"/>
        <w:keepNext/>
        <w:keepLines/>
        <w:suppressLineNumbers/>
        <w:tabs>
          <w:tab w:val="left" w:pos="709"/>
        </w:tabs>
        <w:suppressAutoHyphens/>
        <w:spacing w:after="0"/>
        <w:ind w:left="0" w:firstLine="567"/>
        <w:contextualSpacing/>
      </w:pPr>
      <w:r w:rsidRPr="008C7FAE">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8C7FAE">
        <w:t>самого Объекта</w:t>
      </w:r>
      <w:r w:rsidR="00D70384" w:rsidRPr="008C7FAE">
        <w:t xml:space="preserve"> </w:t>
      </w:r>
      <w:r w:rsidR="005C7B78" w:rsidRPr="008C7FAE">
        <w:t>и/или</w:t>
      </w:r>
      <w:r w:rsidR="00E90481" w:rsidRPr="008C7FAE">
        <w:t xml:space="preserve"> объектов,</w:t>
      </w:r>
      <w:r w:rsidRPr="008C7FAE">
        <w:t xml:space="preserve"> находящихся вблизи </w:t>
      </w:r>
      <w:r w:rsidR="00E90481" w:rsidRPr="008C7FAE">
        <w:t>него</w:t>
      </w:r>
      <w:r w:rsidRPr="008C7FAE">
        <w:t>;</w:t>
      </w:r>
    </w:p>
    <w:p w:rsidR="00C075B2" w:rsidRPr="008C7FAE" w:rsidRDefault="00C075B2" w:rsidP="00AF0A7D">
      <w:pPr>
        <w:pStyle w:val="RUS10"/>
        <w:keepNext/>
        <w:keepLines/>
        <w:suppressLineNumbers/>
        <w:tabs>
          <w:tab w:val="left" w:pos="709"/>
        </w:tabs>
        <w:suppressAutoHyphens/>
        <w:spacing w:after="0"/>
        <w:ind w:left="0" w:firstLine="567"/>
        <w:contextualSpacing/>
      </w:pPr>
      <w:r w:rsidRPr="008C7FAE">
        <w:t>дальнейшее выполнение Работ может привести к снижению качества и эксплуатационной надежности Объекта</w:t>
      </w:r>
      <w:r w:rsidR="00C640A8" w:rsidRPr="008C7FAE">
        <w:t xml:space="preserve"> или Результата Работ</w:t>
      </w:r>
      <w:r w:rsidRPr="008C7FAE">
        <w:t>.</w:t>
      </w:r>
    </w:p>
    <w:p w:rsidR="00C075B2" w:rsidRPr="008C7FAE" w:rsidRDefault="00C075B2" w:rsidP="00AF0A7D">
      <w:pPr>
        <w:pStyle w:val="RUS111"/>
        <w:keepNext/>
        <w:keepLines/>
        <w:numPr>
          <w:ilvl w:val="0"/>
          <w:numId w:val="0"/>
        </w:numPr>
        <w:suppressLineNumbers/>
        <w:tabs>
          <w:tab w:val="left" w:pos="709"/>
        </w:tabs>
        <w:suppressAutoHyphens/>
        <w:spacing w:after="0"/>
        <w:ind w:firstLine="567"/>
        <w:contextualSpacing/>
      </w:pPr>
      <w:r w:rsidRPr="008C7FAE">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6E6F0A" w:rsidRPr="008C7FAE" w:rsidRDefault="006E6F0A" w:rsidP="00AF0A7D">
      <w:pPr>
        <w:pStyle w:val="RUS111"/>
        <w:keepNext/>
        <w:keepLines/>
        <w:suppressLineNumbers/>
        <w:tabs>
          <w:tab w:val="left" w:pos="709"/>
        </w:tabs>
        <w:suppressAutoHyphens/>
        <w:spacing w:after="0"/>
        <w:ind w:left="0"/>
        <w:contextualSpacing/>
      </w:pPr>
      <w:bookmarkStart w:id="30" w:name="_Ref496302621"/>
      <w:r w:rsidRPr="008C7FAE">
        <w:t xml:space="preserve">Подрядчик </w:t>
      </w:r>
      <w:r w:rsidR="0030734E" w:rsidRPr="008C7FAE">
        <w:t xml:space="preserve">обязуется выполнить Работы с качеством, </w:t>
      </w:r>
      <w:r w:rsidRPr="008C7FAE">
        <w:t>обеспечива</w:t>
      </w:r>
      <w:r w:rsidR="0030734E" w:rsidRPr="008C7FAE">
        <w:t xml:space="preserve">ющим </w:t>
      </w:r>
      <w:r w:rsidR="00793534" w:rsidRPr="008C7FAE">
        <w:t xml:space="preserve">их </w:t>
      </w:r>
      <w:r w:rsidR="00A17A98" w:rsidRPr="008C7FAE">
        <w:t xml:space="preserve">соответствие </w:t>
      </w:r>
      <w:r w:rsidR="00BB75A2" w:rsidRPr="008C7FAE">
        <w:t xml:space="preserve">требованиям </w:t>
      </w:r>
      <w:r w:rsidR="00793534" w:rsidRPr="008C7FAE">
        <w:t>Обязательных технических правил</w:t>
      </w:r>
      <w:r w:rsidR="00A17A98" w:rsidRPr="008C7FAE">
        <w:t xml:space="preserve"> и Приложени</w:t>
      </w:r>
      <w:r w:rsidR="00793534" w:rsidRPr="008C7FAE">
        <w:t>я</w:t>
      </w:r>
      <w:r w:rsidR="00367270">
        <w:t xml:space="preserve"> №1</w:t>
      </w:r>
      <w:r w:rsidR="00A17A98" w:rsidRPr="008C7FAE">
        <w:t xml:space="preserve"> (</w:t>
      </w:r>
      <w:r w:rsidR="003A2C69">
        <w:t>Техническое задание/</w:t>
      </w:r>
      <w:r w:rsidR="00753FA9" w:rsidRPr="008C7FAE">
        <w:t>Дефектная ведомость</w:t>
      </w:r>
      <w:r w:rsidR="00A17A98" w:rsidRPr="008C7FAE">
        <w:t>)</w:t>
      </w:r>
      <w:r w:rsidR="00793534" w:rsidRPr="008C7FAE">
        <w:t>.</w:t>
      </w:r>
      <w:bookmarkEnd w:id="30"/>
    </w:p>
    <w:p w:rsidR="00C075B2" w:rsidRPr="008C7FAE" w:rsidRDefault="00C075B2" w:rsidP="00AF0A7D">
      <w:pPr>
        <w:pStyle w:val="RUS11"/>
        <w:keepNext/>
        <w:keepLines/>
        <w:suppressLineNumbers/>
        <w:suppressAutoHyphens/>
        <w:spacing w:after="0"/>
        <w:ind w:left="0"/>
        <w:contextualSpacing/>
        <w:rPr>
          <w:b/>
        </w:rPr>
      </w:pPr>
      <w:r w:rsidRPr="008C7FAE">
        <w:rPr>
          <w:b/>
        </w:rPr>
        <w:t xml:space="preserve">Устранение недостатков </w:t>
      </w:r>
      <w:r w:rsidR="00805475" w:rsidRPr="008C7FAE">
        <w:rPr>
          <w:b/>
        </w:rPr>
        <w:t xml:space="preserve">в период производства </w:t>
      </w:r>
      <w:r w:rsidRPr="008C7FAE">
        <w:rPr>
          <w:b/>
        </w:rPr>
        <w:t>Работ</w:t>
      </w:r>
      <w:r w:rsidR="00C47D05">
        <w:rPr>
          <w:b/>
        </w:rPr>
        <w:t>.</w:t>
      </w:r>
    </w:p>
    <w:p w:rsidR="00C075B2" w:rsidRPr="008C7FAE" w:rsidRDefault="00C075B2" w:rsidP="00AF0A7D">
      <w:pPr>
        <w:pStyle w:val="RUS111"/>
        <w:keepNext/>
        <w:keepLines/>
        <w:suppressLineNumbers/>
        <w:tabs>
          <w:tab w:val="left" w:pos="709"/>
        </w:tabs>
        <w:suppressAutoHyphens/>
        <w:spacing w:after="0"/>
        <w:ind w:left="0"/>
        <w:contextualSpacing/>
      </w:pPr>
      <w:proofErr w:type="gramStart"/>
      <w:r w:rsidRPr="008C7FAE">
        <w:t xml:space="preserve">Подрядчик устраняет за свой счет все дефекты, выявленные в процессе производства Работ и в </w:t>
      </w:r>
      <w:r w:rsidR="00E37854" w:rsidRPr="008C7FAE">
        <w:t xml:space="preserve">Гарантийный </w:t>
      </w:r>
      <w:r w:rsidRPr="008C7FAE">
        <w:t>период.</w:t>
      </w:r>
      <w:proofErr w:type="gramEnd"/>
    </w:p>
    <w:p w:rsidR="00F516B0" w:rsidRPr="008C7FAE" w:rsidRDefault="00F516B0" w:rsidP="00AF0A7D">
      <w:pPr>
        <w:pStyle w:val="RUS111"/>
        <w:keepNext/>
        <w:keepLines/>
        <w:suppressLineNumbers/>
        <w:tabs>
          <w:tab w:val="left" w:pos="709"/>
        </w:tabs>
        <w:suppressAutoHyphens/>
        <w:spacing w:after="0"/>
        <w:ind w:left="0"/>
        <w:contextualSpacing/>
      </w:pPr>
      <w:proofErr w:type="gramStart"/>
      <w:r w:rsidRPr="008C7FAE">
        <w:t>В случае обнаружения Заказчиком некачественно выполненных Работ в ходе приёмки</w:t>
      </w:r>
      <w:r w:rsidR="008040DE">
        <w:t>,</w:t>
      </w:r>
      <w:r w:rsidRPr="008C7FAE">
        <w:t xml:space="preserve"> или в </w:t>
      </w:r>
      <w:r w:rsidRPr="00580FB3">
        <w:t>Гарантийный период, а также выявления фактов использования Подрядчиком некачественных Материалов,</w:t>
      </w:r>
      <w:r w:rsidR="00580FB3" w:rsidRPr="00580FB3">
        <w:t xml:space="preserve"> не соответствующих требованиям Приложением № 1 (Техническое задание/Дефектная ведомость)</w:t>
      </w:r>
      <w:r w:rsidR="00F820F3" w:rsidRPr="00580FB3">
        <w:t>, Исходных данных</w:t>
      </w:r>
      <w:r w:rsidRPr="00580FB3">
        <w:t>,</w:t>
      </w:r>
      <w:r w:rsidRPr="008C7FAE">
        <w:t xml:space="preserve">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roofErr w:type="gramEnd"/>
    </w:p>
    <w:p w:rsidR="00F516B0" w:rsidRPr="008C7FAE" w:rsidRDefault="00F516B0" w:rsidP="00AF0A7D">
      <w:pPr>
        <w:pStyle w:val="RUS111"/>
        <w:keepNext/>
        <w:keepLines/>
        <w:suppressLineNumbers/>
        <w:tabs>
          <w:tab w:val="left" w:pos="709"/>
        </w:tabs>
        <w:suppressAutoHyphens/>
        <w:spacing w:after="0"/>
        <w:ind w:left="0"/>
        <w:contextualSpacing/>
      </w:pPr>
      <w:r w:rsidRPr="008C7FAE">
        <w:t>При этом Заказчик вправе по своему выбору:</w:t>
      </w:r>
    </w:p>
    <w:p w:rsidR="00F516B0" w:rsidRPr="008C7FAE" w:rsidRDefault="00AD746A" w:rsidP="00AF0A7D">
      <w:pPr>
        <w:keepNext/>
        <w:keepLines/>
        <w:numPr>
          <w:ilvl w:val="0"/>
          <w:numId w:val="3"/>
        </w:numPr>
        <w:suppressLineNumbers/>
        <w:tabs>
          <w:tab w:val="left" w:pos="709"/>
          <w:tab w:val="left" w:pos="1418"/>
        </w:tabs>
        <w:suppressAutoHyphens/>
        <w:ind w:left="0" w:firstLine="567"/>
        <w:contextualSpacing/>
        <w:jc w:val="both"/>
        <w:rPr>
          <w:iCs/>
          <w:sz w:val="22"/>
          <w:szCs w:val="22"/>
        </w:rPr>
      </w:pPr>
      <w:r w:rsidRPr="008C7FAE">
        <w:rPr>
          <w:iCs/>
          <w:sz w:val="22"/>
          <w:szCs w:val="22"/>
        </w:rPr>
        <w:t xml:space="preserve">потребовать от Подрядчика </w:t>
      </w:r>
      <w:r w:rsidR="00F516B0" w:rsidRPr="008C7FAE">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rsidR="00F516B0" w:rsidRPr="008C7FAE" w:rsidRDefault="00AD746A" w:rsidP="00AF0A7D">
      <w:pPr>
        <w:keepNext/>
        <w:keepLines/>
        <w:numPr>
          <w:ilvl w:val="0"/>
          <w:numId w:val="3"/>
        </w:numPr>
        <w:suppressLineNumbers/>
        <w:tabs>
          <w:tab w:val="left" w:pos="709"/>
          <w:tab w:val="left" w:pos="1418"/>
        </w:tabs>
        <w:suppressAutoHyphens/>
        <w:ind w:left="0" w:firstLine="567"/>
        <w:contextualSpacing/>
        <w:jc w:val="both"/>
        <w:rPr>
          <w:iCs/>
          <w:sz w:val="22"/>
          <w:szCs w:val="22"/>
        </w:rPr>
      </w:pPr>
      <w:r w:rsidRPr="008C7FAE">
        <w:rPr>
          <w:iCs/>
          <w:sz w:val="22"/>
          <w:szCs w:val="22"/>
        </w:rPr>
        <w:t xml:space="preserve">потребовать от Подрядчика </w:t>
      </w:r>
      <w:r w:rsidR="00F516B0" w:rsidRPr="008C7FAE">
        <w:rPr>
          <w:iCs/>
          <w:sz w:val="22"/>
          <w:szCs w:val="22"/>
        </w:rPr>
        <w:t>соразмерного уменьшения Цены Работ;</w:t>
      </w:r>
    </w:p>
    <w:p w:rsidR="00F516B0" w:rsidRPr="008C7FAE" w:rsidRDefault="00F516B0" w:rsidP="00AF0A7D">
      <w:pPr>
        <w:keepNext/>
        <w:keepLines/>
        <w:numPr>
          <w:ilvl w:val="0"/>
          <w:numId w:val="3"/>
        </w:numPr>
        <w:suppressLineNumbers/>
        <w:tabs>
          <w:tab w:val="left" w:pos="709"/>
          <w:tab w:val="left" w:pos="1418"/>
        </w:tabs>
        <w:suppressAutoHyphens/>
        <w:ind w:left="0" w:firstLine="567"/>
        <w:contextualSpacing/>
        <w:jc w:val="both"/>
        <w:rPr>
          <w:iCs/>
          <w:sz w:val="22"/>
          <w:szCs w:val="22"/>
        </w:rPr>
      </w:pPr>
      <w:r w:rsidRPr="008C7FAE">
        <w:rPr>
          <w:iCs/>
          <w:sz w:val="22"/>
          <w:szCs w:val="22"/>
        </w:rPr>
        <w:t xml:space="preserve">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w:t>
      </w:r>
      <w:proofErr w:type="gramStart"/>
      <w:r w:rsidRPr="008C7FAE">
        <w:rPr>
          <w:iCs/>
          <w:sz w:val="22"/>
          <w:szCs w:val="22"/>
        </w:rPr>
        <w:t>данную</w:t>
      </w:r>
      <w:proofErr w:type="gramEnd"/>
      <w:r w:rsidRPr="008C7FAE">
        <w:rPr>
          <w:iCs/>
          <w:sz w:val="22"/>
          <w:szCs w:val="22"/>
        </w:rPr>
        <w:t xml:space="preserve"> и другие части Работ остаются в силе).</w:t>
      </w:r>
    </w:p>
    <w:p w:rsidR="00F3369C" w:rsidRPr="008C7FAE" w:rsidRDefault="00F3369C" w:rsidP="00AF0A7D">
      <w:pPr>
        <w:pStyle w:val="RUS111"/>
        <w:keepNext/>
        <w:keepLines/>
        <w:suppressLineNumbers/>
        <w:tabs>
          <w:tab w:val="left" w:pos="709"/>
        </w:tabs>
        <w:suppressAutoHyphens/>
        <w:spacing w:after="0"/>
        <w:ind w:left="0"/>
        <w:contextualSpacing/>
        <w:rPr>
          <w:iCs/>
        </w:rPr>
      </w:pPr>
      <w:r w:rsidRPr="008C7FAE">
        <w:rPr>
          <w:iCs/>
        </w:rPr>
        <w:t xml:space="preserve">Если претензии Заказчика к качеству выполняемых Работ связаны с нарушением нормальной работы </w:t>
      </w:r>
      <w:r w:rsidR="00A74074" w:rsidRPr="008C7FAE">
        <w:rPr>
          <w:iCs/>
        </w:rPr>
        <w:t xml:space="preserve">оборудования </w:t>
      </w:r>
      <w:r w:rsidRPr="008C7FAE">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w:t>
      </w:r>
      <w:r w:rsidR="00A86E4F" w:rsidRPr="008C7FAE">
        <w:rPr>
          <w:iCs/>
        </w:rPr>
        <w:t>п</w:t>
      </w:r>
      <w:r w:rsidRPr="008C7FAE">
        <w:rPr>
          <w:iCs/>
        </w:rPr>
        <w:t xml:space="preserve">редставителя для участия в расследовании причин нарушения </w:t>
      </w:r>
      <w:proofErr w:type="gramStart"/>
      <w:r w:rsidRPr="008C7FAE">
        <w:rPr>
          <w:iCs/>
        </w:rPr>
        <w:t>нормальной</w:t>
      </w:r>
      <w:proofErr w:type="gramEnd"/>
      <w:r w:rsidRPr="008C7FAE">
        <w:rPr>
          <w:iCs/>
        </w:rPr>
        <w:t xml:space="preserve"> работы </w:t>
      </w:r>
      <w:r w:rsidR="00A74074" w:rsidRPr="008C7FAE">
        <w:rPr>
          <w:iCs/>
        </w:rPr>
        <w:t xml:space="preserve">оборудования </w:t>
      </w:r>
      <w:r w:rsidRPr="008C7FAE">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rsidR="00D2756B" w:rsidRPr="008C7FAE" w:rsidRDefault="007B7CBF" w:rsidP="00AF0A7D">
      <w:pPr>
        <w:pStyle w:val="RUS111"/>
        <w:keepNext/>
        <w:keepLines/>
        <w:suppressLineNumbers/>
        <w:tabs>
          <w:tab w:val="left" w:pos="709"/>
        </w:tabs>
        <w:suppressAutoHyphens/>
        <w:spacing w:after="0"/>
        <w:ind w:left="0"/>
        <w:contextualSpacing/>
        <w:rPr>
          <w:iCs/>
        </w:rPr>
      </w:pPr>
      <w:proofErr w:type="gramStart"/>
      <w:r w:rsidRPr="008C7FAE">
        <w:rPr>
          <w:iCs/>
        </w:rPr>
        <w:t xml:space="preserve">В случае невозможности устранения недостатков в месте нахождения </w:t>
      </w:r>
      <w:r w:rsidR="004968FB" w:rsidRPr="008C7FAE">
        <w:rPr>
          <w:iCs/>
        </w:rPr>
        <w:t>оборудования</w:t>
      </w:r>
      <w:r w:rsidRPr="008C7FAE">
        <w:rPr>
          <w:iCs/>
        </w:rPr>
        <w:t xml:space="preserve">,  Подрядчик осуществляет доставку </w:t>
      </w:r>
      <w:r w:rsidR="004968FB" w:rsidRPr="008C7FAE">
        <w:rPr>
          <w:iCs/>
        </w:rPr>
        <w:t xml:space="preserve">оборудования </w:t>
      </w:r>
      <w:r w:rsidRPr="008C7FAE">
        <w:rPr>
          <w:iCs/>
        </w:rPr>
        <w:t xml:space="preserve">за свой счет до места </w:t>
      </w:r>
      <w:r w:rsidR="00C640A8" w:rsidRPr="008C7FAE">
        <w:rPr>
          <w:iCs/>
        </w:rPr>
        <w:t>выполнения Работ</w:t>
      </w:r>
      <w:r w:rsidRPr="008C7FAE">
        <w:rPr>
          <w:iCs/>
        </w:rPr>
        <w:t>.</w:t>
      </w:r>
      <w:proofErr w:type="gramEnd"/>
    </w:p>
    <w:p w:rsidR="00C075B2" w:rsidRPr="008C7FAE" w:rsidRDefault="00C075B2" w:rsidP="00AF0A7D">
      <w:pPr>
        <w:pStyle w:val="RUS11"/>
        <w:keepNext/>
        <w:keepLines/>
        <w:suppressLineNumbers/>
        <w:suppressAutoHyphens/>
        <w:spacing w:after="0"/>
        <w:ind w:left="0"/>
        <w:contextualSpacing/>
        <w:rPr>
          <w:b/>
        </w:rPr>
      </w:pPr>
      <w:bookmarkStart w:id="31" w:name="_Toc496879570"/>
      <w:bookmarkEnd w:id="31"/>
      <w:r w:rsidRPr="008C7FAE">
        <w:rPr>
          <w:b/>
        </w:rPr>
        <w:t>Предотвращение повреждений и ущерба</w:t>
      </w:r>
      <w:r w:rsidR="00C47D05">
        <w:rPr>
          <w:b/>
        </w:rPr>
        <w:t>.</w:t>
      </w:r>
    </w:p>
    <w:p w:rsidR="00596C16" w:rsidRPr="008C7FAE" w:rsidRDefault="0036511A" w:rsidP="00AF0A7D">
      <w:pPr>
        <w:pStyle w:val="RUS111"/>
        <w:keepNext/>
        <w:keepLines/>
        <w:suppressLineNumbers/>
        <w:suppressAutoHyphens/>
        <w:spacing w:after="0"/>
        <w:ind w:left="0"/>
        <w:contextualSpacing/>
      </w:pPr>
      <w:proofErr w:type="gramStart"/>
      <w:r w:rsidRPr="008C7FAE">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8C7FAE">
        <w:t>в рамках выданного наряда-допуска</w:t>
      </w:r>
      <w:r w:rsidR="001467DA" w:rsidRPr="008C7FAE">
        <w:t xml:space="preserve"> </w:t>
      </w:r>
      <w:r w:rsidRPr="008C7FAE">
        <w:t>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w:t>
      </w:r>
      <w:proofErr w:type="gramEnd"/>
      <w:r w:rsidRPr="008C7FAE">
        <w:t xml:space="preserve"> и т.п.), используемых при выполнении Работ, так и в отношении физических лиц, с </w:t>
      </w:r>
      <w:proofErr w:type="gramStart"/>
      <w:r w:rsidRPr="008C7FAE">
        <w:t>соблюдением</w:t>
      </w:r>
      <w:proofErr w:type="gramEnd"/>
      <w:r w:rsidRPr="008C7FAE">
        <w:t xml:space="preserve"> как персоналом Подрядчика, так и персоналом Субподрядной организации </w:t>
      </w:r>
      <w:r w:rsidR="00244966" w:rsidRPr="008C7FAE">
        <w:t xml:space="preserve">(а также любыми иными лицами, допущенными Подрядчиком на Объект) </w:t>
      </w:r>
      <w:r w:rsidRPr="008C7FAE">
        <w:t xml:space="preserve">требований Обязательных технических правил, </w:t>
      </w:r>
      <w:r w:rsidR="00244966" w:rsidRPr="008C7FAE">
        <w:t>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w:t>
      </w:r>
    </w:p>
    <w:p w:rsidR="0036511A" w:rsidRPr="008C7FAE" w:rsidRDefault="00244966" w:rsidP="00AF0A7D">
      <w:pPr>
        <w:pStyle w:val="RUS111"/>
        <w:keepNext/>
        <w:keepLines/>
        <w:numPr>
          <w:ilvl w:val="0"/>
          <w:numId w:val="0"/>
        </w:numPr>
        <w:suppressLineNumbers/>
        <w:suppressAutoHyphens/>
        <w:spacing w:after="0"/>
        <w:ind w:firstLine="567"/>
        <w:contextualSpacing/>
      </w:pPr>
      <w:r w:rsidRPr="008C7FAE">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426F97" w:rsidRPr="008C7FAE" w:rsidRDefault="00426F97" w:rsidP="00AF0A7D">
      <w:pPr>
        <w:pStyle w:val="RUS111"/>
        <w:keepNext/>
        <w:keepLines/>
        <w:suppressLineNumbers/>
        <w:suppressAutoHyphens/>
        <w:spacing w:after="0"/>
        <w:ind w:left="0"/>
        <w:contextualSpacing/>
      </w:pPr>
      <w:r w:rsidRPr="008C7FAE">
        <w:lastRenderedPageBreak/>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w:t>
      </w:r>
      <w:r w:rsidRPr="00580FB3">
        <w:t>иных применимых норм и правил поведения на Объекте, в том числе (</w:t>
      </w:r>
      <w:proofErr w:type="gramStart"/>
      <w:r w:rsidRPr="00580FB3">
        <w:t>но</w:t>
      </w:r>
      <w:proofErr w:type="gramEnd"/>
      <w:r w:rsidRPr="00580FB3">
        <w:t xml:space="preserve"> не ограничиваясь ими) положений Требований (Приложение</w:t>
      </w:r>
      <w:r w:rsidR="00367270" w:rsidRPr="00580FB3">
        <w:t xml:space="preserve"> №</w:t>
      </w:r>
      <w:r w:rsidR="009E1415" w:rsidRPr="00580FB3">
        <w:t>4</w:t>
      </w:r>
      <w:r w:rsidRPr="00580FB3">
        <w:t>). В случае выявления нарушений Заказчик вправе требовать замены персонала.</w:t>
      </w:r>
    </w:p>
    <w:p w:rsidR="0036511A" w:rsidRPr="008C7FAE" w:rsidRDefault="0036511A" w:rsidP="00AF0A7D">
      <w:pPr>
        <w:pStyle w:val="RUS111"/>
        <w:keepNext/>
        <w:keepLines/>
        <w:suppressLineNumbers/>
        <w:suppressAutoHyphens/>
        <w:spacing w:after="0"/>
        <w:ind w:left="0"/>
        <w:contextualSpacing/>
      </w:pPr>
      <w:r w:rsidRPr="008C7FAE">
        <w:t>Подрядчик поставляет на Объект все необходимые средства пожаротушения и пожарной безопасности за свой счет.</w:t>
      </w:r>
    </w:p>
    <w:p w:rsidR="005A75B7" w:rsidRPr="008C7FAE" w:rsidRDefault="006404E3" w:rsidP="00AF0A7D">
      <w:pPr>
        <w:pStyle w:val="RUS111"/>
        <w:keepNext/>
        <w:keepLines/>
        <w:suppressLineNumbers/>
        <w:suppressAutoHyphens/>
        <w:spacing w:after="0"/>
        <w:ind w:left="0"/>
        <w:contextualSpacing/>
      </w:pPr>
      <w:r w:rsidRPr="008C7FAE">
        <w:t xml:space="preserve">Подрядчик осуществляет </w:t>
      </w:r>
      <w:r w:rsidR="005A75B7" w:rsidRPr="008C7FAE">
        <w:t xml:space="preserve">плату за негативное воздействие на окружающую среду при </w:t>
      </w:r>
      <w:r w:rsidR="00D52601" w:rsidRPr="008C7FAE">
        <w:t>выполнении Работ</w:t>
      </w:r>
      <w:r w:rsidR="005A75B7" w:rsidRPr="008C7FAE">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C640A8" w:rsidRPr="008C7FAE">
        <w:t>проведения Работ</w:t>
      </w:r>
      <w:r w:rsidR="005A75B7" w:rsidRPr="008C7FAE">
        <w:t>, а также осуществляет мониторинг окружающей среды и производственный экологический контроль.</w:t>
      </w:r>
    </w:p>
    <w:p w:rsidR="00C075B2" w:rsidRPr="008C7FAE" w:rsidRDefault="00C075B2" w:rsidP="00AF0A7D">
      <w:pPr>
        <w:pStyle w:val="RUS111"/>
        <w:keepNext/>
        <w:keepLines/>
        <w:suppressLineNumbers/>
        <w:suppressAutoHyphens/>
        <w:spacing w:after="0"/>
        <w:ind w:left="0"/>
        <w:contextualSpacing/>
      </w:pPr>
      <w:r w:rsidRPr="008C7FAE">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8C7FAE">
        <w:t>Объекте</w:t>
      </w:r>
      <w:r w:rsidRPr="008C7FAE">
        <w:t xml:space="preserve">, со стороны </w:t>
      </w:r>
      <w:r w:rsidR="006827D0" w:rsidRPr="008C7FAE">
        <w:t xml:space="preserve">Техники </w:t>
      </w:r>
      <w:r w:rsidRPr="008C7FAE">
        <w:t xml:space="preserve">и персонала Подрядчика или любой из его Субподрядных организаций. </w:t>
      </w:r>
    </w:p>
    <w:p w:rsidR="00C075B2" w:rsidRPr="008C7FAE" w:rsidRDefault="00C075B2" w:rsidP="00AF0A7D">
      <w:pPr>
        <w:pStyle w:val="RUS111"/>
        <w:keepNext/>
        <w:keepLines/>
        <w:suppressLineNumbers/>
        <w:suppressAutoHyphens/>
        <w:spacing w:after="0"/>
        <w:ind w:left="0"/>
        <w:contextualSpacing/>
      </w:pPr>
      <w:r w:rsidRPr="008C7FAE">
        <w:t xml:space="preserve">При возникновении на </w:t>
      </w:r>
      <w:r w:rsidR="00F32476" w:rsidRPr="008C7FAE">
        <w:t>Объекте</w:t>
      </w:r>
      <w:r w:rsidRPr="008C7FAE">
        <w:t xml:space="preserve"> условий любого характера, которые могут нанести ущерб </w:t>
      </w:r>
      <w:r w:rsidR="00EC1B0E" w:rsidRPr="008C7FAE">
        <w:t xml:space="preserve">Объекту, </w:t>
      </w:r>
      <w:r w:rsidRPr="008C7FAE">
        <w:t xml:space="preserve">выполненным Работам, Материалам, </w:t>
      </w:r>
      <w:r w:rsidR="00D52601" w:rsidRPr="008C7FAE">
        <w:t>оборудованию</w:t>
      </w:r>
      <w:r w:rsidRPr="008C7FAE">
        <w:t xml:space="preserve">, устранение </w:t>
      </w:r>
      <w:proofErr w:type="gramStart"/>
      <w:r w:rsidRPr="008C7FAE">
        <w:t>причин</w:t>
      </w:r>
      <w:proofErr w:type="gramEnd"/>
      <w:r w:rsidRPr="008C7FAE">
        <w:t xml:space="preserve">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8C7FAE">
        <w:t>у</w:t>
      </w:r>
      <w:r w:rsidRPr="008C7FAE">
        <w:t xml:space="preserve"> Работ и/или другие условия Договора, то Стороны подпишут соответствующее </w:t>
      </w:r>
      <w:r w:rsidR="00B46C37" w:rsidRPr="008C7FAE">
        <w:t xml:space="preserve">дополнительное </w:t>
      </w:r>
      <w:r w:rsidRPr="008C7FAE">
        <w:t>соглашение к Договору.</w:t>
      </w:r>
    </w:p>
    <w:p w:rsidR="00EC51E9" w:rsidRPr="008C7FAE" w:rsidRDefault="00DA4EA1" w:rsidP="00AF0A7D">
      <w:pPr>
        <w:pStyle w:val="RUS111"/>
        <w:keepNext/>
        <w:keepLines/>
        <w:suppressLineNumbers/>
        <w:suppressAutoHyphens/>
        <w:spacing w:after="0"/>
        <w:ind w:left="0"/>
        <w:contextualSpacing/>
      </w:pPr>
      <w:r>
        <w:t>Незамедлительно (не позднее одного рабочего дня</w:t>
      </w:r>
      <w:r w:rsidR="00EC51E9" w:rsidRPr="008C7FAE">
        <w:t xml:space="preserve"> со дня выявления) </w:t>
      </w:r>
      <w:r w:rsidR="006A0443" w:rsidRPr="008C7FAE">
        <w:t xml:space="preserve">Подрядчик </w:t>
      </w:r>
      <w:r w:rsidR="00EC51E9" w:rsidRPr="008C7FAE">
        <w:t xml:space="preserve">в письменной форме уведомляет </w:t>
      </w:r>
      <w:r w:rsidR="00A86E4F" w:rsidRPr="008C7FAE">
        <w:t>п</w:t>
      </w:r>
      <w:r w:rsidR="00EC51E9" w:rsidRPr="008C7FAE">
        <w:t xml:space="preserve">редставителя Заказчика и приостанавливает выполнение Работ / Этапа Работ до получения письменных указаний Заказчика при обнаружении: </w:t>
      </w:r>
    </w:p>
    <w:p w:rsidR="00EC51E9" w:rsidRPr="008C7FAE" w:rsidRDefault="00EC51E9" w:rsidP="00AF0A7D">
      <w:pPr>
        <w:pStyle w:val="RUS10"/>
        <w:keepNext/>
        <w:keepLines/>
        <w:suppressLineNumbers/>
        <w:suppressAutoHyphens/>
        <w:spacing w:after="0"/>
        <w:ind w:left="0" w:firstLine="851"/>
        <w:contextualSpacing/>
      </w:pPr>
      <w:r w:rsidRPr="008C7FAE">
        <w:t>непригодности или недоброкачественности Давальческих материалов, Исходных данных;</w:t>
      </w:r>
    </w:p>
    <w:p w:rsidR="00EC51E9" w:rsidRPr="008C7FAE" w:rsidRDefault="00EC51E9" w:rsidP="00AF0A7D">
      <w:pPr>
        <w:pStyle w:val="RUS10"/>
        <w:keepNext/>
        <w:keepLines/>
        <w:suppressLineNumbers/>
        <w:suppressAutoHyphens/>
        <w:spacing w:after="0"/>
        <w:ind w:left="0" w:firstLine="851"/>
        <w:contextualSpacing/>
      </w:pPr>
      <w:r w:rsidRPr="008C7FAE">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C51E9" w:rsidRPr="008C7FAE" w:rsidRDefault="00EC51E9" w:rsidP="00AF0A7D">
      <w:pPr>
        <w:pStyle w:val="RUS10"/>
        <w:keepNext/>
        <w:keepLines/>
        <w:suppressLineNumbers/>
        <w:suppressAutoHyphens/>
        <w:spacing w:after="0"/>
        <w:ind w:left="0" w:firstLine="851"/>
        <w:contextualSpacing/>
      </w:pPr>
      <w:r w:rsidRPr="008C7FAE">
        <w:t>иных не зависящих от Подрядчика обстоятельств, угрожающих качеству Работ / Этапа Работ или безопасности жизни и здоровь</w:t>
      </w:r>
      <w:r w:rsidR="0001437C" w:rsidRPr="008C7FAE">
        <w:t>я</w:t>
      </w:r>
      <w:r w:rsidRPr="008C7FAE">
        <w:t xml:space="preserve"> </w:t>
      </w:r>
      <w:r w:rsidR="0001437C" w:rsidRPr="008C7FAE">
        <w:t>граждан / безопасности имущества</w:t>
      </w:r>
      <w:r w:rsidRPr="008C7FAE">
        <w:t xml:space="preserve"> организаций, а равно создающих невозможность выполнения Работ в срок.</w:t>
      </w:r>
    </w:p>
    <w:p w:rsidR="00EC51E9" w:rsidRPr="008C7FAE" w:rsidRDefault="00EC51E9" w:rsidP="00AF0A7D">
      <w:pPr>
        <w:pStyle w:val="RUS111"/>
        <w:keepNext/>
        <w:keepLines/>
        <w:suppressLineNumbers/>
        <w:suppressAutoHyphens/>
        <w:spacing w:after="0"/>
        <w:ind w:left="0"/>
        <w:contextualSpacing/>
      </w:pPr>
      <w:r w:rsidRPr="008C7FAE">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8C7FAE">
        <w:t>Объекте</w:t>
      </w:r>
      <w:r w:rsidRPr="008C7FAE">
        <w:t xml:space="preserve"> или связанных с Объектом, включая, </w:t>
      </w:r>
      <w:proofErr w:type="gramStart"/>
      <w:r w:rsidRPr="008C7FAE">
        <w:t>но</w:t>
      </w:r>
      <w:proofErr w:type="gramEnd"/>
      <w:r w:rsidRPr="008C7FAE">
        <w:t xml:space="preserve"> не ограничиваясь</w:t>
      </w:r>
      <w:r w:rsidR="0001437C" w:rsidRPr="008C7FAE">
        <w:t xml:space="preserve"> ими</w:t>
      </w:r>
      <w:r w:rsidRPr="008C7FAE">
        <w:t>:</w:t>
      </w:r>
    </w:p>
    <w:p w:rsidR="00EC51E9" w:rsidRPr="008C7FAE" w:rsidRDefault="00EC51E9" w:rsidP="00AF0A7D">
      <w:pPr>
        <w:pStyle w:val="RUS10"/>
        <w:keepNext/>
        <w:keepLines/>
        <w:suppressLineNumbers/>
        <w:suppressAutoHyphens/>
        <w:spacing w:after="0"/>
        <w:ind w:left="0" w:firstLine="851"/>
        <w:contextualSpacing/>
      </w:pPr>
      <w:r w:rsidRPr="008C7FAE">
        <w:t>техногенные аварии;</w:t>
      </w:r>
    </w:p>
    <w:p w:rsidR="00EC51E9" w:rsidRPr="008C7FAE" w:rsidRDefault="00EC51E9" w:rsidP="00AF0A7D">
      <w:pPr>
        <w:pStyle w:val="RUS10"/>
        <w:keepNext/>
        <w:keepLines/>
        <w:suppressLineNumbers/>
        <w:suppressAutoHyphens/>
        <w:spacing w:after="0"/>
        <w:ind w:left="0" w:firstLine="851"/>
        <w:contextualSpacing/>
      </w:pPr>
      <w:r w:rsidRPr="008C7FAE">
        <w:t>несчастные случаи;</w:t>
      </w:r>
    </w:p>
    <w:p w:rsidR="00EC51E9" w:rsidRPr="008C7FAE" w:rsidRDefault="00EC51E9" w:rsidP="00AF0A7D">
      <w:pPr>
        <w:pStyle w:val="RUS10"/>
        <w:keepNext/>
        <w:keepLines/>
        <w:suppressLineNumbers/>
        <w:suppressAutoHyphens/>
        <w:spacing w:after="0"/>
        <w:ind w:left="0" w:firstLine="851"/>
        <w:contextualSpacing/>
      </w:pPr>
      <w:r w:rsidRPr="008C7FAE">
        <w:t>происшествия на производстве;</w:t>
      </w:r>
    </w:p>
    <w:p w:rsidR="00937A20" w:rsidRPr="008C7FAE" w:rsidRDefault="00937A20" w:rsidP="00AF0A7D">
      <w:pPr>
        <w:pStyle w:val="RUS10"/>
        <w:keepNext/>
        <w:keepLines/>
        <w:suppressLineNumbers/>
        <w:suppressAutoHyphens/>
        <w:spacing w:after="0"/>
        <w:ind w:left="0" w:firstLine="851"/>
        <w:contextualSpacing/>
      </w:pPr>
      <w:r w:rsidRPr="008C7FAE">
        <w:t>нарушения технологического режима;</w:t>
      </w:r>
    </w:p>
    <w:p w:rsidR="00937A20" w:rsidRPr="008C7FAE" w:rsidRDefault="00937A20" w:rsidP="00AF0A7D">
      <w:pPr>
        <w:pStyle w:val="RUS10"/>
        <w:keepNext/>
        <w:keepLines/>
        <w:suppressLineNumbers/>
        <w:suppressAutoHyphens/>
        <w:spacing w:after="0"/>
        <w:ind w:left="0" w:firstLine="851"/>
        <w:contextualSpacing/>
      </w:pPr>
      <w:r w:rsidRPr="008C7FAE">
        <w:t>случаи загрязнения окружающей среды, произошедшие в ходе выполнения Работ;</w:t>
      </w:r>
    </w:p>
    <w:p w:rsidR="00EC51E9" w:rsidRPr="008C7FAE" w:rsidRDefault="00EC51E9" w:rsidP="00AF0A7D">
      <w:pPr>
        <w:pStyle w:val="RUS10"/>
        <w:keepNext/>
        <w:keepLines/>
        <w:suppressLineNumbers/>
        <w:suppressAutoHyphens/>
        <w:spacing w:after="0"/>
        <w:ind w:left="0" w:firstLine="851"/>
        <w:contextualSpacing/>
      </w:pPr>
      <w:r w:rsidRPr="008C7FAE">
        <w:t>хищения и иные противоправные действия;</w:t>
      </w:r>
    </w:p>
    <w:p w:rsidR="00EC51E9" w:rsidRPr="008C7FAE" w:rsidRDefault="00EC51E9" w:rsidP="00AF0A7D">
      <w:pPr>
        <w:pStyle w:val="RUS10"/>
        <w:keepNext/>
        <w:keepLines/>
        <w:suppressLineNumbers/>
        <w:suppressAutoHyphens/>
        <w:spacing w:after="0"/>
        <w:ind w:left="0" w:firstLine="851"/>
        <w:contextualSpacing/>
      </w:pPr>
      <w:r w:rsidRPr="008C7FAE">
        <w:t>забастовки персонала Подрядчика.</w:t>
      </w:r>
    </w:p>
    <w:p w:rsidR="00EC51E9" w:rsidRPr="008C7FAE" w:rsidRDefault="00EC51E9" w:rsidP="00AF0A7D">
      <w:pPr>
        <w:pStyle w:val="RUS111"/>
        <w:keepNext/>
        <w:keepLines/>
        <w:numPr>
          <w:ilvl w:val="0"/>
          <w:numId w:val="0"/>
        </w:numPr>
        <w:suppressLineNumbers/>
        <w:suppressAutoHyphens/>
        <w:spacing w:after="0"/>
        <w:ind w:firstLine="567"/>
        <w:contextualSpacing/>
      </w:pPr>
      <w:r w:rsidRPr="008C7FAE">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311EE6" w:rsidRPr="008C7FAE" w:rsidRDefault="00311EE6" w:rsidP="00AF0A7D">
      <w:pPr>
        <w:pStyle w:val="RUS11"/>
        <w:keepNext/>
        <w:keepLines/>
        <w:suppressLineNumbers/>
        <w:suppressAutoHyphens/>
        <w:spacing w:after="0"/>
        <w:ind w:left="0"/>
        <w:contextualSpacing/>
        <w:rPr>
          <w:b/>
        </w:rPr>
      </w:pPr>
      <w:r w:rsidRPr="008C7FAE">
        <w:rPr>
          <w:b/>
        </w:rPr>
        <w:t>Действия Подрядчика по окончании выполнения Работ</w:t>
      </w:r>
    </w:p>
    <w:p w:rsidR="000357D5" w:rsidRDefault="00977E9E" w:rsidP="00AF0A7D">
      <w:pPr>
        <w:pStyle w:val="RUS111"/>
        <w:keepNext/>
        <w:keepLines/>
        <w:suppressLineNumbers/>
        <w:suppressAutoHyphens/>
        <w:spacing w:after="0"/>
        <w:ind w:left="0"/>
        <w:contextualSpacing/>
      </w:pPr>
      <w:bookmarkStart w:id="32" w:name="_Ref496806887"/>
      <w:proofErr w:type="gramStart"/>
      <w:r w:rsidRPr="008C7FAE">
        <w:t xml:space="preserve">До приемки </w:t>
      </w:r>
      <w:r w:rsidR="00821882" w:rsidRPr="008C7FAE">
        <w:t>Результата Работ</w:t>
      </w:r>
      <w:r w:rsidRPr="008C7FAE">
        <w:t xml:space="preserve"> Подрядчик </w:t>
      </w:r>
      <w:r w:rsidR="00390935" w:rsidRPr="008C7FAE">
        <w:t>удаляет</w:t>
      </w:r>
      <w:r w:rsidRPr="008C7FAE">
        <w:t xml:space="preserve"> </w:t>
      </w:r>
      <w:r w:rsidR="000357D5" w:rsidRPr="008C7FAE">
        <w:t xml:space="preserve">с </w:t>
      </w:r>
      <w:r w:rsidR="005A096E" w:rsidRPr="008C7FAE">
        <w:t>рабочего места</w:t>
      </w:r>
      <w:r w:rsidR="000357D5" w:rsidRPr="008C7FAE">
        <w:t xml:space="preserve"> принадлежащ</w:t>
      </w:r>
      <w:r w:rsidRPr="008C7FAE">
        <w:t>ие</w:t>
      </w:r>
      <w:r w:rsidR="000357D5" w:rsidRPr="008C7FAE">
        <w:t xml:space="preserve"> Подрядчику </w:t>
      </w:r>
      <w:r w:rsidR="00821882" w:rsidRPr="008C7FAE">
        <w:t>Технику</w:t>
      </w:r>
      <w:r w:rsidR="000357D5" w:rsidRPr="008C7FAE">
        <w:t xml:space="preserve">, </w:t>
      </w:r>
      <w:r w:rsidR="00CB2F3A" w:rsidRPr="008C7FAE">
        <w:t xml:space="preserve">Временные сооружения, </w:t>
      </w:r>
      <w:r w:rsidR="00DE0CBF" w:rsidRPr="008C7FAE">
        <w:t>Материалы</w:t>
      </w:r>
      <w:r w:rsidR="000357D5" w:rsidRPr="008C7FAE">
        <w:t>, а также обеспечивает уборку Объекта</w:t>
      </w:r>
      <w:r w:rsidRPr="008C7FAE">
        <w:t xml:space="preserve"> (в том числе, всех помещений Объекта, в которых Подрядчик выполнял Работы</w:t>
      </w:r>
      <w:r w:rsidR="002F0AF8" w:rsidRPr="008C7FAE">
        <w:t>, а именно</w:t>
      </w:r>
      <w:r w:rsidRPr="008C7FAE">
        <w:t>:</w:t>
      </w:r>
      <w:r w:rsidR="002F0AF8" w:rsidRPr="008C7FAE">
        <w:t xml:space="preserve"> обеспечивает</w:t>
      </w:r>
      <w:r w:rsidRPr="008C7FAE">
        <w:t xml:space="preserve"> удаление пыли со всех поверхностей, удаление пятен краски и </w:t>
      </w:r>
      <w:r w:rsidR="005A096E" w:rsidRPr="008C7FAE">
        <w:t>за</w:t>
      </w:r>
      <w:r w:rsidRPr="008C7FAE">
        <w:t>гряз</w:t>
      </w:r>
      <w:r w:rsidR="005A096E" w:rsidRPr="008C7FAE">
        <w:t>нен</w:t>
      </w:r>
      <w:r w:rsidRPr="008C7FAE">
        <w:t>и</w:t>
      </w:r>
      <w:r w:rsidR="005A096E" w:rsidRPr="008C7FAE">
        <w:t>й</w:t>
      </w:r>
      <w:r w:rsidRPr="008C7FAE">
        <w:t xml:space="preserve"> с поверхностей и т.п.)</w:t>
      </w:r>
      <w:r w:rsidR="000357D5" w:rsidRPr="008C7FAE">
        <w:t>, вывозит строительный мусор</w:t>
      </w:r>
      <w:r w:rsidRPr="008C7FAE">
        <w:t>,</w:t>
      </w:r>
      <w:r w:rsidR="000357D5" w:rsidRPr="008C7FAE">
        <w:t xml:space="preserve"> производит другие аналогичные работы по уборке территории и</w:t>
      </w:r>
      <w:proofErr w:type="gramEnd"/>
      <w:r w:rsidR="000357D5" w:rsidRPr="008C7FAE">
        <w:t xml:space="preserve"> представляет Заказчику документацию, подтверждающую утилизацию вредных веществ (материалов) (если </w:t>
      </w:r>
      <w:r w:rsidR="00723710" w:rsidRPr="008C7FAE">
        <w:t>выполнение Работ связано с использованием либо возникновением (выбросом) вредных веществ</w:t>
      </w:r>
      <w:r w:rsidR="000357D5" w:rsidRPr="008C7FAE">
        <w:t>).</w:t>
      </w:r>
      <w:bookmarkEnd w:id="32"/>
    </w:p>
    <w:p w:rsidR="00C075B2" w:rsidRPr="00580FB3" w:rsidRDefault="00C075B2" w:rsidP="0082566C">
      <w:pPr>
        <w:pStyle w:val="RUS1"/>
        <w:keepNext/>
        <w:keepLines/>
        <w:suppressLineNumbers/>
        <w:suppressAutoHyphens/>
        <w:spacing w:before="120"/>
        <w:ind w:left="0" w:firstLine="0"/>
        <w:contextualSpacing/>
      </w:pPr>
      <w:bookmarkStart w:id="33" w:name="_Toc5702825"/>
      <w:r w:rsidRPr="00580FB3">
        <w:t>Изменени</w:t>
      </w:r>
      <w:r w:rsidR="009B563E" w:rsidRPr="00580FB3">
        <w:t>е</w:t>
      </w:r>
      <w:r w:rsidRPr="00580FB3">
        <w:t xml:space="preserve"> Работ</w:t>
      </w:r>
      <w:bookmarkEnd w:id="33"/>
    </w:p>
    <w:p w:rsidR="00C075B2" w:rsidRPr="00580FB3" w:rsidRDefault="00C075B2" w:rsidP="00AF0A7D">
      <w:pPr>
        <w:pStyle w:val="RUS11"/>
        <w:keepNext/>
        <w:keepLines/>
        <w:suppressLineNumbers/>
        <w:suppressAutoHyphens/>
        <w:spacing w:after="0"/>
        <w:ind w:left="0"/>
        <w:contextualSpacing/>
      </w:pPr>
      <w:r w:rsidRPr="00580FB3">
        <w:lastRenderedPageBreak/>
        <w:t xml:space="preserve">Заказчик имеет право вносить необходимые, по его мнению, изменения в объемы Работ, не влекущие изменения </w:t>
      </w:r>
      <w:r w:rsidR="006A77BF" w:rsidRPr="00580FB3">
        <w:t xml:space="preserve">Приложения </w:t>
      </w:r>
      <w:r w:rsidR="006A77BF" w:rsidRPr="00580FB3">
        <w:fldChar w:fldCharType="begin"/>
      </w:r>
      <w:r w:rsidR="006A77BF" w:rsidRPr="00580FB3">
        <w:instrText xml:space="preserve"> REF RefSCH1_No \h  \* MERGEFORMAT </w:instrText>
      </w:r>
      <w:r w:rsidR="006A77BF" w:rsidRPr="00580FB3">
        <w:fldChar w:fldCharType="separate"/>
      </w:r>
      <w:r w:rsidR="00C0254D" w:rsidRPr="00DD1138">
        <w:t>№ 1</w:t>
      </w:r>
      <w:r w:rsidR="006A77BF" w:rsidRPr="00580FB3">
        <w:fldChar w:fldCharType="end"/>
      </w:r>
      <w:r w:rsidR="006A77BF" w:rsidRPr="00580FB3">
        <w:t xml:space="preserve"> (</w:t>
      </w:r>
      <w:r w:rsidR="003A2C69" w:rsidRPr="00580FB3">
        <w:t>Техническое задание</w:t>
      </w:r>
      <w:r w:rsidR="001A5E67" w:rsidRPr="00580FB3">
        <w:t>/Дефектная ведомость</w:t>
      </w:r>
      <w:r w:rsidR="006A77BF" w:rsidRPr="00580FB3">
        <w:t>)</w:t>
      </w:r>
      <w:r w:rsidRPr="00580FB3">
        <w:t>, для чего Заказчик должен дать Подрядчику письменное распоряжение на выполнение таких изменений, в том числе:</w:t>
      </w:r>
    </w:p>
    <w:p w:rsidR="00C075B2" w:rsidRPr="008C7FAE" w:rsidRDefault="00C075B2" w:rsidP="00AF0A7D">
      <w:pPr>
        <w:pStyle w:val="RUS10"/>
        <w:keepNext/>
        <w:keepLines/>
        <w:suppressLineNumbers/>
        <w:suppressAutoHyphens/>
        <w:spacing w:after="0"/>
        <w:ind w:left="0" w:firstLine="567"/>
        <w:contextualSpacing/>
      </w:pPr>
      <w:r w:rsidRPr="008C7FAE">
        <w:t>сократить или увеличить объем отдельной части Работ;</w:t>
      </w:r>
    </w:p>
    <w:p w:rsidR="00C075B2" w:rsidRPr="008C7FAE" w:rsidRDefault="00C075B2" w:rsidP="00AF0A7D">
      <w:pPr>
        <w:pStyle w:val="RUS10"/>
        <w:keepNext/>
        <w:keepLines/>
        <w:suppressLineNumbers/>
        <w:suppressAutoHyphens/>
        <w:spacing w:after="0"/>
        <w:ind w:left="0" w:firstLine="567"/>
        <w:contextualSpacing/>
      </w:pPr>
      <w:r w:rsidRPr="008C7FAE">
        <w:t>исключить любую Работу;</w:t>
      </w:r>
    </w:p>
    <w:p w:rsidR="00C075B2" w:rsidRPr="008C7FAE" w:rsidRDefault="00C075B2" w:rsidP="00AF0A7D">
      <w:pPr>
        <w:pStyle w:val="RUS10"/>
        <w:keepNext/>
        <w:keepLines/>
        <w:suppressLineNumbers/>
        <w:suppressAutoHyphens/>
        <w:spacing w:after="0"/>
        <w:ind w:left="0" w:firstLine="567"/>
        <w:contextualSpacing/>
      </w:pPr>
      <w:r w:rsidRPr="008C7FAE">
        <w:t>изменить характер, качество или вид отдельной части Работ.</w:t>
      </w:r>
    </w:p>
    <w:p w:rsidR="00C075B2" w:rsidRDefault="001F5320" w:rsidP="00AF0A7D">
      <w:pPr>
        <w:pStyle w:val="RUS11"/>
        <w:keepNext/>
        <w:keepLines/>
        <w:suppressLineNumbers/>
        <w:suppressAutoHyphens/>
        <w:spacing w:after="0"/>
        <w:ind w:left="0"/>
        <w:contextualSpacing/>
      </w:pPr>
      <w:r w:rsidRPr="008C7FAE">
        <w:t>Заказчик вправе в одностороннем порядке отказаться от</w:t>
      </w:r>
      <w:r w:rsidR="00C84FB7" w:rsidRPr="008C7FAE">
        <w:t xml:space="preserve"> выполнения</w:t>
      </w:r>
      <w:r w:rsidRPr="008C7FAE">
        <w:t xml:space="preserve"> части Работ. В указанном случае</w:t>
      </w:r>
      <w:r w:rsidR="00C075B2" w:rsidRPr="008C7FAE">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8C7FAE">
        <w:t>и</w:t>
      </w:r>
      <w:r w:rsidR="00C075B2" w:rsidRPr="008C7FAE">
        <w:t xml:space="preserve"> за потерю Подрядчиком ожидаемой прибыли в связи с отказом Заказчика от выполнения части Работ.</w:t>
      </w:r>
    </w:p>
    <w:p w:rsidR="003A2C69" w:rsidRDefault="003A2C69" w:rsidP="00AF0A7D">
      <w:pPr>
        <w:pStyle w:val="RUS11"/>
        <w:keepNext/>
        <w:keepLines/>
        <w:numPr>
          <w:ilvl w:val="0"/>
          <w:numId w:val="0"/>
        </w:numPr>
        <w:suppressLineNumbers/>
        <w:suppressAutoHyphens/>
        <w:spacing w:after="0"/>
        <w:ind w:left="567"/>
        <w:contextualSpacing/>
      </w:pPr>
    </w:p>
    <w:p w:rsidR="005F2B2E" w:rsidRDefault="005F2B2E" w:rsidP="00AF0A7D">
      <w:pPr>
        <w:pStyle w:val="RUS11"/>
        <w:keepNext/>
        <w:keepLines/>
        <w:numPr>
          <w:ilvl w:val="0"/>
          <w:numId w:val="0"/>
        </w:numPr>
        <w:suppressLineNumbers/>
        <w:suppressAutoHyphens/>
        <w:spacing w:after="0"/>
        <w:ind w:left="567"/>
        <w:contextualSpacing/>
      </w:pPr>
    </w:p>
    <w:p w:rsidR="005F2B2E" w:rsidRDefault="005F2B2E" w:rsidP="00AF0A7D">
      <w:pPr>
        <w:pStyle w:val="RUS11"/>
        <w:keepNext/>
        <w:keepLines/>
        <w:numPr>
          <w:ilvl w:val="0"/>
          <w:numId w:val="0"/>
        </w:numPr>
        <w:suppressLineNumbers/>
        <w:suppressAutoHyphens/>
        <w:spacing w:after="0"/>
        <w:ind w:left="567"/>
        <w:contextualSpacing/>
      </w:pPr>
    </w:p>
    <w:p w:rsidR="005F2B2E" w:rsidRPr="008C7FAE" w:rsidRDefault="005F2B2E" w:rsidP="00AF0A7D">
      <w:pPr>
        <w:pStyle w:val="RUS11"/>
        <w:keepNext/>
        <w:keepLines/>
        <w:numPr>
          <w:ilvl w:val="0"/>
          <w:numId w:val="0"/>
        </w:numPr>
        <w:suppressLineNumbers/>
        <w:suppressAutoHyphens/>
        <w:spacing w:after="0"/>
        <w:ind w:left="567"/>
        <w:contextualSpacing/>
      </w:pPr>
    </w:p>
    <w:p w:rsidR="00AD1BAD" w:rsidRPr="00580FB3" w:rsidRDefault="00AD1BAD" w:rsidP="0082566C">
      <w:pPr>
        <w:pStyle w:val="RUS1"/>
        <w:keepNext/>
        <w:keepLines/>
        <w:suppressLineNumbers/>
        <w:suppressAutoHyphens/>
        <w:spacing w:before="0"/>
        <w:ind w:left="0" w:firstLine="0"/>
        <w:contextualSpacing/>
      </w:pPr>
      <w:bookmarkStart w:id="34" w:name="_Toc5702826"/>
      <w:bookmarkStart w:id="35" w:name="_Ref493704750"/>
      <w:r w:rsidRPr="00580FB3">
        <w:t>Дополнительные Работы</w:t>
      </w:r>
      <w:bookmarkEnd w:id="34"/>
    </w:p>
    <w:p w:rsidR="00244997" w:rsidRPr="00580FB3" w:rsidRDefault="009178B8" w:rsidP="00AF0A7D">
      <w:pPr>
        <w:pStyle w:val="RUS11"/>
        <w:keepNext/>
        <w:keepLines/>
        <w:suppressLineNumbers/>
        <w:suppressAutoHyphens/>
        <w:spacing w:after="0"/>
        <w:ind w:left="0"/>
        <w:contextualSpacing/>
      </w:pPr>
      <w:bookmarkStart w:id="36" w:name="_Ref515311192"/>
      <w:r w:rsidRPr="00580FB3">
        <w:t xml:space="preserve">В случае </w:t>
      </w:r>
      <w:r w:rsidR="007E0724" w:rsidRPr="00580FB3">
        <w:t xml:space="preserve">если до сдачи Результата Работ Заказчику будет </w:t>
      </w:r>
      <w:r w:rsidRPr="00580FB3">
        <w:t>выявлен</w:t>
      </w:r>
      <w:r w:rsidR="007E0724" w:rsidRPr="00580FB3">
        <w:t xml:space="preserve">а </w:t>
      </w:r>
      <w:r w:rsidRPr="00580FB3">
        <w:t>необходимост</w:t>
      </w:r>
      <w:r w:rsidR="007E0724" w:rsidRPr="00580FB3">
        <w:t>ь</w:t>
      </w:r>
      <w:r w:rsidRPr="00580FB3">
        <w:t xml:space="preserve"> выполнения дополнительных работ, </w:t>
      </w:r>
      <w:r w:rsidR="008C6DD3" w:rsidRPr="00580FB3">
        <w:t>не предусмотренных Приложением</w:t>
      </w:r>
      <w:r w:rsidR="00367270" w:rsidRPr="00580FB3">
        <w:t xml:space="preserve"> №1</w:t>
      </w:r>
      <w:r w:rsidR="008C6DD3" w:rsidRPr="00580FB3">
        <w:t xml:space="preserve"> (</w:t>
      </w:r>
      <w:r w:rsidR="003A2C69" w:rsidRPr="00580FB3">
        <w:t>Техническое задание/</w:t>
      </w:r>
      <w:r w:rsidR="001A5E67" w:rsidRPr="00580FB3">
        <w:t>Дефектная ведомость</w:t>
      </w:r>
      <w:r w:rsidR="008C6DD3" w:rsidRPr="00580FB3">
        <w:t xml:space="preserve">), </w:t>
      </w:r>
      <w:r w:rsidRPr="00580FB3">
        <w:t xml:space="preserve">Стороны </w:t>
      </w:r>
      <w:r w:rsidR="00C63E2A" w:rsidRPr="00580FB3">
        <w:t>составляют</w:t>
      </w:r>
      <w:r w:rsidRPr="00580FB3">
        <w:t xml:space="preserve"> ведомость</w:t>
      </w:r>
      <w:r w:rsidR="00244997" w:rsidRPr="00580FB3">
        <w:t xml:space="preserve"> </w:t>
      </w:r>
      <w:r w:rsidRPr="00580FB3">
        <w:t xml:space="preserve">дополнительных работ </w:t>
      </w:r>
      <w:r w:rsidR="00594492" w:rsidRPr="00580FB3">
        <w:t>и подписывают дополнительное соглашение к Договору</w:t>
      </w:r>
      <w:r w:rsidRPr="00580FB3">
        <w:t>.</w:t>
      </w:r>
      <w:bookmarkEnd w:id="36"/>
    </w:p>
    <w:p w:rsidR="0082566C" w:rsidRPr="008C7FAE" w:rsidRDefault="0082566C" w:rsidP="0082566C">
      <w:pPr>
        <w:pStyle w:val="RUS11"/>
        <w:keepNext/>
        <w:keepLines/>
        <w:numPr>
          <w:ilvl w:val="0"/>
          <w:numId w:val="0"/>
        </w:numPr>
        <w:suppressLineNumbers/>
        <w:suppressAutoHyphens/>
        <w:spacing w:after="0"/>
        <w:ind w:left="567"/>
        <w:contextualSpacing/>
      </w:pPr>
    </w:p>
    <w:p w:rsidR="00A56663" w:rsidRPr="008C7FAE" w:rsidRDefault="00AD1BAD" w:rsidP="0082566C">
      <w:pPr>
        <w:pStyle w:val="RUS1"/>
        <w:keepNext/>
        <w:keepLines/>
        <w:suppressLineNumbers/>
        <w:suppressAutoHyphens/>
        <w:spacing w:before="120"/>
        <w:ind w:left="0" w:firstLine="0"/>
        <w:contextualSpacing/>
      </w:pPr>
      <w:bookmarkStart w:id="37" w:name="_Toc1760529"/>
      <w:bookmarkStart w:id="38" w:name="_Toc1760530"/>
      <w:bookmarkStart w:id="39" w:name="_Toc1760531"/>
      <w:bookmarkStart w:id="40" w:name="_Toc5702828"/>
      <w:bookmarkEnd w:id="37"/>
      <w:bookmarkEnd w:id="38"/>
      <w:bookmarkEnd w:id="39"/>
      <w:r w:rsidRPr="008C7FAE">
        <w:t>Приемка выполненных Работ</w:t>
      </w:r>
      <w:bookmarkEnd w:id="35"/>
      <w:bookmarkEnd w:id="40"/>
    </w:p>
    <w:p w:rsidR="00C73217" w:rsidRPr="00F1665F" w:rsidRDefault="005803CA" w:rsidP="00AF0A7D">
      <w:pPr>
        <w:pStyle w:val="RUS11"/>
        <w:keepNext/>
        <w:keepLines/>
        <w:suppressLineNumbers/>
        <w:suppressAutoHyphens/>
        <w:spacing w:after="0"/>
        <w:ind w:left="0"/>
        <w:contextualSpacing/>
      </w:pPr>
      <w:r w:rsidRPr="00F1665F">
        <w:t>Выполненные</w:t>
      </w:r>
      <w:r w:rsidR="00C73217" w:rsidRPr="00F1665F">
        <w:t xml:space="preserve"> Работ</w:t>
      </w:r>
      <w:r w:rsidRPr="00F1665F">
        <w:t>ы</w:t>
      </w:r>
      <w:r w:rsidR="00C73217" w:rsidRPr="00F1665F">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rsidR="00C73217" w:rsidRPr="00F1665F" w:rsidRDefault="00C73217" w:rsidP="00AF0A7D">
      <w:pPr>
        <w:pStyle w:val="RUS11"/>
        <w:keepNext/>
        <w:keepLines/>
        <w:suppressLineNumbers/>
        <w:suppressAutoHyphens/>
        <w:spacing w:after="0"/>
        <w:ind w:left="0"/>
        <w:contextualSpacing/>
      </w:pPr>
      <w:bookmarkStart w:id="41" w:name="_Ref501108528"/>
      <w:r w:rsidRPr="00F1665F">
        <w:t xml:space="preserve">Приемка </w:t>
      </w:r>
      <w:r w:rsidR="007F3131" w:rsidRPr="00F1665F">
        <w:t xml:space="preserve">Работ </w:t>
      </w:r>
      <w:r w:rsidRPr="00F1665F">
        <w:t xml:space="preserve">по Договору </w:t>
      </w:r>
      <w:r w:rsidRPr="00580FB3">
        <w:t xml:space="preserve">осуществляется </w:t>
      </w:r>
      <w:r w:rsidR="00AE199C" w:rsidRPr="00580FB3">
        <w:t>поэтапно</w:t>
      </w:r>
      <w:r w:rsidR="0066080F" w:rsidRPr="00580FB3">
        <w:t xml:space="preserve"> </w:t>
      </w:r>
      <w:r w:rsidRPr="00580FB3">
        <w:t xml:space="preserve">в соответствии с </w:t>
      </w:r>
      <w:r w:rsidR="00DA55D4" w:rsidRPr="00580FB3">
        <w:t>Обязательными техническими правилами</w:t>
      </w:r>
      <w:r w:rsidR="00B36F2B" w:rsidRPr="00580FB3">
        <w:t xml:space="preserve"> </w:t>
      </w:r>
      <w:r w:rsidRPr="00580FB3">
        <w:t xml:space="preserve">и оформляется документами, указанными в </w:t>
      </w:r>
      <w:r w:rsidR="00EB7831" w:rsidRPr="00580FB3">
        <w:t>под</w:t>
      </w:r>
      <w:r w:rsidRPr="00580FB3">
        <w:t>разделе</w:t>
      </w:r>
      <w:r w:rsidR="006A4F18" w:rsidRPr="00580FB3">
        <w:t xml:space="preserve"> </w:t>
      </w:r>
      <w:r w:rsidR="002E138B" w:rsidRPr="00580FB3">
        <w:t xml:space="preserve">4 </w:t>
      </w:r>
      <w:r w:rsidRPr="00580FB3">
        <w:t>Договора. При этом объемы выполненных Работ в соответствии с Графиком выполнения Работ</w:t>
      </w:r>
      <w:r w:rsidR="00B733C0" w:rsidRPr="00580FB3">
        <w:t xml:space="preserve"> (при наличии)</w:t>
      </w:r>
      <w:r w:rsidRPr="00580FB3">
        <w:t xml:space="preserve"> фиксируются </w:t>
      </w:r>
      <w:r w:rsidR="0066080F" w:rsidRPr="00580FB3">
        <w:t>поэтапно</w:t>
      </w:r>
      <w:r w:rsidR="00127F74" w:rsidRPr="00580FB3">
        <w:t xml:space="preserve"> </w:t>
      </w:r>
      <w:r w:rsidRPr="00580FB3">
        <w:t>путем составления Подрядчиком и утверждения Заказчик</w:t>
      </w:r>
      <w:r w:rsidR="006A4F18" w:rsidRPr="00580FB3">
        <w:t>ом в порядке</w:t>
      </w:r>
      <w:bookmarkEnd w:id="41"/>
      <w:r w:rsidR="000334C2" w:rsidRPr="00580FB3">
        <w:t>.</w:t>
      </w:r>
    </w:p>
    <w:p w:rsidR="00CD04C8" w:rsidRPr="008C7FAE" w:rsidRDefault="00CD04C8" w:rsidP="00AF0A7D">
      <w:pPr>
        <w:pStyle w:val="RUS11"/>
        <w:keepNext/>
        <w:keepLines/>
        <w:suppressLineNumbers/>
        <w:suppressAutoHyphens/>
        <w:spacing w:after="0"/>
        <w:ind w:left="0"/>
        <w:contextualSpacing/>
      </w:pPr>
      <w:r w:rsidRPr="00F1665F">
        <w:t xml:space="preserve">Результаты Работ Подрядчика, в которых </w:t>
      </w:r>
      <w:r w:rsidR="00820ACD" w:rsidRPr="00F1665F">
        <w:t>Заказчик</w:t>
      </w:r>
      <w:r w:rsidRPr="00F1665F">
        <w:t xml:space="preserve"> обнаружил недостатки при приемке, подвергаются повторной приемке </w:t>
      </w:r>
      <w:r w:rsidR="00820ACD" w:rsidRPr="00F1665F">
        <w:t xml:space="preserve">Заказчиком </w:t>
      </w:r>
      <w:r w:rsidRPr="00F1665F">
        <w:t>после устранения Подрядчиком</w:t>
      </w:r>
      <w:r w:rsidRPr="008C7FAE">
        <w:t xml:space="preserve"> соответствующих замечаний.</w:t>
      </w:r>
      <w:r w:rsidR="00C93ECA" w:rsidRPr="008C7FAE">
        <w:rPr>
          <w:rFonts w:eastAsia="Times New Roman"/>
          <w:sz w:val="20"/>
          <w:szCs w:val="20"/>
        </w:rPr>
        <w:t xml:space="preserve"> </w:t>
      </w:r>
      <w:r w:rsidR="00C93ECA" w:rsidRPr="008C7FAE">
        <w:t>До завершения повторной приемки, по итогам которой будет установлено устранение обнаруженных недостатков, Работы не считаются выполненными.</w:t>
      </w:r>
    </w:p>
    <w:p w:rsidR="00A56663" w:rsidRPr="008C7FAE" w:rsidRDefault="00A56663" w:rsidP="00AF0A7D">
      <w:pPr>
        <w:pStyle w:val="RUS11"/>
        <w:keepNext/>
        <w:keepLines/>
        <w:suppressLineNumbers/>
        <w:suppressAutoHyphens/>
        <w:spacing w:after="0"/>
        <w:ind w:left="0"/>
        <w:contextualSpacing/>
      </w:pPr>
      <w:r w:rsidRPr="008C7FAE">
        <w:t>В случае если документацией,</w:t>
      </w:r>
      <w:r w:rsidR="007D27CB" w:rsidRPr="008C7FAE">
        <w:t xml:space="preserve"> регламентирующей производство Р</w:t>
      </w:r>
      <w:r w:rsidRPr="008C7FAE">
        <w:t>абот, предусмотрено, что фактическ</w:t>
      </w:r>
      <w:r w:rsidR="007D27CB" w:rsidRPr="008C7FAE">
        <w:t>ое выполнение отдельных этапов Р</w:t>
      </w:r>
      <w:r w:rsidRPr="008C7FAE">
        <w:t xml:space="preserve">абот должно подтверждаться соответствующей </w:t>
      </w:r>
      <w:r w:rsidR="00C73217" w:rsidRPr="008C7FAE">
        <w:t>И</w:t>
      </w:r>
      <w:r w:rsidRPr="008C7FAE">
        <w:t xml:space="preserve">сполнительной документацией, Подрядчик вправе приступать к выполнению каждого из последующих этапов </w:t>
      </w:r>
      <w:r w:rsidR="007D27CB" w:rsidRPr="008C7FAE">
        <w:t>Р</w:t>
      </w:r>
      <w:r w:rsidRPr="008C7FAE">
        <w:t xml:space="preserve">абот, определенных </w:t>
      </w:r>
      <w:r w:rsidR="00C73217" w:rsidRPr="008C7FAE">
        <w:t>Т</w:t>
      </w:r>
      <w:r w:rsidRPr="008C7FAE">
        <w:t xml:space="preserve">ехническим заданием, лишь в случае приемки Заказчиком предшествующего ему этапа, подтвержденной соответствующей </w:t>
      </w:r>
      <w:r w:rsidR="00C73217" w:rsidRPr="008C7FAE">
        <w:t>И</w:t>
      </w:r>
      <w:r w:rsidRPr="008C7FAE">
        <w:t>сполнительной документацией, подписанной (утвержденной) Заказчиком.</w:t>
      </w:r>
    </w:p>
    <w:p w:rsidR="00821C31" w:rsidRPr="008C7FAE" w:rsidRDefault="00080AD1" w:rsidP="00AF0A7D">
      <w:pPr>
        <w:pStyle w:val="RUS11"/>
        <w:keepNext/>
        <w:keepLines/>
        <w:suppressLineNumbers/>
        <w:suppressAutoHyphens/>
        <w:spacing w:after="0"/>
        <w:ind w:left="0"/>
        <w:contextualSpacing/>
      </w:pPr>
      <w:r w:rsidRPr="008C7FAE">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8C7FAE">
        <w:t xml:space="preserve">Результата </w:t>
      </w:r>
      <w:r w:rsidRPr="008C7FAE">
        <w:t>Работ в течение 10 (десяти) рабочих дней после получения сообщения Подрядчика об их готовности к сдаче</w:t>
      </w:r>
      <w:r w:rsidR="00B31C13" w:rsidRPr="008C7FAE">
        <w:t xml:space="preserve"> </w:t>
      </w:r>
      <w:r w:rsidR="00821C31" w:rsidRPr="008C7FAE">
        <w:t>Работ.</w:t>
      </w:r>
    </w:p>
    <w:p w:rsidR="00080AD1" w:rsidRPr="00580FB3" w:rsidRDefault="00BC4760" w:rsidP="00AF0A7D">
      <w:pPr>
        <w:pStyle w:val="RUS11"/>
        <w:keepNext/>
        <w:keepLines/>
        <w:suppressLineNumbers/>
        <w:suppressAutoHyphens/>
        <w:spacing w:after="0"/>
        <w:ind w:left="0"/>
        <w:contextualSpacing/>
      </w:pPr>
      <w:r w:rsidRPr="00BC4760">
        <w:t>По результатам выполнения работ составляется Акт о приемке вы</w:t>
      </w:r>
      <w:r>
        <w:t>полненных работ по форме КС-2, с</w:t>
      </w:r>
      <w:r w:rsidRPr="00BC4760">
        <w:t xml:space="preserve">правка о стоимости выполненных работ по форме КС-3. После завершения ремонта кровли составляется Акт о </w:t>
      </w:r>
      <w:proofErr w:type="gramStart"/>
      <w:r w:rsidRPr="00BC4760">
        <w:t>приемке-сдачи</w:t>
      </w:r>
      <w:proofErr w:type="gramEnd"/>
      <w:r w:rsidRPr="00BC4760">
        <w:t xml:space="preserve"> отремонтированных ОС по форме ОС-3. </w:t>
      </w:r>
      <w:r w:rsidR="00DA796E" w:rsidRPr="008C7FAE">
        <w:t>Указанный акт подписывается Сторонами</w:t>
      </w:r>
      <w:r w:rsidR="00080AD1" w:rsidRPr="008C7FAE">
        <w:t xml:space="preserve"> при </w:t>
      </w:r>
      <w:r w:rsidR="00080AD1" w:rsidRPr="00580FB3">
        <w:t>отсутствии у Заказчика замечаний к качеству и объему выполнения Работ</w:t>
      </w:r>
      <w:r w:rsidR="00DA796E" w:rsidRPr="00580FB3">
        <w:t>.</w:t>
      </w:r>
    </w:p>
    <w:p w:rsidR="00080AD1" w:rsidRPr="00580FB3" w:rsidRDefault="00080AD1" w:rsidP="00AF0A7D">
      <w:pPr>
        <w:pStyle w:val="RUS11"/>
        <w:keepNext/>
        <w:keepLines/>
        <w:suppressLineNumbers/>
        <w:suppressAutoHyphens/>
        <w:spacing w:after="0"/>
        <w:ind w:left="0"/>
        <w:contextualSpacing/>
      </w:pPr>
      <w:proofErr w:type="gramStart"/>
      <w:r w:rsidRPr="00580FB3">
        <w:t xml:space="preserve">Если в результате осмотра и проверки </w:t>
      </w:r>
      <w:r w:rsidR="003E6D1E" w:rsidRPr="00580FB3">
        <w:t>Результата</w:t>
      </w:r>
      <w:r w:rsidRPr="00580FB3">
        <w:t xml:space="preserve"> Работ Заказчиком будут выявлены нарушения требований к выполнению Работ, изложенных в Приложении</w:t>
      </w:r>
      <w:r w:rsidR="00367270" w:rsidRPr="00580FB3">
        <w:t xml:space="preserve"> № 1</w:t>
      </w:r>
      <w:r w:rsidRPr="00580FB3">
        <w:t xml:space="preserve"> (</w:t>
      </w:r>
      <w:r w:rsidR="003A2C69" w:rsidRPr="00580FB3">
        <w:t>Техническое задание/</w:t>
      </w:r>
      <w:r w:rsidR="0006350E" w:rsidRPr="00580FB3">
        <w:t>Дефектная ведомость</w:t>
      </w:r>
      <w:r w:rsidRPr="00580FB3">
        <w:t>)</w:t>
      </w:r>
      <w:r w:rsidR="00E935F5" w:rsidRPr="00580FB3">
        <w:t>, в Исходных данных или Обязательных технических правилах</w:t>
      </w:r>
      <w:r w:rsidRPr="00580FB3">
        <w:t xml:space="preserve">, Стороны составляют </w:t>
      </w:r>
      <w:r w:rsidR="00D3415F" w:rsidRPr="00580FB3">
        <w:t xml:space="preserve">двухсторонний </w:t>
      </w:r>
      <w:hyperlink r:id="rId9" w:history="1">
        <w:r w:rsidRPr="00580FB3">
          <w:t>акт</w:t>
        </w:r>
      </w:hyperlink>
      <w:r w:rsidRPr="00580FB3">
        <w:t xml:space="preserve"> с отражением в нем выявленных недостатков</w:t>
      </w:r>
      <w:r w:rsidR="00D3415F" w:rsidRPr="00580FB3">
        <w:t>, а также указанием перечня необходимых доработок, порядка и сроков их выполнения</w:t>
      </w:r>
      <w:r w:rsidRPr="00580FB3">
        <w:t>.</w:t>
      </w:r>
      <w:proofErr w:type="gramEnd"/>
    </w:p>
    <w:p w:rsidR="00D3415F" w:rsidRPr="008C7FAE" w:rsidRDefault="003E6D1E" w:rsidP="00AF0A7D">
      <w:pPr>
        <w:pStyle w:val="RUS11"/>
        <w:keepNext/>
        <w:keepLines/>
        <w:suppressLineNumbers/>
        <w:suppressAutoHyphens/>
        <w:spacing w:after="0"/>
        <w:ind w:left="0"/>
        <w:contextualSpacing/>
      </w:pPr>
      <w:r w:rsidRPr="008C7FAE">
        <w:lastRenderedPageBreak/>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rsidR="00756BA6" w:rsidRPr="008C7FAE" w:rsidRDefault="00AD1BAD" w:rsidP="0082566C">
      <w:pPr>
        <w:pStyle w:val="RUS1"/>
        <w:keepNext/>
        <w:keepLines/>
        <w:suppressLineNumbers/>
        <w:suppressAutoHyphens/>
        <w:spacing w:before="120"/>
        <w:ind w:left="0" w:firstLine="0"/>
        <w:contextualSpacing/>
      </w:pPr>
      <w:bookmarkStart w:id="42" w:name="_Toc5644480"/>
      <w:bookmarkStart w:id="43" w:name="_Toc5644481"/>
      <w:bookmarkStart w:id="44" w:name="_Toc5644482"/>
      <w:bookmarkStart w:id="45" w:name="_Toc5644483"/>
      <w:bookmarkStart w:id="46" w:name="_Toc5644484"/>
      <w:bookmarkStart w:id="47" w:name="_Toc5644485"/>
      <w:bookmarkStart w:id="48" w:name="_Toc5644486"/>
      <w:bookmarkStart w:id="49" w:name="_Toc5644487"/>
      <w:bookmarkStart w:id="50" w:name="_Toc5644488"/>
      <w:bookmarkStart w:id="51" w:name="_Toc5644489"/>
      <w:bookmarkStart w:id="52" w:name="_Toc5644490"/>
      <w:bookmarkStart w:id="53" w:name="_Toc5644491"/>
      <w:bookmarkStart w:id="54" w:name="_Toc5644492"/>
      <w:bookmarkStart w:id="55" w:name="_Toc5702830"/>
      <w:bookmarkEnd w:id="42"/>
      <w:bookmarkEnd w:id="43"/>
      <w:bookmarkEnd w:id="44"/>
      <w:bookmarkEnd w:id="45"/>
      <w:bookmarkEnd w:id="46"/>
      <w:bookmarkEnd w:id="47"/>
      <w:bookmarkEnd w:id="48"/>
      <w:bookmarkEnd w:id="49"/>
      <w:bookmarkEnd w:id="50"/>
      <w:bookmarkEnd w:id="51"/>
      <w:bookmarkEnd w:id="52"/>
      <w:bookmarkEnd w:id="53"/>
      <w:bookmarkEnd w:id="54"/>
      <w:r w:rsidRPr="008C7FAE">
        <w:t>Гарантии качества по сданным Работам</w:t>
      </w:r>
      <w:bookmarkEnd w:id="55"/>
    </w:p>
    <w:p w:rsidR="00756BA6" w:rsidRPr="00654463" w:rsidRDefault="00756BA6" w:rsidP="00AF0A7D">
      <w:pPr>
        <w:pStyle w:val="RUS11"/>
        <w:keepNext/>
        <w:keepLines/>
        <w:suppressLineNumbers/>
        <w:suppressAutoHyphens/>
        <w:spacing w:after="0"/>
        <w:ind w:left="0"/>
        <w:contextualSpacing/>
      </w:pPr>
      <w:bookmarkStart w:id="56" w:name="_Ref493723393"/>
      <w:r w:rsidRPr="00654463">
        <w:t>Подрядчик гарантирует</w:t>
      </w:r>
      <w:r w:rsidR="00421E08" w:rsidRPr="00654463">
        <w:t xml:space="preserve"> в течение </w:t>
      </w:r>
      <w:r w:rsidR="00231036" w:rsidRPr="00654463">
        <w:t>Г</w:t>
      </w:r>
      <w:r w:rsidR="00421E08" w:rsidRPr="00654463">
        <w:t>арантийного срока, соста</w:t>
      </w:r>
      <w:r w:rsidR="001456E3" w:rsidRPr="00654463">
        <w:t>в</w:t>
      </w:r>
      <w:r w:rsidR="00421E08" w:rsidRPr="00654463">
        <w:t>ляющего</w:t>
      </w:r>
      <w:r w:rsidR="0040332B" w:rsidRPr="00654463">
        <w:t xml:space="preserve"> </w:t>
      </w:r>
      <w:r w:rsidR="00654463" w:rsidRPr="00654463">
        <w:rPr>
          <w:iCs/>
        </w:rPr>
        <w:t>1</w:t>
      </w:r>
      <w:r w:rsidR="008040DE" w:rsidRPr="00654463">
        <w:rPr>
          <w:iCs/>
        </w:rPr>
        <w:t>0</w:t>
      </w:r>
      <w:r w:rsidR="00A238B5" w:rsidRPr="00654463">
        <w:rPr>
          <w:iCs/>
        </w:rPr>
        <w:t xml:space="preserve"> лет</w:t>
      </w:r>
      <w:r w:rsidR="00A238B5" w:rsidRPr="00654463">
        <w:t xml:space="preserve"> </w:t>
      </w:r>
      <w:proofErr w:type="gramStart"/>
      <w:r w:rsidR="00DF2321" w:rsidRPr="00654463">
        <w:t xml:space="preserve">с даты </w:t>
      </w:r>
      <w:r w:rsidR="00F11A22" w:rsidRPr="00654463">
        <w:t>приемки</w:t>
      </w:r>
      <w:proofErr w:type="gramEnd"/>
      <w:r w:rsidR="00F11A22" w:rsidRPr="00654463">
        <w:t xml:space="preserve"> Результата Работ</w:t>
      </w:r>
      <w:r w:rsidRPr="00654463">
        <w:t>:</w:t>
      </w:r>
      <w:bookmarkEnd w:id="56"/>
    </w:p>
    <w:p w:rsidR="00F107D4" w:rsidRPr="008C7FAE" w:rsidRDefault="00F107D4" w:rsidP="00AF0A7D">
      <w:pPr>
        <w:pStyle w:val="RUS10"/>
        <w:keepNext/>
        <w:keepLines/>
        <w:suppressLineNumbers/>
        <w:suppressAutoHyphens/>
        <w:spacing w:after="0"/>
        <w:ind w:left="0" w:firstLine="851"/>
        <w:contextualSpacing/>
      </w:pPr>
      <w:r w:rsidRPr="008C7FAE">
        <w:t>возможность безаварийной эксплуатации Объекта</w:t>
      </w:r>
      <w:r w:rsidR="006D6B9F" w:rsidRPr="008C7FAE">
        <w:t>;</w:t>
      </w:r>
    </w:p>
    <w:p w:rsidR="00F107D4" w:rsidRPr="008C7FAE" w:rsidRDefault="00F107D4" w:rsidP="00AF0A7D">
      <w:pPr>
        <w:pStyle w:val="RUS10"/>
        <w:keepNext/>
        <w:keepLines/>
        <w:suppressLineNumbers/>
        <w:suppressAutoHyphens/>
        <w:spacing w:after="0"/>
        <w:ind w:left="0" w:firstLine="851"/>
        <w:contextualSpacing/>
      </w:pPr>
      <w:r w:rsidRPr="008C7FAE">
        <w:t>бесперебойное функционирование инженерных систем, смонтированных Подрядчиком;</w:t>
      </w:r>
    </w:p>
    <w:p w:rsidR="00F107D4" w:rsidRPr="00654463" w:rsidRDefault="00F107D4" w:rsidP="00AF0A7D">
      <w:pPr>
        <w:pStyle w:val="RUS10"/>
        <w:keepNext/>
        <w:keepLines/>
        <w:suppressLineNumbers/>
        <w:suppressAutoHyphens/>
        <w:spacing w:after="0"/>
        <w:ind w:left="0" w:firstLine="851"/>
        <w:contextualSpacing/>
      </w:pPr>
      <w:r w:rsidRPr="00654463">
        <w:t>достижение Объектом</w:t>
      </w:r>
      <w:r w:rsidR="00EE72FE" w:rsidRPr="00654463">
        <w:t xml:space="preserve"> </w:t>
      </w:r>
      <w:r w:rsidRPr="00654463">
        <w:t xml:space="preserve">указанных в </w:t>
      </w:r>
      <w:r w:rsidR="00654463" w:rsidRPr="00654463">
        <w:t xml:space="preserve">Приложением № 1 (Техническое задание/Дефектная ведомость) </w:t>
      </w:r>
      <w:r w:rsidR="00814F16" w:rsidRPr="00654463">
        <w:t xml:space="preserve">и </w:t>
      </w:r>
      <w:r w:rsidR="00C87536" w:rsidRPr="00654463">
        <w:t xml:space="preserve">Исходных данных </w:t>
      </w:r>
      <w:r w:rsidRPr="00654463">
        <w:t>показателей и возможность нормальной эксплуатации Объекта;</w:t>
      </w:r>
    </w:p>
    <w:p w:rsidR="00F107D4" w:rsidRPr="008C7FAE" w:rsidRDefault="00F107D4" w:rsidP="00AF0A7D">
      <w:pPr>
        <w:pStyle w:val="RUS10"/>
        <w:keepNext/>
        <w:keepLines/>
        <w:suppressLineNumbers/>
        <w:suppressAutoHyphens/>
        <w:spacing w:after="0"/>
        <w:ind w:left="0" w:firstLine="851"/>
        <w:contextualSpacing/>
      </w:pPr>
      <w:r w:rsidRPr="008C7FAE">
        <w:t xml:space="preserve">своевременное устранение за счет сил и средств Подрядчика недостатков и дефектов Работ, выявленных в </w:t>
      </w:r>
      <w:r w:rsidR="006D6B9F" w:rsidRPr="008C7FAE">
        <w:t xml:space="preserve">Гарантийный </w:t>
      </w:r>
      <w:r w:rsidRPr="008C7FAE">
        <w:t>период;</w:t>
      </w:r>
    </w:p>
    <w:p w:rsidR="00756BA6" w:rsidRPr="008C7FAE" w:rsidRDefault="00F107D4" w:rsidP="00AF0A7D">
      <w:pPr>
        <w:pStyle w:val="RUS10"/>
        <w:keepNext/>
        <w:keepLines/>
        <w:suppressLineNumbers/>
        <w:suppressAutoHyphens/>
        <w:spacing w:after="0"/>
        <w:ind w:left="0" w:firstLine="851"/>
        <w:contextualSpacing/>
      </w:pPr>
      <w:r w:rsidRPr="008C7FAE">
        <w:t xml:space="preserve">высокое </w:t>
      </w:r>
      <w:r w:rsidR="00756BA6" w:rsidRPr="008C7FAE">
        <w:t xml:space="preserve">качество </w:t>
      </w:r>
      <w:r w:rsidRPr="008C7FAE">
        <w:t xml:space="preserve">Материалов, </w:t>
      </w:r>
      <w:r w:rsidR="00DD176A" w:rsidRPr="008C7FAE">
        <w:t>приобретенных</w:t>
      </w:r>
      <w:r w:rsidRPr="008C7FAE">
        <w:t xml:space="preserve"> </w:t>
      </w:r>
      <w:r w:rsidR="003B0E56" w:rsidRPr="008C7FAE">
        <w:t xml:space="preserve">Подрядчиком </w:t>
      </w:r>
      <w:r w:rsidR="00DD176A" w:rsidRPr="008C7FAE">
        <w:t>для выполнения Работ</w:t>
      </w:r>
      <w:r w:rsidRPr="008C7FAE">
        <w:t xml:space="preserve"> по Договору, соответствующих современному уровню техники в данной отрасли;</w:t>
      </w:r>
    </w:p>
    <w:p w:rsidR="00756BA6" w:rsidRPr="008C7FAE" w:rsidRDefault="00F107D4" w:rsidP="00AF0A7D">
      <w:pPr>
        <w:pStyle w:val="RUS10"/>
        <w:keepNext/>
        <w:keepLines/>
        <w:suppressLineNumbers/>
        <w:suppressAutoHyphens/>
        <w:spacing w:after="0"/>
        <w:ind w:left="0" w:firstLine="851"/>
        <w:contextualSpacing/>
      </w:pPr>
      <w:r w:rsidRPr="008C7FAE">
        <w:t xml:space="preserve">соответствие Материалов </w:t>
      </w:r>
      <w:r w:rsidR="003B0E56" w:rsidRPr="008C7FAE">
        <w:t xml:space="preserve">Подрядчика </w:t>
      </w:r>
      <w:r w:rsidRPr="008C7FAE">
        <w:t xml:space="preserve">условиям Договора, отсутствие поставки </w:t>
      </w:r>
      <w:r w:rsidR="003B0E56" w:rsidRPr="008C7FAE">
        <w:t xml:space="preserve">Подрядчиком </w:t>
      </w:r>
      <w:r w:rsidRPr="008C7FAE">
        <w:t>Материалов, бывш</w:t>
      </w:r>
      <w:r w:rsidR="000C3F24" w:rsidRPr="008C7FAE">
        <w:t>их</w:t>
      </w:r>
      <w:r w:rsidRPr="008C7FAE">
        <w:t xml:space="preserve"> в употреблении.</w:t>
      </w:r>
    </w:p>
    <w:p w:rsidR="00F107D4" w:rsidRPr="008C7FAE" w:rsidRDefault="00F107D4" w:rsidP="00AF0A7D">
      <w:pPr>
        <w:pStyle w:val="RUS11"/>
        <w:keepNext/>
        <w:keepLines/>
        <w:suppressLineNumbers/>
        <w:suppressAutoHyphens/>
        <w:spacing w:after="0"/>
        <w:ind w:left="0"/>
        <w:contextualSpacing/>
      </w:pPr>
      <w:r w:rsidRPr="008C7FAE">
        <w:t xml:space="preserve">Гарантийные сроки на использованные в процессе производства Работ Материалы </w:t>
      </w:r>
      <w:r w:rsidRPr="00654463">
        <w:t xml:space="preserve">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w:t>
      </w:r>
      <w:proofErr w:type="gramStart"/>
      <w:r w:rsidRPr="00654463">
        <w:t xml:space="preserve">менее </w:t>
      </w:r>
      <w:r w:rsidR="00471B72" w:rsidRPr="00654463">
        <w:t>Гарантийного</w:t>
      </w:r>
      <w:proofErr w:type="gramEnd"/>
      <w:r w:rsidR="00471B72" w:rsidRPr="00654463">
        <w:t xml:space="preserve"> </w:t>
      </w:r>
      <w:r w:rsidR="00F120C8" w:rsidRPr="00654463">
        <w:t>срока</w:t>
      </w:r>
      <w:r w:rsidRPr="00654463">
        <w:t>, установленного в п</w:t>
      </w:r>
      <w:r w:rsidR="006A4F18" w:rsidRPr="00654463">
        <w:t>ункте</w:t>
      </w:r>
      <w:r w:rsidR="000D1878" w:rsidRPr="00654463">
        <w:t xml:space="preserve"> </w:t>
      </w:r>
      <w:r w:rsidR="00FE62D3" w:rsidRPr="00654463">
        <w:t>16.1</w:t>
      </w:r>
      <w:r w:rsidRPr="00654463">
        <w:t>.</w:t>
      </w:r>
    </w:p>
    <w:p w:rsidR="009F5A12" w:rsidRPr="008C7FAE" w:rsidRDefault="00F107D4" w:rsidP="00AF0A7D">
      <w:pPr>
        <w:pStyle w:val="RUS11"/>
        <w:keepNext/>
        <w:keepLines/>
        <w:suppressLineNumbers/>
        <w:suppressAutoHyphens/>
        <w:spacing w:after="0"/>
        <w:ind w:left="0"/>
        <w:contextualSpacing/>
      </w:pPr>
      <w:proofErr w:type="gramStart"/>
      <w:r w:rsidRPr="008C7FAE">
        <w:t>Если в течение Гарантийно</w:t>
      </w:r>
      <w:r w:rsidR="00471B72" w:rsidRPr="008C7FAE">
        <w:t>го</w:t>
      </w:r>
      <w:r w:rsidRPr="008C7FAE">
        <w:t xml:space="preserve"> </w:t>
      </w:r>
      <w:r w:rsidR="00471B72" w:rsidRPr="008C7FAE">
        <w:t xml:space="preserve">периода </w:t>
      </w:r>
      <w:r w:rsidRPr="008C7FAE">
        <w:t>выявится, что отдельные виды Работ или отдельные Материалы имеют дефекты и</w:t>
      </w:r>
      <w:r w:rsidR="00471B72" w:rsidRPr="008C7FAE">
        <w:t>ли</w:t>
      </w:r>
      <w:r w:rsidRPr="008C7FAE">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8C7FAE">
        <w:t xml:space="preserve"> совместно с представителем Подрядчика акт</w:t>
      </w:r>
      <w:r w:rsidRPr="008C7FAE">
        <w:t xml:space="preserve"> обнаруженных дефектов, где фиксируется дата обнаружения дефекта и дата его устранения.</w:t>
      </w:r>
      <w:proofErr w:type="gramEnd"/>
    </w:p>
    <w:p w:rsidR="00765E67" w:rsidRPr="008C7FAE" w:rsidRDefault="00F107D4" w:rsidP="00AF0A7D">
      <w:pPr>
        <w:pStyle w:val="RUS11"/>
        <w:keepNext/>
        <w:keepLines/>
        <w:numPr>
          <w:ilvl w:val="0"/>
          <w:numId w:val="0"/>
        </w:numPr>
        <w:suppressLineNumbers/>
        <w:suppressAutoHyphens/>
        <w:spacing w:after="0"/>
        <w:ind w:firstLine="567"/>
        <w:contextualSpacing/>
      </w:pPr>
      <w:r w:rsidRPr="008C7FAE">
        <w:t xml:space="preserve">Подрядчик направляет </w:t>
      </w:r>
      <w:r w:rsidR="00BF718D" w:rsidRPr="008C7FAE">
        <w:t>представит</w:t>
      </w:r>
      <w:r w:rsidRPr="008C7FAE">
        <w:t xml:space="preserve">еля Подрядчика для участия в составлении </w:t>
      </w:r>
      <w:r w:rsidR="00471B72" w:rsidRPr="008C7FAE">
        <w:t xml:space="preserve">акта </w:t>
      </w:r>
      <w:r w:rsidRPr="008C7FAE">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7E54CD" w:rsidRPr="008C7FAE" w:rsidRDefault="00471B72" w:rsidP="00AF0A7D">
      <w:pPr>
        <w:pStyle w:val="RUS11"/>
        <w:keepNext/>
        <w:keepLines/>
        <w:numPr>
          <w:ilvl w:val="0"/>
          <w:numId w:val="0"/>
        </w:numPr>
        <w:suppressLineNumbers/>
        <w:suppressAutoHyphens/>
        <w:spacing w:after="0"/>
        <w:ind w:firstLine="567"/>
        <w:contextualSpacing/>
      </w:pPr>
      <w:r w:rsidRPr="008C7FAE">
        <w:t xml:space="preserve">При отказе Подрядчика от составления или подписания </w:t>
      </w:r>
      <w:r w:rsidR="007E54CD" w:rsidRPr="008C7FAE">
        <w:t xml:space="preserve">акта </w:t>
      </w:r>
      <w:r w:rsidRPr="008C7FAE">
        <w:t xml:space="preserve">обнаруженных дефектов, либо при неявке </w:t>
      </w:r>
      <w:r w:rsidR="00BF718D" w:rsidRPr="008C7FAE">
        <w:t>представит</w:t>
      </w:r>
      <w:r w:rsidRPr="008C7FAE">
        <w:t xml:space="preserve">еля Подрядчика Заказчик составляет односторонний </w:t>
      </w:r>
      <w:r w:rsidR="007E54CD" w:rsidRPr="008C7FAE">
        <w:t xml:space="preserve">акт </w:t>
      </w:r>
      <w:r w:rsidRPr="008C7FAE">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rsidRPr="008C7FAE">
        <w:t>обязательств по Договору</w:t>
      </w:r>
      <w:r w:rsidRPr="008C7FAE">
        <w:t xml:space="preserve"> в течение </w:t>
      </w:r>
      <w:r w:rsidR="007E54CD" w:rsidRPr="008C7FAE">
        <w:t xml:space="preserve">Гарантийного </w:t>
      </w:r>
      <w:r w:rsidRPr="008C7FAE">
        <w:t>периода</w:t>
      </w:r>
      <w:r w:rsidR="007E54CD" w:rsidRPr="008C7FAE">
        <w:t>.</w:t>
      </w:r>
    </w:p>
    <w:p w:rsidR="00F107D4" w:rsidRPr="008C7FAE" w:rsidRDefault="00F107D4" w:rsidP="00AF0A7D">
      <w:pPr>
        <w:pStyle w:val="RUS11"/>
        <w:keepNext/>
        <w:keepLines/>
        <w:suppressLineNumbers/>
        <w:suppressAutoHyphens/>
        <w:spacing w:after="0"/>
        <w:ind w:left="0"/>
        <w:contextualSpacing/>
      </w:pPr>
      <w:bookmarkStart w:id="57" w:name="_Ref496632551"/>
      <w:r w:rsidRPr="008C7FAE">
        <w:t xml:space="preserve">Подрядчик обязан устранить </w:t>
      </w:r>
      <w:r w:rsidR="007E54CD" w:rsidRPr="008C7FAE">
        <w:t>выявленные</w:t>
      </w:r>
      <w:r w:rsidRPr="008C7FAE">
        <w:t xml:space="preserve"> дефекты своими силами и за свой счет в кратчайший технически необходимый срок, согласованный Сторонами</w:t>
      </w:r>
      <w:bookmarkEnd w:id="57"/>
      <w:r w:rsidR="004977D1" w:rsidRPr="008C7FAE">
        <w:t>.</w:t>
      </w:r>
    </w:p>
    <w:p w:rsidR="00F107D4" w:rsidRPr="008C7FAE" w:rsidRDefault="00F107D4" w:rsidP="00AF0A7D">
      <w:pPr>
        <w:pStyle w:val="RUS11"/>
        <w:keepNext/>
        <w:keepLines/>
        <w:suppressLineNumbers/>
        <w:suppressAutoHyphens/>
        <w:spacing w:after="0"/>
        <w:ind w:left="0"/>
        <w:contextualSpacing/>
      </w:pPr>
      <w:proofErr w:type="gramStart"/>
      <w:r w:rsidRPr="008C7FAE">
        <w:t>В случае трёхкратного обнаружения дефектов на одн</w:t>
      </w:r>
      <w:r w:rsidR="000C3F24" w:rsidRPr="008C7FAE">
        <w:t>их</w:t>
      </w:r>
      <w:r w:rsidRPr="008C7FAE">
        <w:t xml:space="preserve"> и т</w:t>
      </w:r>
      <w:r w:rsidR="000C3F24" w:rsidRPr="008C7FAE">
        <w:t>ех</w:t>
      </w:r>
      <w:r w:rsidRPr="008C7FAE">
        <w:t xml:space="preserve"> же </w:t>
      </w:r>
      <w:r w:rsidR="000C3F24" w:rsidRPr="008C7FAE">
        <w:t>Материалах</w:t>
      </w:r>
      <w:r w:rsidRPr="008C7FAE">
        <w:t xml:space="preserve">, </w:t>
      </w:r>
      <w:r w:rsidR="00DD176A" w:rsidRPr="008C7FAE">
        <w:t>приобретенных</w:t>
      </w:r>
      <w:r w:rsidR="00C46F0A" w:rsidRPr="008C7FAE">
        <w:t xml:space="preserve"> Подрядчиком, </w:t>
      </w:r>
      <w:r w:rsidRPr="008C7FAE">
        <w:t>Подрядчик, по требованию Заказчика, за свой счет заменяет эт</w:t>
      </w:r>
      <w:r w:rsidR="000C3F24" w:rsidRPr="008C7FAE">
        <w:t>и</w:t>
      </w:r>
      <w:r w:rsidRPr="008C7FAE">
        <w:t xml:space="preserve"> </w:t>
      </w:r>
      <w:r w:rsidR="000C3F24" w:rsidRPr="008C7FAE">
        <w:t xml:space="preserve">Материалы </w:t>
      </w:r>
      <w:r w:rsidRPr="008C7FAE">
        <w:t xml:space="preserve">в течение </w:t>
      </w:r>
      <w:r w:rsidR="00A35210" w:rsidRPr="008C7FAE">
        <w:t xml:space="preserve">Гарантийного </w:t>
      </w:r>
      <w:r w:rsidRPr="008C7FAE">
        <w:t>периода.</w:t>
      </w:r>
      <w:proofErr w:type="gramEnd"/>
    </w:p>
    <w:p w:rsidR="004D0D0D" w:rsidRPr="008C7FAE" w:rsidRDefault="00F107D4" w:rsidP="00AF0A7D">
      <w:pPr>
        <w:pStyle w:val="RUS11"/>
        <w:keepNext/>
        <w:keepLines/>
        <w:suppressLineNumbers/>
        <w:suppressAutoHyphens/>
        <w:spacing w:after="0"/>
        <w:ind w:left="0"/>
        <w:contextualSpacing/>
      </w:pPr>
      <w:bookmarkStart w:id="58" w:name="_Ref496632552"/>
      <w:r w:rsidRPr="008C7FAE">
        <w:t xml:space="preserve">В случае если Подрядчик в течение срока, указанного в акте обнаруженных дефектов, не заменит </w:t>
      </w:r>
      <w:r w:rsidR="00C46F0A" w:rsidRPr="008C7FAE">
        <w:t xml:space="preserve">поставленные Подрядчиком </w:t>
      </w:r>
      <w:r w:rsidRPr="008C7FAE">
        <w:t xml:space="preserve">некачественные Материалы или не устранит иные дефекты и недоделки, то Заказчик вправе без ущемления своих прав по </w:t>
      </w:r>
      <w:r w:rsidR="00DB66A6" w:rsidRPr="008C7FAE">
        <w:t xml:space="preserve">настоящему </w:t>
      </w:r>
      <w:r w:rsidR="00EB7831" w:rsidRPr="008C7FAE">
        <w:t>под</w:t>
      </w:r>
      <w:r w:rsidR="00DB66A6" w:rsidRPr="008C7FAE">
        <w:t>разделу</w:t>
      </w:r>
      <w:r w:rsidRPr="008C7FAE">
        <w:t xml:space="preserve"> заменить </w:t>
      </w:r>
      <w:r w:rsidR="003B0E56" w:rsidRPr="008C7FAE">
        <w:t xml:space="preserve">Материалы </w:t>
      </w:r>
      <w:r w:rsidRPr="008C7FAE">
        <w:t>и</w:t>
      </w:r>
      <w:r w:rsidR="003B0E56" w:rsidRPr="008C7FAE">
        <w:t>ли</w:t>
      </w:r>
      <w:r w:rsidRPr="008C7FAE">
        <w:t xml:space="preserve"> устранить дефекты и недоделки самостоятельно или силами привлеченных лиц за счет Подрядчика.</w:t>
      </w:r>
      <w:bookmarkEnd w:id="58"/>
    </w:p>
    <w:p w:rsidR="004D0D0D" w:rsidRPr="008C7FAE" w:rsidRDefault="004D0D0D" w:rsidP="00AF0A7D">
      <w:pPr>
        <w:pStyle w:val="RUS11"/>
        <w:keepNext/>
        <w:keepLines/>
        <w:suppressLineNumbers/>
        <w:suppressAutoHyphens/>
        <w:spacing w:after="0"/>
        <w:ind w:left="0"/>
        <w:contextualSpacing/>
      </w:pPr>
      <w:r w:rsidRPr="008C7FAE">
        <w:t xml:space="preserve">Во всех случаях, предусмотренных пунктами </w:t>
      </w:r>
      <w:r w:rsidR="00FE62D3" w:rsidRPr="008C7FAE">
        <w:t>16.4-16.6</w:t>
      </w:r>
      <w:r w:rsidRPr="008C7FAE">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F107D4" w:rsidRPr="008C7FAE" w:rsidRDefault="00F107D4" w:rsidP="00AF0A7D">
      <w:pPr>
        <w:pStyle w:val="RUS11"/>
        <w:keepNext/>
        <w:keepLines/>
        <w:suppressLineNumbers/>
        <w:suppressAutoHyphens/>
        <w:spacing w:after="0"/>
        <w:ind w:left="0"/>
        <w:contextualSpacing/>
      </w:pPr>
      <w:proofErr w:type="gramStart"/>
      <w:r w:rsidRPr="008C7FAE">
        <w:t xml:space="preserve">Для устранения дефектов и недостатков в </w:t>
      </w:r>
      <w:r w:rsidR="00DB66A6" w:rsidRPr="008C7FAE">
        <w:t xml:space="preserve">Гарантийный </w:t>
      </w:r>
      <w:r w:rsidRPr="008C7FAE">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8C7FAE">
        <w:t>недостатков</w:t>
      </w:r>
      <w:r w:rsidRPr="008C7FAE">
        <w:t xml:space="preserve">). </w:t>
      </w:r>
      <w:proofErr w:type="gramEnd"/>
    </w:p>
    <w:p w:rsidR="00F107D4" w:rsidRPr="008C7FAE" w:rsidRDefault="00F107D4" w:rsidP="00AF0A7D">
      <w:pPr>
        <w:pStyle w:val="RUS11"/>
        <w:keepNext/>
        <w:keepLines/>
        <w:suppressLineNumbers/>
        <w:suppressAutoHyphens/>
        <w:spacing w:after="0"/>
        <w:ind w:left="0"/>
        <w:contextualSpacing/>
      </w:pPr>
      <w:r w:rsidRPr="008C7FAE">
        <w:lastRenderedPageBreak/>
        <w:t>По окончании Гарантийно</w:t>
      </w:r>
      <w:r w:rsidR="00894E01" w:rsidRPr="008C7FAE">
        <w:t>го</w:t>
      </w:r>
      <w:r w:rsidRPr="008C7FAE">
        <w:t xml:space="preserve"> </w:t>
      </w:r>
      <w:r w:rsidR="00894E01" w:rsidRPr="008C7FAE">
        <w:t xml:space="preserve">периода </w:t>
      </w:r>
      <w:r w:rsidRPr="008C7FAE">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 срок гарантийных обязательств на которые превышает </w:t>
      </w:r>
      <w:r w:rsidR="00DB66A6" w:rsidRPr="008C7FAE">
        <w:t xml:space="preserve">Гарантийный </w:t>
      </w:r>
      <w:r w:rsidRPr="008C7FAE">
        <w:t xml:space="preserve">период </w:t>
      </w:r>
      <w:r w:rsidR="00DB66A6" w:rsidRPr="008C7FAE">
        <w:t>по настоящему Договору</w:t>
      </w:r>
      <w:r w:rsidRPr="008C7FAE">
        <w:t xml:space="preserve">, что позволит Заказчику </w:t>
      </w:r>
      <w:r w:rsidR="003243DA" w:rsidRPr="008C7FAE">
        <w:t xml:space="preserve">в случае обнаружения недостатков </w:t>
      </w:r>
      <w:r w:rsidRPr="008C7FAE">
        <w:t xml:space="preserve">обращаться </w:t>
      </w:r>
      <w:r w:rsidR="003243DA" w:rsidRPr="008C7FAE">
        <w:t xml:space="preserve">непосредственно </w:t>
      </w:r>
      <w:r w:rsidRPr="008C7FAE">
        <w:t xml:space="preserve">к указанным Субподрядным организациям. </w:t>
      </w:r>
    </w:p>
    <w:p w:rsidR="00F107D4" w:rsidRDefault="00894E01" w:rsidP="00AF0A7D">
      <w:pPr>
        <w:pStyle w:val="RUS11"/>
        <w:keepNext/>
        <w:keepLines/>
        <w:suppressLineNumbers/>
        <w:suppressAutoHyphens/>
        <w:spacing w:after="0"/>
        <w:ind w:left="0"/>
        <w:contextualSpacing/>
      </w:pPr>
      <w:r w:rsidRPr="008C7FAE">
        <w:t>Г</w:t>
      </w:r>
      <w:r w:rsidR="00F107D4" w:rsidRPr="008C7FAE">
        <w:t xml:space="preserve">арантийный период на </w:t>
      </w:r>
      <w:r w:rsidR="003243DA" w:rsidRPr="008C7FAE">
        <w:t>Работы</w:t>
      </w:r>
      <w:r w:rsidR="00F107D4" w:rsidRPr="008C7FAE">
        <w:t xml:space="preserve">, Материалы </w:t>
      </w:r>
      <w:r w:rsidR="003B0E56" w:rsidRPr="008C7FAE">
        <w:t xml:space="preserve">Подрядчика </w:t>
      </w:r>
      <w:r w:rsidR="00F107D4" w:rsidRPr="008C7FAE">
        <w:t xml:space="preserve">соответственно продлевается на время, в течение которого устранялись выявленные дефекты и </w:t>
      </w:r>
      <w:r w:rsidR="003243DA" w:rsidRPr="008C7FAE">
        <w:t>недостатки</w:t>
      </w:r>
      <w:r w:rsidR="00F107D4" w:rsidRPr="008C7FAE">
        <w:t>.</w:t>
      </w:r>
    </w:p>
    <w:p w:rsidR="0082566C" w:rsidRPr="008C7FAE" w:rsidRDefault="0082566C" w:rsidP="0082566C">
      <w:pPr>
        <w:pStyle w:val="RUS11"/>
        <w:keepNext/>
        <w:keepLines/>
        <w:numPr>
          <w:ilvl w:val="0"/>
          <w:numId w:val="0"/>
        </w:numPr>
        <w:suppressLineNumbers/>
        <w:suppressAutoHyphens/>
        <w:spacing w:after="0"/>
        <w:ind w:left="567"/>
        <w:contextualSpacing/>
      </w:pPr>
    </w:p>
    <w:p w:rsidR="00AD1BAD" w:rsidRPr="008C7FAE" w:rsidRDefault="00AD1BAD" w:rsidP="0082566C">
      <w:pPr>
        <w:pStyle w:val="RUS1"/>
        <w:keepNext/>
        <w:keepLines/>
        <w:suppressLineNumbers/>
        <w:suppressAutoHyphens/>
        <w:spacing w:before="120"/>
        <w:ind w:left="0" w:firstLine="0"/>
        <w:contextualSpacing/>
      </w:pPr>
      <w:bookmarkStart w:id="59" w:name="_Ref496700701"/>
      <w:bookmarkStart w:id="60" w:name="_Ref515314000"/>
      <w:bookmarkStart w:id="61" w:name="_Ref515314004"/>
      <w:bookmarkStart w:id="62" w:name="_Toc5702831"/>
      <w:r w:rsidRPr="008C7FAE">
        <w:t>Отходы</w:t>
      </w:r>
      <w:bookmarkEnd w:id="59"/>
      <w:bookmarkEnd w:id="60"/>
      <w:bookmarkEnd w:id="61"/>
      <w:bookmarkEnd w:id="62"/>
      <w:r w:rsidR="0047795A" w:rsidRPr="008C7FAE">
        <w:t xml:space="preserve"> (при необходимости)</w:t>
      </w:r>
    </w:p>
    <w:p w:rsidR="00DF2C28" w:rsidRPr="008C7FAE" w:rsidRDefault="009B10EC" w:rsidP="00AF0A7D">
      <w:pPr>
        <w:pStyle w:val="RUS11"/>
        <w:keepNext/>
        <w:keepLines/>
        <w:suppressLineNumbers/>
        <w:suppressAutoHyphens/>
        <w:spacing w:after="0"/>
        <w:ind w:left="0"/>
        <w:contextualSpacing/>
      </w:pPr>
      <w:proofErr w:type="gramStart"/>
      <w:r w:rsidRPr="008C7FAE">
        <w:t xml:space="preserve">Подрядчик осуществляет уборку территории в месте выполнения </w:t>
      </w:r>
      <w:r w:rsidR="00617856" w:rsidRPr="008C7FAE">
        <w:t>Р</w:t>
      </w:r>
      <w:r w:rsidRPr="008C7FAE">
        <w:t xml:space="preserve">абот, ежедневно удаляет отходы из мест их образования в места накопления, отведенных Заказчиком для этих целей, при необходимости Подрядчик обеспечивает наличие временных емкостей для накопления отходов производства и потребления в соответствии с </w:t>
      </w:r>
      <w:proofErr w:type="spellStart"/>
      <w:r w:rsidRPr="008C7FAE">
        <w:t>СанПИн</w:t>
      </w:r>
      <w:proofErr w:type="spellEnd"/>
      <w:r w:rsidRPr="008C7FAE">
        <w:t xml:space="preserve"> 2.1.7.1322-03 «Гигиенические требования к размещению и обезвреживанию отходов производства и потребления».</w:t>
      </w:r>
      <w:proofErr w:type="gramEnd"/>
    </w:p>
    <w:p w:rsidR="00DF2C28" w:rsidRPr="008C7FAE" w:rsidRDefault="009B10EC" w:rsidP="00AF0A7D">
      <w:pPr>
        <w:pStyle w:val="RUS11"/>
        <w:keepNext/>
        <w:keepLines/>
        <w:suppressLineNumbers/>
        <w:suppressAutoHyphens/>
        <w:spacing w:after="0"/>
        <w:ind w:left="0"/>
        <w:contextualSpacing/>
      </w:pPr>
      <w:r w:rsidRPr="008C7FAE">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обеспечить удаление указанных отходов с территории Заказчика собственными силами (при наличии соответствующей лицензии) либо по договору с организацией (индивидуальным предпринимателем), имеющей лицензию на осуществление деятельности по сбору, транспортированию, обработке, утилизации, обезвреживанию, размещению отходов I - IV классов опасности</w:t>
      </w:r>
      <w:r w:rsidR="00DF2C28" w:rsidRPr="008C7FAE">
        <w:t>.</w:t>
      </w:r>
    </w:p>
    <w:p w:rsidR="0038544A" w:rsidRPr="009E18B4" w:rsidRDefault="0038544A" w:rsidP="00AF0A7D">
      <w:pPr>
        <w:pStyle w:val="RUS11"/>
        <w:keepNext/>
        <w:keepLines/>
        <w:suppressLineNumbers/>
        <w:suppressAutoHyphens/>
        <w:spacing w:after="0"/>
        <w:ind w:left="0"/>
        <w:contextualSpacing/>
      </w:pPr>
      <w:bookmarkStart w:id="63" w:name="_Ref493724072"/>
      <w:r w:rsidRPr="009E18B4">
        <w:t xml:space="preserve">В случае проведения Работ на площадных Объектах, на Объектах, передаваемых Подрядчику по акту приема-передачи, затраты Подрядчика на сбор, транспортирование, обезвреживание, утилизацию или размещение отходов включаются в </w:t>
      </w:r>
      <w:r w:rsidR="00801C40" w:rsidRPr="009E18B4">
        <w:t xml:space="preserve">Цену </w:t>
      </w:r>
      <w:r w:rsidRPr="009E18B4">
        <w:t>Работ и отдельному возмещению не подлежат.</w:t>
      </w:r>
    </w:p>
    <w:p w:rsidR="00943A5A" w:rsidRPr="008C7FAE" w:rsidRDefault="0038544A" w:rsidP="00AF0A7D">
      <w:pPr>
        <w:pStyle w:val="RUS11"/>
        <w:keepNext/>
        <w:keepLines/>
        <w:numPr>
          <w:ilvl w:val="0"/>
          <w:numId w:val="0"/>
        </w:numPr>
        <w:suppressLineNumbers/>
        <w:suppressAutoHyphens/>
        <w:spacing w:after="0"/>
        <w:ind w:firstLine="567"/>
        <w:contextualSpacing/>
      </w:pPr>
      <w:r w:rsidRPr="009E18B4">
        <w:t xml:space="preserve">При производстве Работ на месте установки оборудования, допуск </w:t>
      </w:r>
      <w:r w:rsidR="00801C40" w:rsidRPr="009E18B4">
        <w:t xml:space="preserve">Подрядчика </w:t>
      </w:r>
      <w:r w:rsidRPr="009E18B4">
        <w:t xml:space="preserve">к которому осуществляется на основании наряда-допуска (включая, </w:t>
      </w:r>
      <w:proofErr w:type="gramStart"/>
      <w:r w:rsidRPr="009E18B4">
        <w:t>но</w:t>
      </w:r>
      <w:proofErr w:type="gramEnd"/>
      <w:r w:rsidRPr="009E18B4">
        <w:t xml:space="preserve"> не ограничиваясь этим: проведение Работ в цехах, на станциях), сбор, транспортирование, обезвреживание, утилизацию или размещение отходов осуществляет Подрядчик в соответствии с требованиями и нормами, утвержденными Заказчиком</w:t>
      </w:r>
      <w:bookmarkEnd w:id="63"/>
      <w:r w:rsidR="00597C18" w:rsidRPr="009E18B4">
        <w:t>.</w:t>
      </w:r>
    </w:p>
    <w:p w:rsidR="00367270" w:rsidRDefault="00367270" w:rsidP="00AF0A7D">
      <w:pPr>
        <w:keepNext/>
        <w:keepLines/>
        <w:suppressLineNumbers/>
        <w:tabs>
          <w:tab w:val="left" w:pos="1421"/>
        </w:tabs>
        <w:suppressAutoHyphens/>
        <w:autoSpaceDE w:val="0"/>
        <w:autoSpaceDN w:val="0"/>
        <w:adjustRightInd w:val="0"/>
        <w:ind w:firstLine="567"/>
        <w:contextualSpacing/>
        <w:jc w:val="both"/>
        <w:rPr>
          <w:rFonts w:eastAsia="Calibri"/>
          <w:sz w:val="22"/>
          <w:szCs w:val="22"/>
        </w:rPr>
      </w:pPr>
    </w:p>
    <w:p w:rsidR="00367270" w:rsidRDefault="00367270" w:rsidP="00AF0A7D">
      <w:pPr>
        <w:pStyle w:val="RUS1"/>
        <w:keepNext/>
        <w:keepLines/>
        <w:suppressLineNumbers/>
        <w:suppressAutoHyphens/>
        <w:spacing w:before="120" w:after="0"/>
        <w:ind w:left="0"/>
        <w:contextualSpacing/>
      </w:pPr>
      <w:r w:rsidRPr="008C7FAE">
        <w:t>Риски случайной гибели или случайного повреждения Объекта и право собственности</w:t>
      </w:r>
    </w:p>
    <w:p w:rsidR="00367270" w:rsidRDefault="00367270" w:rsidP="00AF0A7D">
      <w:pPr>
        <w:keepNext/>
        <w:keepLines/>
        <w:suppressLineNumbers/>
        <w:tabs>
          <w:tab w:val="left" w:pos="1421"/>
        </w:tabs>
        <w:suppressAutoHyphens/>
        <w:autoSpaceDE w:val="0"/>
        <w:autoSpaceDN w:val="0"/>
        <w:adjustRightInd w:val="0"/>
        <w:ind w:firstLine="567"/>
        <w:contextualSpacing/>
        <w:jc w:val="both"/>
        <w:rPr>
          <w:rFonts w:eastAsia="Calibri"/>
          <w:sz w:val="22"/>
          <w:szCs w:val="22"/>
        </w:rPr>
      </w:pPr>
    </w:p>
    <w:p w:rsidR="00367270" w:rsidRPr="008C7FAE" w:rsidRDefault="00367270" w:rsidP="00AF0A7D">
      <w:pPr>
        <w:pStyle w:val="RUS11"/>
        <w:keepNext/>
        <w:keepLines/>
        <w:suppressLineNumbers/>
        <w:suppressAutoHyphens/>
        <w:spacing w:after="0"/>
        <w:ind w:left="0"/>
        <w:contextualSpacing/>
      </w:pPr>
      <w:r w:rsidRPr="008C7FAE">
        <w:t>Подрядчик до приемки Результата Работ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иных систем, конструкций и комплектующих изделий, кроме случаев, связанных с обстоятельствами непреодолимой силы.</w:t>
      </w:r>
    </w:p>
    <w:p w:rsidR="00367270" w:rsidRPr="008C7FAE" w:rsidRDefault="00367270" w:rsidP="00AF0A7D">
      <w:pPr>
        <w:pStyle w:val="RUS11"/>
        <w:keepNext/>
        <w:keepLines/>
        <w:suppressLineNumbers/>
        <w:suppressAutoHyphens/>
        <w:spacing w:after="0"/>
        <w:ind w:left="0"/>
        <w:contextualSpacing/>
      </w:pPr>
      <w:r w:rsidRPr="008C7FAE">
        <w:t xml:space="preserve">Подрядчик не имеет права продавать или передавать третьим лицам какие-либо результаты Работ, Материалы, а также Исходные данные и Техническое задание/Дефектную ведомость без письменного разрешения Заказчика. </w:t>
      </w:r>
    </w:p>
    <w:p w:rsidR="00367270" w:rsidRDefault="00367270" w:rsidP="00AF0A7D">
      <w:pPr>
        <w:pStyle w:val="RUS11"/>
        <w:keepNext/>
        <w:keepLines/>
        <w:suppressLineNumbers/>
        <w:suppressAutoHyphens/>
        <w:spacing w:after="0"/>
        <w:ind w:left="0"/>
        <w:contextualSpacing/>
      </w:pPr>
      <w:r w:rsidRPr="00654463">
        <w:t xml:space="preserve">При просрочке передачи или приемки Результата Работ, риски, предусмотренные в пункте </w:t>
      </w:r>
      <w:r w:rsidR="00725F96" w:rsidRPr="00654463">
        <w:t>19.1</w:t>
      </w:r>
      <w:r w:rsidRPr="00654463">
        <w:t xml:space="preserve"> Договора, несет</w:t>
      </w:r>
      <w:r w:rsidRPr="008C7FAE">
        <w:t xml:space="preserve"> Сторона, допустившая просрочку.</w:t>
      </w:r>
    </w:p>
    <w:p w:rsidR="00725F96" w:rsidRPr="008C7FAE" w:rsidRDefault="00725F96" w:rsidP="00AF0A7D">
      <w:pPr>
        <w:pStyle w:val="RUS11"/>
        <w:keepNext/>
        <w:keepLines/>
        <w:suppressLineNumbers/>
        <w:suppressAutoHyphens/>
        <w:spacing w:after="0"/>
        <w:ind w:left="0"/>
        <w:contextualSpacing/>
      </w:pPr>
      <w:r w:rsidRPr="008C7FAE">
        <w:t>Право собственности на любые результаты Работ переходит к Заказчику с момента приемки Результата Работ.</w:t>
      </w:r>
    </w:p>
    <w:p w:rsidR="00725F96" w:rsidRDefault="00725F96" w:rsidP="00AF0A7D">
      <w:pPr>
        <w:pStyle w:val="RUS11"/>
        <w:keepNext/>
        <w:keepLines/>
        <w:suppressLineNumbers/>
        <w:suppressAutoHyphens/>
        <w:spacing w:after="0"/>
        <w:ind w:left="0"/>
        <w:contextualSpacing/>
      </w:pPr>
      <w:r w:rsidRPr="008C7FAE">
        <w:t>Материалы переходят в собственность Заказчика с момента приемки Результата Работ.</w:t>
      </w:r>
    </w:p>
    <w:p w:rsidR="00725F96" w:rsidRDefault="00725F96" w:rsidP="00AF0A7D">
      <w:pPr>
        <w:pStyle w:val="RUS11"/>
        <w:keepNext/>
        <w:keepLines/>
        <w:numPr>
          <w:ilvl w:val="0"/>
          <w:numId w:val="0"/>
        </w:numPr>
        <w:suppressLineNumbers/>
        <w:suppressAutoHyphens/>
        <w:spacing w:after="0"/>
        <w:ind w:left="567"/>
        <w:contextualSpacing/>
      </w:pPr>
    </w:p>
    <w:p w:rsidR="00725F96" w:rsidRPr="008C7FAE" w:rsidRDefault="00725F96" w:rsidP="0082566C">
      <w:pPr>
        <w:pStyle w:val="a"/>
        <w:keepNext/>
        <w:keepLines/>
        <w:numPr>
          <w:ilvl w:val="0"/>
          <w:numId w:val="0"/>
        </w:numPr>
        <w:suppressLineNumbers/>
        <w:suppressAutoHyphens/>
        <w:spacing w:before="120"/>
        <w:contextualSpacing/>
      </w:pPr>
      <w:r w:rsidRPr="008C7FAE">
        <w:t>19. Ответственность сторон</w:t>
      </w:r>
    </w:p>
    <w:p w:rsidR="00725F96" w:rsidRPr="008C7FAE" w:rsidRDefault="00725F96" w:rsidP="00AF0A7D">
      <w:pPr>
        <w:pStyle w:val="RUS11"/>
        <w:keepNext/>
        <w:keepLines/>
        <w:numPr>
          <w:ilvl w:val="0"/>
          <w:numId w:val="0"/>
        </w:numPr>
        <w:suppressLineNumbers/>
        <w:suppressAutoHyphens/>
        <w:spacing w:after="0"/>
        <w:ind w:firstLine="567"/>
        <w:contextualSpacing/>
      </w:pPr>
      <w:r>
        <w:t xml:space="preserve">19.1. </w:t>
      </w:r>
      <w:r w:rsidRPr="008C7FAE">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p>
    <w:p w:rsidR="00725F96" w:rsidRDefault="00725F96" w:rsidP="00AF0A7D">
      <w:pPr>
        <w:pStyle w:val="RUS11"/>
        <w:keepNext/>
        <w:keepLines/>
        <w:numPr>
          <w:ilvl w:val="0"/>
          <w:numId w:val="0"/>
        </w:numPr>
        <w:suppressLineNumbers/>
        <w:suppressAutoHyphens/>
        <w:spacing w:after="0"/>
        <w:ind w:firstLine="567"/>
        <w:contextualSpacing/>
      </w:pPr>
      <w:r w:rsidRPr="008C7FAE">
        <w:lastRenderedPageBreak/>
        <w:t xml:space="preserve">19.2. С даты передачи Подрядчику Объекта до приемки Результата Работ Подрядчик несет полную ответственность за сохранность всего Объекта, выполненных Работ, Материалов, оборудования и иного имущества на </w:t>
      </w:r>
      <w:proofErr w:type="gramStart"/>
      <w:r w:rsidRPr="008C7FAE">
        <w:t>Объекте</w:t>
      </w:r>
      <w:proofErr w:type="gramEnd"/>
      <w:r w:rsidRPr="008C7FAE">
        <w:t xml:space="preserve">, а также за сохранность Техники и Временных сооружений. </w:t>
      </w:r>
      <w:proofErr w:type="gramStart"/>
      <w:r w:rsidRPr="008C7FAE">
        <w:t>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 если не докажет, что их утрата или повреждение произошли не</w:t>
      </w:r>
      <w:proofErr w:type="gramEnd"/>
      <w:r w:rsidRPr="008C7FAE">
        <w:t xml:space="preserve"> по вине Подрядчика.</w:t>
      </w:r>
    </w:p>
    <w:p w:rsidR="00367270" w:rsidRDefault="00790DDE" w:rsidP="00591C2D">
      <w:pPr>
        <w:pStyle w:val="RUS11"/>
        <w:keepNext/>
        <w:keepLines/>
        <w:numPr>
          <w:ilvl w:val="0"/>
          <w:numId w:val="0"/>
        </w:numPr>
        <w:suppressLineNumbers/>
        <w:suppressAutoHyphens/>
        <w:spacing w:after="0"/>
        <w:ind w:firstLine="567"/>
        <w:contextualSpacing/>
      </w:pPr>
      <w:proofErr w:type="gramStart"/>
      <w:r w:rsidRPr="008C7FAE">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w:t>
      </w:r>
      <w:r>
        <w:t xml:space="preserve"> </w:t>
      </w:r>
      <w:r w:rsidRPr="008C7FAE">
        <w:t>устранить дефекты</w:t>
      </w:r>
      <w:r w:rsidRPr="00790DDE">
        <w:t xml:space="preserve"> </w:t>
      </w:r>
      <w:r w:rsidRPr="008C7FAE">
        <w:t>Объекта и Работ с тем, чтобы Объект и Работы по их завершении отвечали требованиям Договора</w:t>
      </w:r>
      <w:proofErr w:type="gramEnd"/>
      <w:r w:rsidRPr="008C7FAE">
        <w:t>. Риск утраты и случайного повреждения Техники Подрядчика несет Подрядчик.</w:t>
      </w:r>
    </w:p>
    <w:p w:rsidR="0064111B" w:rsidRDefault="0064111B" w:rsidP="00AF0A7D">
      <w:pPr>
        <w:pStyle w:val="RUS11"/>
        <w:keepNext/>
        <w:keepLines/>
        <w:numPr>
          <w:ilvl w:val="0"/>
          <w:numId w:val="0"/>
        </w:numPr>
        <w:suppressLineNumbers/>
        <w:suppressAutoHyphens/>
        <w:spacing w:after="0"/>
        <w:ind w:firstLine="567"/>
        <w:contextualSpacing/>
      </w:pPr>
      <w:proofErr w:type="gramStart"/>
      <w:r w:rsidRPr="008C7FAE">
        <w:t>Подрядчик за свой счет исправляет любые повреждения и восстанавливает потери, относящиеся к указанной Технике.</w:t>
      </w:r>
      <w:proofErr w:type="gramEnd"/>
    </w:p>
    <w:p w:rsidR="00765E67" w:rsidRPr="008C7FAE" w:rsidRDefault="00551B8D" w:rsidP="00AF0A7D">
      <w:pPr>
        <w:pStyle w:val="RUS11"/>
        <w:keepNext/>
        <w:keepLines/>
        <w:numPr>
          <w:ilvl w:val="0"/>
          <w:numId w:val="0"/>
        </w:numPr>
        <w:suppressLineNumbers/>
        <w:suppressAutoHyphens/>
        <w:spacing w:after="0"/>
        <w:ind w:firstLine="567"/>
        <w:contextualSpacing/>
      </w:pPr>
      <w:bookmarkStart w:id="64" w:name="_Toc515033434"/>
      <w:bookmarkStart w:id="65" w:name="_Toc515311268"/>
      <w:bookmarkStart w:id="66" w:name="_Toc515314911"/>
      <w:bookmarkEnd w:id="64"/>
      <w:bookmarkEnd w:id="65"/>
      <w:bookmarkEnd w:id="66"/>
      <w:r w:rsidRPr="008C7FAE">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8C7FAE">
        <w:t xml:space="preserve">(по выбору Заказчика) отремонтировать </w:t>
      </w:r>
      <w:r w:rsidRPr="008C7FAE">
        <w:t>указанное имущество</w:t>
      </w:r>
      <w:r w:rsidR="005A2EB5" w:rsidRPr="008C7FAE">
        <w:t>, заменить его</w:t>
      </w:r>
      <w:r w:rsidRPr="008C7FAE">
        <w:t xml:space="preserve"> имуществом надлежащего качества или, при невозможности замен</w:t>
      </w:r>
      <w:r w:rsidR="00765E67" w:rsidRPr="008C7FAE">
        <w:t>ы, возместить Заказчику убытки.</w:t>
      </w:r>
    </w:p>
    <w:p w:rsidR="00765E67" w:rsidRPr="008C7FAE" w:rsidRDefault="00765E67" w:rsidP="00AF0A7D">
      <w:pPr>
        <w:pStyle w:val="RUS11"/>
        <w:keepNext/>
        <w:keepLines/>
        <w:numPr>
          <w:ilvl w:val="0"/>
          <w:numId w:val="0"/>
        </w:numPr>
        <w:suppressLineNumbers/>
        <w:suppressAutoHyphens/>
        <w:spacing w:after="0"/>
        <w:ind w:firstLine="567"/>
        <w:contextualSpacing/>
      </w:pPr>
      <w:r w:rsidRPr="008C7FAE">
        <w:t xml:space="preserve">19.3. </w:t>
      </w:r>
      <w:proofErr w:type="gramStart"/>
      <w:r w:rsidR="00F566FE" w:rsidRPr="008C7FAE">
        <w:t xml:space="preserve">В случае нарушения Подрядчиком срока начала или срока окончания выполнения Работ, в том числе </w:t>
      </w:r>
      <w:r w:rsidR="00753B04" w:rsidRPr="008C7FAE">
        <w:t xml:space="preserve">Этапа </w:t>
      </w:r>
      <w:r w:rsidR="00F566FE" w:rsidRPr="008C7FAE">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w:t>
      </w:r>
      <w:proofErr w:type="gramEnd"/>
      <w:r w:rsidR="00F566FE" w:rsidRPr="008C7FAE">
        <w:t xml:space="preserve"> Уплата неустойки не освобождает Подрядчика от ис</w:t>
      </w:r>
      <w:r w:rsidRPr="008C7FAE">
        <w:t>полнения обязательств в натуре.</w:t>
      </w:r>
    </w:p>
    <w:p w:rsidR="00765E67" w:rsidRPr="008C7FAE" w:rsidRDefault="00765E67" w:rsidP="00AF0A7D">
      <w:pPr>
        <w:pStyle w:val="RUS11"/>
        <w:keepNext/>
        <w:keepLines/>
        <w:numPr>
          <w:ilvl w:val="0"/>
          <w:numId w:val="0"/>
        </w:numPr>
        <w:suppressLineNumbers/>
        <w:suppressAutoHyphens/>
        <w:spacing w:after="0"/>
        <w:ind w:firstLine="567"/>
        <w:contextualSpacing/>
      </w:pPr>
      <w:r w:rsidRPr="008C7FAE">
        <w:t xml:space="preserve">19.4. </w:t>
      </w:r>
      <w:proofErr w:type="gramStart"/>
      <w:r w:rsidR="00F566FE" w:rsidRPr="00654463">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5509C9" w:rsidRPr="00654463">
        <w:t>2.1.</w:t>
      </w:r>
      <w:proofErr w:type="gramEnd"/>
      <w:r w:rsidR="00F566FE" w:rsidRPr="00654463">
        <w:t xml:space="preserve"> </w:t>
      </w:r>
      <w:proofErr w:type="gramStart"/>
      <w:r w:rsidR="00F566FE" w:rsidRPr="00654463">
        <w:t>Договора) Заказчик вправе требовать от Подрядчика уплаты штрафа в размере 0,5 (нол</w:t>
      </w:r>
      <w:r w:rsidR="00546E72" w:rsidRPr="00654463">
        <w:t>я</w:t>
      </w:r>
      <w:r w:rsidR="00F566FE" w:rsidRPr="00654463">
        <w:t xml:space="preserve"> целых пят</w:t>
      </w:r>
      <w:r w:rsidR="00546E72" w:rsidRPr="00654463">
        <w:t>и</w:t>
      </w:r>
      <w:r w:rsidR="00F566FE" w:rsidRPr="00654463">
        <w:t xml:space="preserve"> десятых) процента от Цены Работ, указанной в пункте</w:t>
      </w:r>
      <w:r w:rsidR="00C47D05" w:rsidRPr="00654463">
        <w:t xml:space="preserve"> 3.1.</w:t>
      </w:r>
      <w:proofErr w:type="gramEnd"/>
      <w:r w:rsidRPr="00654463">
        <w:t xml:space="preserve"> Договора.</w:t>
      </w:r>
    </w:p>
    <w:p w:rsidR="00B45482" w:rsidRPr="008C7FAE" w:rsidRDefault="00765E67" w:rsidP="00AF0A7D">
      <w:pPr>
        <w:pStyle w:val="RUS11"/>
        <w:keepNext/>
        <w:keepLines/>
        <w:numPr>
          <w:ilvl w:val="0"/>
          <w:numId w:val="0"/>
        </w:numPr>
        <w:suppressLineNumbers/>
        <w:suppressAutoHyphens/>
        <w:spacing w:after="0"/>
        <w:ind w:firstLine="567"/>
        <w:contextualSpacing/>
      </w:pPr>
      <w:r w:rsidRPr="008C7FAE">
        <w:t xml:space="preserve">19.5. </w:t>
      </w:r>
      <w:r w:rsidR="00F566FE" w:rsidRPr="008C7FAE">
        <w:t>В случае нарушения Заказчиком срока оплаты Работ, произошедшего по вине Заказчика, Подрядчик вправе взыскать с Заказчика неустойку в размере 0,1 (нол</w:t>
      </w:r>
      <w:r w:rsidR="00546E72" w:rsidRPr="008C7FAE">
        <w:t>я</w:t>
      </w:r>
      <w:r w:rsidR="00F566FE" w:rsidRPr="008C7FAE">
        <w:t xml:space="preserve"> целых </w:t>
      </w:r>
      <w:r w:rsidR="00546E72" w:rsidRPr="008C7FAE">
        <w:t xml:space="preserve">одной </w:t>
      </w:r>
      <w:r w:rsidR="00F566FE" w:rsidRPr="008C7FAE">
        <w:t>десят</w:t>
      </w:r>
      <w:r w:rsidR="00546E72" w:rsidRPr="008C7FAE">
        <w:t>ой</w:t>
      </w:r>
      <w:r w:rsidR="00F566FE" w:rsidRPr="008C7FAE">
        <w:t>) процента от стоимости не оплаченных в срок Работ за каждый день просрочки, но не более 10</w:t>
      </w:r>
      <w:r w:rsidR="00EB2BB9" w:rsidRPr="008C7FAE">
        <w:t>%</w:t>
      </w:r>
      <w:r w:rsidR="00F566FE" w:rsidRPr="008C7FAE">
        <w:t xml:space="preserve"> (десяти процентов</w:t>
      </w:r>
      <w:r w:rsidR="00EB2BB9" w:rsidRPr="008C7FAE">
        <w:t>)</w:t>
      </w:r>
      <w:r w:rsidR="00F566FE" w:rsidRPr="008C7FAE">
        <w:t xml:space="preserve"> от размера просроченного платежа</w:t>
      </w:r>
      <w:r w:rsidR="004977D1" w:rsidRPr="008C7FAE">
        <w:t>.</w:t>
      </w:r>
    </w:p>
    <w:p w:rsidR="00F566FE" w:rsidRDefault="00AD41C7" w:rsidP="00AF0A7D">
      <w:pPr>
        <w:pStyle w:val="RUS11"/>
        <w:keepNext/>
        <w:keepLines/>
        <w:numPr>
          <w:ilvl w:val="0"/>
          <w:numId w:val="0"/>
        </w:numPr>
        <w:suppressLineNumbers/>
        <w:suppressAutoHyphens/>
        <w:spacing w:after="0"/>
        <w:ind w:firstLine="567"/>
        <w:contextualSpacing/>
      </w:pPr>
      <w:r w:rsidRPr="00B36F2B">
        <w:t>19.6. </w:t>
      </w:r>
      <w:r w:rsidR="00F566FE" w:rsidRPr="00B36F2B">
        <w:t xml:space="preserve">Заказчик вправе требовать от Подрядчика уплаты </w:t>
      </w:r>
      <w:r w:rsidR="008D1866" w:rsidRPr="00B36F2B">
        <w:t>неустойки</w:t>
      </w:r>
      <w:r w:rsidR="00F566FE" w:rsidRPr="00B36F2B">
        <w:t>:</w:t>
      </w:r>
      <w:r w:rsidR="00B45482" w:rsidRPr="008C7FAE">
        <w:t xml:space="preserve"> </w:t>
      </w:r>
    </w:p>
    <w:p w:rsidR="0064111B" w:rsidRPr="008C7FAE" w:rsidRDefault="0064111B" w:rsidP="00AF0A7D">
      <w:pPr>
        <w:pStyle w:val="RUS10"/>
        <w:keepNext/>
        <w:keepLines/>
        <w:suppressLineNumbers/>
        <w:suppressAutoHyphens/>
        <w:spacing w:after="0"/>
        <w:ind w:left="0" w:firstLine="567"/>
        <w:contextualSpacing/>
      </w:pPr>
      <w:r w:rsidRPr="00654463">
        <w:t>за каждый выявленный и не устраненный Подрядчиком в установленный срок случай несоответствия Работ требованиям Приложения</w:t>
      </w:r>
      <w:r w:rsidR="00C47D05" w:rsidRPr="00654463">
        <w:t xml:space="preserve"> №1 (Техническое задание/</w:t>
      </w:r>
      <w:r w:rsidRPr="00654463">
        <w:t>Дефектная ведомость), Исходных данных, Обязательных технических правил – в размере</w:t>
      </w:r>
      <w:r w:rsidRPr="008C7FAE">
        <w:t xml:space="preserve"> 30 000 (тридцати тысяч) рублей;</w:t>
      </w:r>
    </w:p>
    <w:p w:rsidR="0064111B" w:rsidRPr="008C7FAE" w:rsidRDefault="0064111B" w:rsidP="00AF0A7D">
      <w:pPr>
        <w:pStyle w:val="RUS10"/>
        <w:keepNext/>
        <w:keepLines/>
        <w:suppressLineNumbers/>
        <w:suppressAutoHyphens/>
        <w:spacing w:after="0"/>
        <w:ind w:left="0" w:firstLine="567"/>
        <w:contextualSpacing/>
      </w:pPr>
      <w:r w:rsidRPr="008C7FAE">
        <w:t xml:space="preserve">за неосуществление </w:t>
      </w:r>
      <w:proofErr w:type="gramStart"/>
      <w:r w:rsidRPr="008C7FAE">
        <w:t>контроля за</w:t>
      </w:r>
      <w:proofErr w:type="gramEnd"/>
      <w:r w:rsidRPr="008C7FAE">
        <w:t xml:space="preserve"> качеством используемых Материалов, применяемых при </w:t>
      </w:r>
      <w:r w:rsidRPr="00654463">
        <w:t>выполнении Работ; за не обеспечение предоставляемых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Приложению</w:t>
      </w:r>
      <w:r w:rsidR="00C47D05" w:rsidRPr="00654463">
        <w:t xml:space="preserve"> №1</w:t>
      </w:r>
      <w:r w:rsidRPr="00654463">
        <w:t xml:space="preserve"> (</w:t>
      </w:r>
      <w:r w:rsidR="00C47D05" w:rsidRPr="00654463">
        <w:t>Техническое задание/</w:t>
      </w:r>
      <w:r w:rsidRPr="00654463">
        <w:t>Дефектная ведомость) – в размере 50 000 (пятидесяти тысяч) рублей;</w:t>
      </w:r>
    </w:p>
    <w:p w:rsidR="0064111B" w:rsidRPr="008C7FAE" w:rsidRDefault="0064111B" w:rsidP="00AF0A7D">
      <w:pPr>
        <w:pStyle w:val="RUS10"/>
        <w:keepNext/>
        <w:keepLines/>
        <w:suppressLineNumbers/>
        <w:suppressAutoHyphens/>
        <w:spacing w:after="0"/>
        <w:ind w:left="0" w:firstLine="567"/>
        <w:contextualSpacing/>
      </w:pPr>
      <w:r w:rsidRPr="008C7FAE">
        <w:t xml:space="preserve">за </w:t>
      </w:r>
      <w:r w:rsidR="00140573" w:rsidRPr="008C7FAE">
        <w:t>не составление</w:t>
      </w:r>
      <w:r w:rsidRPr="008C7FAE">
        <w:t xml:space="preserve"> актов освидетельствования Скрытых работ – в размере 50 000 (пятидесяти тысяч) рублей;</w:t>
      </w:r>
    </w:p>
    <w:p w:rsidR="0064111B" w:rsidRPr="0064111B" w:rsidRDefault="0064111B" w:rsidP="00AF0A7D">
      <w:pPr>
        <w:pStyle w:val="RUS10"/>
        <w:keepNext/>
        <w:keepLines/>
        <w:suppressLineNumbers/>
        <w:suppressAutoHyphens/>
        <w:spacing w:after="0"/>
        <w:ind w:left="0" w:firstLine="567"/>
        <w:contextualSpacing/>
      </w:pPr>
      <w:proofErr w:type="gramStart"/>
      <w:r w:rsidRPr="0064111B">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roofErr w:type="gramEnd"/>
    </w:p>
    <w:p w:rsidR="0064111B" w:rsidRPr="0064111B" w:rsidRDefault="0064111B" w:rsidP="00AF0A7D">
      <w:pPr>
        <w:pStyle w:val="RUS10"/>
        <w:keepNext/>
        <w:keepLines/>
        <w:suppressLineNumbers/>
        <w:suppressAutoHyphens/>
        <w:spacing w:after="0"/>
        <w:ind w:left="0" w:firstLine="567"/>
        <w:contextualSpacing/>
      </w:pPr>
      <w:r w:rsidRPr="0064111B">
        <w:t>за нарушение условия об освобождении Объекта от принадлежащего Подрядчику имущества – в размере 70 000 (семидесяти тысяч) рублей;</w:t>
      </w:r>
    </w:p>
    <w:p w:rsidR="0064111B" w:rsidRPr="0064111B" w:rsidRDefault="0064111B" w:rsidP="00AF0A7D">
      <w:pPr>
        <w:pStyle w:val="RUS10"/>
        <w:keepNext/>
        <w:keepLines/>
        <w:suppressLineNumbers/>
        <w:suppressAutoHyphens/>
        <w:spacing w:after="0"/>
        <w:ind w:left="0" w:firstLine="567"/>
        <w:contextualSpacing/>
      </w:pPr>
      <w:r w:rsidRPr="0064111B">
        <w:t>за непредставление информации о Субподрядных организациях, предоставление которой предусмотрено Договором – в размере 50 000 (пятидесяти тысяч) рублей;</w:t>
      </w:r>
    </w:p>
    <w:p w:rsidR="0064111B" w:rsidRPr="0064111B" w:rsidRDefault="0064111B" w:rsidP="00AF0A7D">
      <w:pPr>
        <w:pStyle w:val="RUS10"/>
        <w:keepNext/>
        <w:keepLines/>
        <w:suppressLineNumbers/>
        <w:suppressAutoHyphens/>
        <w:spacing w:after="0"/>
        <w:ind w:left="0" w:firstLine="567"/>
        <w:contextualSpacing/>
      </w:pPr>
      <w:r w:rsidRPr="0064111B">
        <w:lastRenderedPageBreak/>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rsidR="0064111B" w:rsidRPr="0064111B" w:rsidRDefault="0064111B" w:rsidP="00AF0A7D">
      <w:pPr>
        <w:pStyle w:val="RUS10"/>
        <w:keepNext/>
        <w:keepLines/>
        <w:suppressLineNumbers/>
        <w:suppressAutoHyphens/>
        <w:spacing w:after="0"/>
        <w:ind w:left="0" w:firstLine="567"/>
        <w:contextualSpacing/>
      </w:pPr>
      <w:r w:rsidRPr="0064111B">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64111B" w:rsidRPr="0064111B" w:rsidRDefault="0064111B" w:rsidP="00AF0A7D">
      <w:pPr>
        <w:pStyle w:val="RUS10"/>
        <w:keepNext/>
        <w:keepLines/>
        <w:suppressLineNumbers/>
        <w:suppressAutoHyphens/>
        <w:spacing w:after="0"/>
        <w:ind w:left="0" w:firstLine="567"/>
        <w:contextualSpacing/>
      </w:pPr>
      <w:r w:rsidRPr="0064111B">
        <w:t>в случае замены Материалов без предварительного согласования с Заказчиком – в размере 50 000 (пятидесяти тысяч) рублей;</w:t>
      </w:r>
    </w:p>
    <w:p w:rsidR="0064111B" w:rsidRPr="008C7FAE" w:rsidRDefault="0064111B" w:rsidP="00AF0A7D">
      <w:pPr>
        <w:pStyle w:val="RUS10"/>
        <w:keepNext/>
        <w:keepLines/>
        <w:suppressLineNumbers/>
        <w:suppressAutoHyphens/>
        <w:spacing w:after="0"/>
        <w:ind w:left="0" w:firstLine="567"/>
        <w:contextualSpacing/>
      </w:pPr>
      <w:r w:rsidRPr="008C7FAE">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64111B" w:rsidRPr="004C3D41" w:rsidRDefault="0064111B" w:rsidP="00AF0A7D">
      <w:pPr>
        <w:pStyle w:val="RUS10"/>
        <w:keepNext/>
        <w:keepLines/>
        <w:suppressLineNumbers/>
        <w:suppressAutoHyphens/>
        <w:spacing w:after="0"/>
        <w:ind w:left="0" w:firstLine="567"/>
        <w:contextualSpacing/>
      </w:pPr>
      <w:r w:rsidRPr="008C7FAE">
        <w:t xml:space="preserve">в случае уступки Подрядчиком права требования без </w:t>
      </w:r>
      <w:r w:rsidRPr="004C3D41">
        <w:t>предварительного согласия Заказчика – в размере 50 000 (пятидесяти тысяч) рублей;</w:t>
      </w:r>
    </w:p>
    <w:p w:rsidR="0064111B" w:rsidRDefault="005F2B2E" w:rsidP="00AF0A7D">
      <w:pPr>
        <w:pStyle w:val="RUS11"/>
        <w:keepNext/>
        <w:keepLines/>
        <w:numPr>
          <w:ilvl w:val="0"/>
          <w:numId w:val="0"/>
        </w:numPr>
        <w:suppressLineNumbers/>
        <w:suppressAutoHyphens/>
        <w:spacing w:after="0"/>
        <w:ind w:firstLine="567"/>
        <w:contextualSpacing/>
      </w:pPr>
      <w:r>
        <w:t>(12</w:t>
      </w:r>
      <w:r w:rsidR="0064111B" w:rsidRPr="004C3D41">
        <w:t xml:space="preserve">) 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1%(одного процента) от стоимости дефектных Работ и конструкций за каждый день просрочки до фактического </w:t>
      </w:r>
      <w:r w:rsidR="00904E0A">
        <w:t>устранения замечаний (дефектов).</w:t>
      </w:r>
    </w:p>
    <w:p w:rsidR="002A33CD" w:rsidRPr="00654463" w:rsidRDefault="00563434" w:rsidP="00AF0A7D">
      <w:pPr>
        <w:pStyle w:val="RUS10"/>
        <w:keepNext/>
        <w:keepLines/>
        <w:numPr>
          <w:ilvl w:val="0"/>
          <w:numId w:val="0"/>
        </w:numPr>
        <w:suppressLineNumbers/>
        <w:suppressAutoHyphens/>
        <w:spacing w:after="0"/>
        <w:ind w:firstLine="567"/>
        <w:contextualSpacing/>
        <w:rPr>
          <w:iCs/>
        </w:rPr>
      </w:pPr>
      <w:r w:rsidRPr="00654463">
        <w:t>19.7. </w:t>
      </w:r>
      <w:r w:rsidR="002A33CD" w:rsidRPr="00654463">
        <w:t xml:space="preserve">За каждый случай нарушения срока направления (а равно не направления) Подрядчиком уведомления о наступившем событии из числа </w:t>
      </w:r>
      <w:proofErr w:type="gramStart"/>
      <w:r w:rsidR="002A33CD" w:rsidRPr="00654463">
        <w:t>указанных</w:t>
      </w:r>
      <w:proofErr w:type="gramEnd"/>
      <w:r w:rsidR="002A33CD" w:rsidRPr="00654463">
        <w:t xml:space="preserve"> в п</w:t>
      </w:r>
      <w:r w:rsidR="00F701C5" w:rsidRPr="00654463">
        <w:t>ункте</w:t>
      </w:r>
      <w:r w:rsidR="00786A8A" w:rsidRPr="00654463">
        <w:t xml:space="preserve"> </w:t>
      </w:r>
      <w:r w:rsidR="001B3891" w:rsidRPr="00654463">
        <w:t>23.8.</w:t>
      </w:r>
      <w:r w:rsidR="00786A8A" w:rsidRPr="00654463">
        <w:t xml:space="preserve"> </w:t>
      </w:r>
      <w:proofErr w:type="gramStart"/>
      <w:r w:rsidR="002A33CD" w:rsidRPr="00654463">
        <w:t>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w:t>
      </w:r>
      <w:proofErr w:type="gramEnd"/>
      <w:r w:rsidR="002A33CD" w:rsidRPr="00654463">
        <w:t xml:space="preserve"> п</w:t>
      </w:r>
      <w:r w:rsidR="00F701C5" w:rsidRPr="00654463">
        <w:t>ункту</w:t>
      </w:r>
      <w:r w:rsidR="00786A8A" w:rsidRPr="00654463">
        <w:t xml:space="preserve"> </w:t>
      </w:r>
      <w:r w:rsidR="001B3891" w:rsidRPr="00654463">
        <w:t>23.8</w:t>
      </w:r>
      <w:r w:rsidR="002A33CD" w:rsidRPr="00654463">
        <w:t>.</w:t>
      </w:r>
    </w:p>
    <w:p w:rsidR="00F566FE" w:rsidRPr="008C7FAE" w:rsidRDefault="00563434" w:rsidP="00AF0A7D">
      <w:pPr>
        <w:pStyle w:val="RUS11"/>
        <w:keepNext/>
        <w:keepLines/>
        <w:numPr>
          <w:ilvl w:val="0"/>
          <w:numId w:val="0"/>
        </w:numPr>
        <w:suppressLineNumbers/>
        <w:suppressAutoHyphens/>
        <w:spacing w:after="0"/>
        <w:ind w:firstLine="567"/>
        <w:contextualSpacing/>
      </w:pPr>
      <w:r w:rsidRPr="00654463">
        <w:t>19.8. </w:t>
      </w:r>
      <w:r w:rsidR="00F566FE" w:rsidRPr="00654463">
        <w:t>Ответственность за вред, причинённый жизни и здоровью, имуществу</w:t>
      </w:r>
      <w:r w:rsidR="00F566FE" w:rsidRPr="008C7FAE">
        <w:t xml:space="preserve"> третьих лиц в результате выполнения Работ (в процессе выполнения работ) по Договору, в полном объёме несёт Подрядчик.</w:t>
      </w:r>
    </w:p>
    <w:p w:rsidR="00F566FE" w:rsidRPr="008C7FAE" w:rsidRDefault="00D556DB" w:rsidP="00AF0A7D">
      <w:pPr>
        <w:pStyle w:val="RUS11"/>
        <w:keepNext/>
        <w:keepLines/>
        <w:numPr>
          <w:ilvl w:val="0"/>
          <w:numId w:val="0"/>
        </w:numPr>
        <w:suppressLineNumbers/>
        <w:suppressAutoHyphens/>
        <w:spacing w:after="0"/>
        <w:ind w:firstLine="567"/>
        <w:contextualSpacing/>
      </w:pPr>
      <w:r w:rsidRPr="008C7FAE">
        <w:t>19.9. </w:t>
      </w:r>
      <w:r w:rsidR="00F566FE" w:rsidRPr="008C7FAE">
        <w:t xml:space="preserve">Подрядчик обязан возместить Заказчику убытки, возникшие при эксплуатации </w:t>
      </w:r>
      <w:r w:rsidR="008352E0" w:rsidRPr="008C7FAE">
        <w:t xml:space="preserve">оборудования </w:t>
      </w:r>
      <w:r w:rsidR="00F566FE" w:rsidRPr="008C7FAE">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8C7FAE">
        <w:t xml:space="preserve">оборудования </w:t>
      </w:r>
      <w:r w:rsidR="00F566FE" w:rsidRPr="008C7FAE">
        <w:t xml:space="preserve">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3D21EE" w:rsidRPr="008C7FAE">
        <w:t xml:space="preserve">Работ </w:t>
      </w:r>
      <w:r w:rsidR="00F566FE" w:rsidRPr="008C7FAE">
        <w:t xml:space="preserve">в соответствии с </w:t>
      </w:r>
      <w:r w:rsidR="00667501" w:rsidRPr="008C7FAE">
        <w:t>Обязательными техническими правилами</w:t>
      </w:r>
      <w:r w:rsidR="00F566FE" w:rsidRPr="008C7FAE">
        <w:t>.</w:t>
      </w:r>
    </w:p>
    <w:p w:rsidR="00557C79" w:rsidRPr="00654463" w:rsidRDefault="00D556DB" w:rsidP="00AF0A7D">
      <w:pPr>
        <w:pStyle w:val="RUS11"/>
        <w:keepNext/>
        <w:keepLines/>
        <w:numPr>
          <w:ilvl w:val="0"/>
          <w:numId w:val="0"/>
        </w:numPr>
        <w:suppressLineNumbers/>
        <w:suppressAutoHyphens/>
        <w:spacing w:after="0"/>
        <w:ind w:firstLine="567"/>
        <w:contextualSpacing/>
      </w:pPr>
      <w:r w:rsidRPr="008C7FAE">
        <w:t>19.10. </w:t>
      </w:r>
      <w:r w:rsidR="00557C79" w:rsidRPr="008C7FAE">
        <w:t xml:space="preserve">За несоблюдение </w:t>
      </w:r>
      <w:r w:rsidR="00557C79" w:rsidRPr="00654463">
        <w:t xml:space="preserve">положений </w:t>
      </w:r>
      <w:r w:rsidR="00654463" w:rsidRPr="00654463">
        <w:t xml:space="preserve">Требований </w:t>
      </w:r>
      <w:r w:rsidR="00557C79" w:rsidRPr="00654463">
        <w:t xml:space="preserve">Приложение </w:t>
      </w:r>
      <w:r w:rsidR="009E1415" w:rsidRPr="00654463">
        <w:t>№4</w:t>
      </w:r>
      <w:r w:rsidR="004C3D41" w:rsidRPr="00654463">
        <w:t xml:space="preserve"> </w:t>
      </w:r>
      <w:r w:rsidR="00654463" w:rsidRPr="00654463">
        <w:t>(</w:t>
      </w:r>
      <w:r w:rsidR="004C3D41" w:rsidRPr="00654463">
        <w:t>Перечень требований к Подрядчику по охране труда промышленной, экологической, пожарной и иной безопасности и ответственности</w:t>
      </w:r>
      <w:r w:rsidR="00C47D05" w:rsidRPr="00654463">
        <w:t xml:space="preserve"> за их нарушение</w:t>
      </w:r>
      <w:r w:rsidR="00557C79" w:rsidRPr="00654463">
        <w:t xml:space="preserve">), Подрядчик несет ответственность, предусмотренную Приложением </w:t>
      </w:r>
      <w:r w:rsidR="00903A76" w:rsidRPr="00654463">
        <w:t>№5</w:t>
      </w:r>
      <w:r w:rsidR="00557C79" w:rsidRPr="00654463">
        <w:t xml:space="preserve"> </w:t>
      </w:r>
      <w:r w:rsidR="00654463" w:rsidRPr="00654463">
        <w:t xml:space="preserve">(Соглашение о соблюдении Подрядчиком требований в области охраны труда, охраны окружающей среды, промышленной и пожарной безопасности) </w:t>
      </w:r>
      <w:r w:rsidR="00557C79" w:rsidRPr="00654463">
        <w:t>к Договору.</w:t>
      </w:r>
    </w:p>
    <w:p w:rsidR="008D1866" w:rsidRPr="008C7FAE" w:rsidRDefault="00132F4A" w:rsidP="00AF0A7D">
      <w:pPr>
        <w:pStyle w:val="RUS11"/>
        <w:keepNext/>
        <w:keepLines/>
        <w:numPr>
          <w:ilvl w:val="0"/>
          <w:numId w:val="0"/>
        </w:numPr>
        <w:suppressLineNumbers/>
        <w:suppressAutoHyphens/>
        <w:spacing w:after="0"/>
        <w:ind w:firstLine="567"/>
        <w:contextualSpacing/>
      </w:pPr>
      <w:r w:rsidRPr="00654463">
        <w:t>19.11. </w:t>
      </w:r>
      <w:r w:rsidR="008D1866" w:rsidRPr="00654463">
        <w:t>В случае привлечения к выполнению работ по договору</w:t>
      </w:r>
      <w:r w:rsidR="008D1866" w:rsidRPr="008C7FAE">
        <w:t xml:space="preserve"> Субподрядных организаций, Подрядчик в полном объеме несет ответственность за надлежащее выполнение </w:t>
      </w:r>
      <w:r w:rsidR="005C0D5F" w:rsidRPr="008C7FAE">
        <w:t xml:space="preserve">Работ </w:t>
      </w:r>
      <w:r w:rsidR="00FF33D7" w:rsidRPr="008C7FAE">
        <w:t>Субподрядны</w:t>
      </w:r>
      <w:r w:rsidR="005C0D5F" w:rsidRPr="008C7FAE">
        <w:t>ми организациями</w:t>
      </w:r>
      <w:r w:rsidR="00FF33D7" w:rsidRPr="008C7FAE">
        <w:t>.</w:t>
      </w:r>
    </w:p>
    <w:p w:rsidR="00F566FE" w:rsidRPr="008C7FAE" w:rsidRDefault="00132F4A" w:rsidP="00AF0A7D">
      <w:pPr>
        <w:pStyle w:val="RUS11"/>
        <w:keepNext/>
        <w:keepLines/>
        <w:numPr>
          <w:ilvl w:val="0"/>
          <w:numId w:val="0"/>
        </w:numPr>
        <w:suppressLineNumbers/>
        <w:suppressAutoHyphens/>
        <w:spacing w:after="0"/>
        <w:ind w:firstLine="567"/>
        <w:contextualSpacing/>
      </w:pPr>
      <w:r w:rsidRPr="008C7FAE">
        <w:t>19.12. </w:t>
      </w:r>
      <w:r w:rsidR="00F566FE" w:rsidRPr="00654463">
        <w:t xml:space="preserve">В случае неисполнения Подрядчиком обязанностей, </w:t>
      </w:r>
      <w:r w:rsidR="00FF33D7" w:rsidRPr="00654463">
        <w:t xml:space="preserve">установленных </w:t>
      </w:r>
      <w:r w:rsidR="00F566FE" w:rsidRPr="00654463">
        <w:t xml:space="preserve">в </w:t>
      </w:r>
      <w:r w:rsidR="0052662B" w:rsidRPr="00654463">
        <w:t>пунктах</w:t>
      </w:r>
      <w:r w:rsidR="00FF33D7" w:rsidRPr="00654463">
        <w:t xml:space="preserve"> </w:t>
      </w:r>
      <w:r w:rsidR="001B3891" w:rsidRPr="00654463">
        <w:t>17.1.-17.3.</w:t>
      </w:r>
      <w:r w:rsidR="00B0728C" w:rsidRPr="00654463">
        <w:t xml:space="preserve"> </w:t>
      </w:r>
      <w:r w:rsidR="00F566FE" w:rsidRPr="00654463">
        <w:t xml:space="preserve">(в </w:t>
      </w:r>
      <w:r w:rsidR="00F566FE" w:rsidRPr="00654463">
        <w:rPr>
          <w:bCs/>
          <w:iCs/>
        </w:rPr>
        <w:t>том числе</w:t>
      </w:r>
      <w:r w:rsidR="00D31B71" w:rsidRPr="00654463">
        <w:rPr>
          <w:bCs/>
          <w:iCs/>
        </w:rPr>
        <w:t>,</w:t>
      </w:r>
      <w:r w:rsidR="00F566FE" w:rsidRPr="00654463">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w:t>
      </w:r>
      <w:proofErr w:type="gramStart"/>
      <w:r w:rsidR="00F566FE" w:rsidRPr="00654463">
        <w:t>последний</w:t>
      </w:r>
      <w:proofErr w:type="gramEnd"/>
      <w:r w:rsidR="00F566FE" w:rsidRPr="00654463">
        <w:t xml:space="preserve"> вправе поручить выполнение данных обязательств третьему лицу с отнесением на Подрядчика всех соответствующих расходов.</w:t>
      </w:r>
    </w:p>
    <w:p w:rsidR="00F566FE" w:rsidRPr="008C7FAE" w:rsidRDefault="00132F4A" w:rsidP="00AF0A7D">
      <w:pPr>
        <w:pStyle w:val="RUS11"/>
        <w:keepNext/>
        <w:keepLines/>
        <w:numPr>
          <w:ilvl w:val="0"/>
          <w:numId w:val="0"/>
        </w:numPr>
        <w:suppressLineNumbers/>
        <w:suppressAutoHyphens/>
        <w:spacing w:after="0"/>
        <w:ind w:firstLine="567"/>
        <w:contextualSpacing/>
      </w:pPr>
      <w:r w:rsidRPr="008C7FAE">
        <w:t>19.13. </w:t>
      </w:r>
      <w:proofErr w:type="gramStart"/>
      <w:r w:rsidR="00F566FE" w:rsidRPr="008C7FAE">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w:t>
      </w:r>
      <w:proofErr w:type="gramEnd"/>
      <w:r w:rsidR="00F566FE" w:rsidRPr="008C7FAE">
        <w:t xml:space="preserve">, перечислить на </w:t>
      </w:r>
      <w:proofErr w:type="gramStart"/>
      <w:r w:rsidR="00F566FE" w:rsidRPr="008C7FAE">
        <w:t>расчетный</w:t>
      </w:r>
      <w:proofErr w:type="gramEnd"/>
      <w:r w:rsidR="00F566FE" w:rsidRPr="008C7FAE">
        <w:t xml:space="preserve"> счет Заказчика соответствующую сумму штрафа, а также компенсировать убытки в виде реального ущерба и </w:t>
      </w:r>
      <w:r w:rsidR="00CB0C0C" w:rsidRPr="008C7FAE">
        <w:t>упущенной</w:t>
      </w:r>
      <w:r w:rsidR="00F566FE" w:rsidRPr="008C7FAE">
        <w:t xml:space="preserve"> выгод</w:t>
      </w:r>
      <w:r w:rsidR="00CB0C0C" w:rsidRPr="008C7FAE">
        <w:t>ы</w:t>
      </w:r>
      <w:r w:rsidR="00F566FE" w:rsidRPr="008C7FAE">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8C7FAE">
        <w:t>[</w:t>
      </w:r>
      <w:r w:rsidR="00F566FE" w:rsidRPr="008C7FAE">
        <w:t>зачетную</w:t>
      </w:r>
      <w:r w:rsidR="00C06FA0" w:rsidRPr="008C7FAE">
        <w:t>]</w:t>
      </w:r>
      <w:r w:rsidR="00F566FE" w:rsidRPr="008C7FAE">
        <w:t xml:space="preserve"> неустойку в размере 20% (двадцати процентов) от суммы штрафа.</w:t>
      </w:r>
    </w:p>
    <w:p w:rsidR="00F566FE" w:rsidRPr="008C7FAE" w:rsidRDefault="00132F4A" w:rsidP="00AF0A7D">
      <w:pPr>
        <w:pStyle w:val="RUS11"/>
        <w:keepNext/>
        <w:keepLines/>
        <w:numPr>
          <w:ilvl w:val="0"/>
          <w:numId w:val="0"/>
        </w:numPr>
        <w:suppressLineNumbers/>
        <w:suppressAutoHyphens/>
        <w:spacing w:after="0"/>
        <w:ind w:firstLine="567"/>
        <w:contextualSpacing/>
      </w:pPr>
      <w:r w:rsidRPr="008C7FAE">
        <w:lastRenderedPageBreak/>
        <w:t>19.14. </w:t>
      </w:r>
      <w:r w:rsidR="00F566FE" w:rsidRPr="008C7FAE">
        <w:t>В случае появления</w:t>
      </w:r>
      <w:r w:rsidR="00A8291E" w:rsidRPr="008C7FAE">
        <w:t xml:space="preserve"> </w:t>
      </w:r>
      <w:r w:rsidR="00F566FE" w:rsidRPr="008C7FAE">
        <w:t xml:space="preserve">у Заказчика имущественных </w:t>
      </w:r>
      <w:r w:rsidR="00F566FE" w:rsidRPr="008C7FAE">
        <w:rPr>
          <w:bCs/>
        </w:rPr>
        <w:t>потерь</w:t>
      </w:r>
      <w:r w:rsidR="00F566FE" w:rsidRPr="008C7FAE">
        <w:rPr>
          <w:b/>
          <w:bCs/>
        </w:rPr>
        <w:t xml:space="preserve"> </w:t>
      </w:r>
      <w:r w:rsidR="00F566FE" w:rsidRPr="008C7FAE">
        <w:t xml:space="preserve">по итогам налогового контроля в виде </w:t>
      </w:r>
      <w:proofErr w:type="spellStart"/>
      <w:r w:rsidR="00F566FE" w:rsidRPr="008C7FAE">
        <w:t>доначисленных</w:t>
      </w:r>
      <w:proofErr w:type="spellEnd"/>
      <w:r w:rsidR="00F566FE" w:rsidRPr="008C7FAE">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w:t>
      </w:r>
      <w:proofErr w:type="gramStart"/>
      <w:r w:rsidR="00F566FE" w:rsidRPr="008C7FAE">
        <w:t xml:space="preserve">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00F566FE" w:rsidRPr="008C7FAE">
        <w:t>доначисленных</w:t>
      </w:r>
      <w:proofErr w:type="spellEnd"/>
      <w:r w:rsidR="00F566FE" w:rsidRPr="008C7FAE">
        <w:t xml:space="preserve"> налогов, пени, штрафов, в том числе, суммы отказа в налоговых вычетах НДС.</w:t>
      </w:r>
      <w:proofErr w:type="gramEnd"/>
    </w:p>
    <w:p w:rsidR="00F566FE" w:rsidRPr="008C7FAE" w:rsidRDefault="00F566FE" w:rsidP="00AF0A7D">
      <w:pPr>
        <w:pStyle w:val="RUS11"/>
        <w:keepNext/>
        <w:keepLines/>
        <w:numPr>
          <w:ilvl w:val="0"/>
          <w:numId w:val="0"/>
        </w:numPr>
        <w:suppressLineNumbers/>
        <w:suppressAutoHyphens/>
        <w:spacing w:after="0"/>
        <w:ind w:firstLine="567"/>
        <w:contextualSpacing/>
      </w:pPr>
      <w:r w:rsidRPr="008C7FAE">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C7FAE">
        <w:t>требования</w:t>
      </w:r>
      <w:r w:rsidRPr="008C7FAE">
        <w:t xml:space="preserve"> Заказчика (</w:t>
      </w:r>
      <w:r w:rsidR="00850799" w:rsidRPr="008C7FAE">
        <w:t>требование</w:t>
      </w:r>
      <w:r w:rsidRPr="008C7FAE">
        <w:t xml:space="preserve"> выставляется по факту получения Заказчиком соответствующей информации от налоговых органов).</w:t>
      </w:r>
    </w:p>
    <w:p w:rsidR="00F566FE" w:rsidRPr="008C7FAE" w:rsidRDefault="00F566FE" w:rsidP="00AF0A7D">
      <w:pPr>
        <w:pStyle w:val="RUS11"/>
        <w:keepNext/>
        <w:keepLines/>
        <w:numPr>
          <w:ilvl w:val="0"/>
          <w:numId w:val="0"/>
        </w:numPr>
        <w:suppressLineNumbers/>
        <w:suppressAutoHyphens/>
        <w:spacing w:after="0"/>
        <w:ind w:firstLine="567"/>
        <w:contextualSpacing/>
      </w:pPr>
      <w:r w:rsidRPr="00654463">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654463">
        <w:t>в соответствии с п</w:t>
      </w:r>
      <w:r w:rsidR="00BC4D2B" w:rsidRPr="00654463">
        <w:t>унктами</w:t>
      </w:r>
      <w:r w:rsidR="00CB3A29" w:rsidRPr="00654463">
        <w:t xml:space="preserve"> </w:t>
      </w:r>
      <w:r w:rsidR="001B3891" w:rsidRPr="00654463">
        <w:t>21.10</w:t>
      </w:r>
      <w:r w:rsidRPr="00654463">
        <w:t>.</w:t>
      </w:r>
    </w:p>
    <w:p w:rsidR="00551854" w:rsidRPr="008C7FAE" w:rsidRDefault="00132F4A" w:rsidP="00AF0A7D">
      <w:pPr>
        <w:pStyle w:val="RUS11"/>
        <w:keepNext/>
        <w:keepLines/>
        <w:numPr>
          <w:ilvl w:val="0"/>
          <w:numId w:val="0"/>
        </w:numPr>
        <w:suppressLineNumbers/>
        <w:suppressAutoHyphens/>
        <w:spacing w:after="0"/>
        <w:ind w:firstLine="567"/>
        <w:contextualSpacing/>
      </w:pPr>
      <w:r w:rsidRPr="008C7FAE">
        <w:t>19.1</w:t>
      </w:r>
      <w:r w:rsidR="00EB0EA1" w:rsidRPr="008C7FAE">
        <w:t>5</w:t>
      </w:r>
      <w:r w:rsidRPr="008C7FAE">
        <w:t>. </w:t>
      </w:r>
      <w:proofErr w:type="gramStart"/>
      <w:r w:rsidR="00F651F5" w:rsidRPr="008C7FAE">
        <w:t xml:space="preserve">Подрядчик возмещает </w:t>
      </w:r>
      <w:r w:rsidR="00551854" w:rsidRPr="008C7FAE">
        <w:t>Заказчику убытки</w:t>
      </w:r>
      <w:r w:rsidR="007114F0" w:rsidRPr="008C7FAE">
        <w:t>,</w:t>
      </w:r>
      <w:r w:rsidR="00551854" w:rsidRPr="008C7FAE">
        <w:t xml:space="preserve"> </w:t>
      </w:r>
      <w:r w:rsidR="0059375F" w:rsidRPr="008C7FAE">
        <w:t>возникшие</w:t>
      </w:r>
      <w:r w:rsidR="007114F0" w:rsidRPr="008C7FAE">
        <w:t xml:space="preserve"> в связи с допущенными</w:t>
      </w:r>
      <w:r w:rsidR="00551854" w:rsidRPr="008C7FAE">
        <w:t xml:space="preserve"> при выполнении Работ нарушения</w:t>
      </w:r>
      <w:r w:rsidR="007114F0" w:rsidRPr="008C7FAE">
        <w:t>ми</w:t>
      </w:r>
      <w:r w:rsidR="008B4A3D" w:rsidRPr="008C7FAE">
        <w:t xml:space="preserve"> законодательства, в том числе,</w:t>
      </w:r>
      <w:r w:rsidR="00551854" w:rsidRPr="008C7FAE">
        <w:t xml:space="preserve"> природоохранного, земельного законодательства, </w:t>
      </w:r>
      <w:r w:rsidR="007114F0" w:rsidRPr="008C7FAE">
        <w:t xml:space="preserve">законодательства </w:t>
      </w:r>
      <w:r w:rsidR="00551854" w:rsidRPr="008C7FAE">
        <w:t>в области пожарной безопасности, охраны труда, включая оплату штрафов, пеней, а также возмещение причиненного в связи с этим вреда.</w:t>
      </w:r>
      <w:proofErr w:type="gramEnd"/>
    </w:p>
    <w:p w:rsidR="00551854" w:rsidRPr="008C7FAE" w:rsidRDefault="00EB0EA1" w:rsidP="00AF0A7D">
      <w:pPr>
        <w:pStyle w:val="RUS11"/>
        <w:keepNext/>
        <w:keepLines/>
        <w:numPr>
          <w:ilvl w:val="0"/>
          <w:numId w:val="0"/>
        </w:numPr>
        <w:suppressLineNumbers/>
        <w:suppressAutoHyphens/>
        <w:spacing w:after="0"/>
        <w:ind w:firstLine="567"/>
        <w:contextualSpacing/>
      </w:pPr>
      <w:r w:rsidRPr="008C7FAE">
        <w:t>19.16. </w:t>
      </w:r>
      <w:r w:rsidR="00F651F5" w:rsidRPr="008C7FAE">
        <w:t xml:space="preserve">Подрядчик возмещает </w:t>
      </w:r>
      <w:r w:rsidR="00551854" w:rsidRPr="008C7FAE">
        <w:t xml:space="preserve">Заказчику </w:t>
      </w:r>
      <w:r w:rsidR="007114F0" w:rsidRPr="008C7FAE">
        <w:t xml:space="preserve">убытки, </w:t>
      </w:r>
      <w:r w:rsidR="0059375F" w:rsidRPr="008C7FAE">
        <w:t xml:space="preserve">возникшие </w:t>
      </w:r>
      <w:r w:rsidR="007114F0" w:rsidRPr="008C7FAE">
        <w:t>в связи с</w:t>
      </w:r>
      <w:r w:rsidR="00551854" w:rsidRPr="008C7FAE">
        <w:t xml:space="preserve"> пожар</w:t>
      </w:r>
      <w:r w:rsidR="007114F0" w:rsidRPr="008C7FAE">
        <w:t>ами</w:t>
      </w:r>
      <w:r w:rsidR="00551854" w:rsidRPr="008C7FAE">
        <w:t>, авари</w:t>
      </w:r>
      <w:r w:rsidR="0059375F" w:rsidRPr="008C7FAE">
        <w:t>ям</w:t>
      </w:r>
      <w:r w:rsidR="00551854" w:rsidRPr="008C7FAE">
        <w:t>и, инцидент</w:t>
      </w:r>
      <w:r w:rsidR="0059375F" w:rsidRPr="008C7FAE">
        <w:t>ами</w:t>
      </w:r>
      <w:r w:rsidR="00551854" w:rsidRPr="008C7FAE">
        <w:t xml:space="preserve"> и</w:t>
      </w:r>
      <w:r w:rsidR="0059375F" w:rsidRPr="008C7FAE">
        <w:t>/или</w:t>
      </w:r>
      <w:r w:rsidR="00551854" w:rsidRPr="008C7FAE">
        <w:t xml:space="preserve"> несчастны</w:t>
      </w:r>
      <w:r w:rsidR="0059375F" w:rsidRPr="008C7FAE">
        <w:t>ми</w:t>
      </w:r>
      <w:r w:rsidR="00551854" w:rsidRPr="008C7FAE">
        <w:t xml:space="preserve"> случа</w:t>
      </w:r>
      <w:r w:rsidR="0059375F" w:rsidRPr="008C7FAE">
        <w:t>ями</w:t>
      </w:r>
      <w:r w:rsidR="00551854" w:rsidRPr="008C7FAE">
        <w:t xml:space="preserve"> с работниками Заказчика, произошедши</w:t>
      </w:r>
      <w:r w:rsidR="0059375F" w:rsidRPr="008C7FAE">
        <w:t>ми</w:t>
      </w:r>
      <w:r w:rsidR="00551854" w:rsidRPr="008C7FAE">
        <w:t xml:space="preserve"> в процессе выполнения Работ. </w:t>
      </w:r>
      <w:r w:rsidR="0059375F" w:rsidRPr="008C7FAE">
        <w:t xml:space="preserve">Указанные убытки возмещаются при наличии вины Подрядчика, отсутствие которой </w:t>
      </w:r>
      <w:r w:rsidR="00551854" w:rsidRPr="008C7FAE">
        <w:t>подлежит доказыванию Подрядчиком.</w:t>
      </w:r>
    </w:p>
    <w:p w:rsidR="00BA6E8D" w:rsidRPr="008C7FAE" w:rsidRDefault="00EB0EA1" w:rsidP="00AF0A7D">
      <w:pPr>
        <w:pStyle w:val="RUS11"/>
        <w:keepNext/>
        <w:keepLines/>
        <w:numPr>
          <w:ilvl w:val="0"/>
          <w:numId w:val="0"/>
        </w:numPr>
        <w:suppressLineNumbers/>
        <w:suppressAutoHyphens/>
        <w:spacing w:after="0"/>
        <w:ind w:firstLine="567"/>
        <w:contextualSpacing/>
      </w:pPr>
      <w:r w:rsidRPr="008C7FAE">
        <w:t>19.17. </w:t>
      </w:r>
      <w:r w:rsidR="004B15D8" w:rsidRPr="008C7FAE">
        <w:t xml:space="preserve"> </w:t>
      </w:r>
      <w:r w:rsidR="00F651F5" w:rsidRPr="008C7FAE">
        <w:t xml:space="preserve">Подрядчик несет </w:t>
      </w:r>
      <w:r w:rsidR="00BA6E8D" w:rsidRPr="008C7FAE">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C7FAE">
        <w:t xml:space="preserve">указанной </w:t>
      </w:r>
      <w:r w:rsidR="00BA6E8D" w:rsidRPr="008C7FAE">
        <w:t>части, допущенное Подрядчиком, Подрядчик обязан возместить Заказчику все понесенные в связи с этим расходы.</w:t>
      </w:r>
    </w:p>
    <w:p w:rsidR="00AD0594" w:rsidRPr="008C7FAE" w:rsidRDefault="00EB0EA1" w:rsidP="00AF0A7D">
      <w:pPr>
        <w:pStyle w:val="RUS11"/>
        <w:keepNext/>
        <w:keepLines/>
        <w:numPr>
          <w:ilvl w:val="0"/>
          <w:numId w:val="0"/>
        </w:numPr>
        <w:suppressLineNumbers/>
        <w:suppressAutoHyphens/>
        <w:spacing w:after="0"/>
        <w:ind w:firstLine="567"/>
        <w:contextualSpacing/>
      </w:pPr>
      <w:r w:rsidRPr="008C7FAE">
        <w:t>19.18. </w:t>
      </w:r>
      <w:r w:rsidR="00AD0594" w:rsidRPr="008C7FAE">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8C7FAE">
        <w:t>под</w:t>
      </w:r>
      <w:r w:rsidR="00AD0594" w:rsidRPr="008C7FAE">
        <w:t>разделах Договора) несет перед Заказчиком следующую ответственность</w:t>
      </w:r>
      <w:r w:rsidR="000707B9" w:rsidRPr="008C7FAE">
        <w:t xml:space="preserve"> </w:t>
      </w:r>
      <w:r w:rsidR="000707B9" w:rsidRPr="00472B24">
        <w:t>на основании п</w:t>
      </w:r>
      <w:r w:rsidR="001F540A" w:rsidRPr="00472B24">
        <w:t>одраздела</w:t>
      </w:r>
      <w:r w:rsidR="000707B9" w:rsidRPr="00472B24">
        <w:t xml:space="preserve"> </w:t>
      </w:r>
      <w:r w:rsidR="00EB0287" w:rsidRPr="00472B24">
        <w:t>19</w:t>
      </w:r>
      <w:r w:rsidR="00472B24" w:rsidRPr="00472B24">
        <w:t xml:space="preserve"> (Ответственность сторон)</w:t>
      </w:r>
      <w:r w:rsidR="00472B24">
        <w:t xml:space="preserve"> </w:t>
      </w:r>
      <w:r w:rsidR="001F540A" w:rsidRPr="00472B24">
        <w:t>Договора</w:t>
      </w:r>
      <w:r w:rsidR="00AD0594" w:rsidRPr="00472B24">
        <w:t>:</w:t>
      </w:r>
    </w:p>
    <w:p w:rsidR="00AD0594" w:rsidRDefault="00AD0594" w:rsidP="00AF0A7D">
      <w:pPr>
        <w:pStyle w:val="RUS10"/>
        <w:keepNext/>
        <w:keepLines/>
        <w:numPr>
          <w:ilvl w:val="4"/>
          <w:numId w:val="35"/>
        </w:numPr>
        <w:suppressLineNumbers/>
        <w:tabs>
          <w:tab w:val="left" w:pos="426"/>
        </w:tabs>
        <w:suppressAutoHyphens/>
        <w:spacing w:after="0"/>
        <w:ind w:left="0" w:firstLine="567"/>
        <w:contextualSpacing/>
      </w:pPr>
      <w:r w:rsidRPr="008C7FAE">
        <w:t>по выбору Заказчика: в виде штрафно</w:t>
      </w:r>
      <w:r w:rsidR="001F540A" w:rsidRPr="008C7FAE">
        <w:t>й неустойки в размере 0,1% (ноля</w:t>
      </w:r>
      <w:r w:rsidRPr="008C7FAE">
        <w:t xml:space="preserve"> целых од</w:t>
      </w:r>
      <w:r w:rsidR="001F540A" w:rsidRPr="008C7FAE">
        <w:t>ной десятой</w:t>
      </w:r>
      <w:r w:rsidRPr="008C7FAE">
        <w:t xml:space="preserve"> процента) от </w:t>
      </w:r>
      <w:r w:rsidR="001F540A" w:rsidRPr="008C7FAE">
        <w:t>Цены Работ</w:t>
      </w:r>
      <w:r w:rsidRPr="008C7FAE">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8C7FAE">
        <w:t xml:space="preserve">Цены Работ </w:t>
      </w:r>
      <w:r w:rsidRPr="008C7FAE">
        <w:t xml:space="preserve">за каждый случай </w:t>
      </w:r>
      <w:r w:rsidR="00140573" w:rsidRPr="008C7FAE">
        <w:t>не предоставления</w:t>
      </w:r>
      <w:r w:rsidRPr="008C7FAE">
        <w:t xml:space="preserve"> соответствующего документа в требуемой форме;</w:t>
      </w:r>
    </w:p>
    <w:p w:rsidR="00AD0594" w:rsidRPr="008C7FAE" w:rsidRDefault="00AD0594" w:rsidP="00AF0A7D">
      <w:pPr>
        <w:pStyle w:val="RUS10"/>
        <w:keepNext/>
        <w:keepLines/>
        <w:suppressLineNumbers/>
        <w:tabs>
          <w:tab w:val="left" w:pos="426"/>
        </w:tabs>
        <w:suppressAutoHyphens/>
        <w:spacing w:after="0"/>
        <w:ind w:left="0" w:firstLine="567"/>
        <w:contextualSpacing/>
      </w:pPr>
      <w:proofErr w:type="gramStart"/>
      <w:r w:rsidRPr="008C7FAE">
        <w:t>в виде обязанности полного возмещения (сверх сумм любых неустоек и штрафов по Договору) убытков Заказчика (в том числе</w:t>
      </w:r>
      <w:r w:rsidR="00BB1150" w:rsidRPr="008C7FAE">
        <w:t>,</w:t>
      </w:r>
      <w:r w:rsidRPr="008C7FAE">
        <w:t xml:space="preserve"> упущенной выгоды), возникших вследствие любых ошибок, неточностей, противоречи</w:t>
      </w:r>
      <w:r w:rsidR="00DC6FC3" w:rsidRPr="008C7FAE">
        <w:t>й</w:t>
      </w:r>
      <w:r w:rsidRPr="008C7FAE">
        <w:t xml:space="preserve"> и т.п. предоставленного перевода, а также нарушений иных </w:t>
      </w:r>
      <w:r w:rsidR="00DC6FC3" w:rsidRPr="008C7FAE">
        <w:t>требований к форме документов;</w:t>
      </w:r>
      <w:r w:rsidRPr="008C7FAE">
        <w:t xml:space="preserve"> в том числе</w:t>
      </w:r>
      <w:r w:rsidR="00DC6FC3" w:rsidRPr="008C7FAE">
        <w:t>,</w:t>
      </w:r>
      <w:r w:rsidRPr="008C7FAE">
        <w:t xml:space="preserve"> затрат Заказчика на устранение недостатков в предоставленных документах собственными силами и/или силами третьих лиц.</w:t>
      </w:r>
      <w:proofErr w:type="gramEnd"/>
    </w:p>
    <w:p w:rsidR="00C35A38" w:rsidRPr="008C7FAE" w:rsidRDefault="00EB0EA1" w:rsidP="00AF0A7D">
      <w:pPr>
        <w:pStyle w:val="RUS11"/>
        <w:keepNext/>
        <w:keepLines/>
        <w:numPr>
          <w:ilvl w:val="0"/>
          <w:numId w:val="0"/>
        </w:numPr>
        <w:suppressLineNumbers/>
        <w:suppressAutoHyphens/>
        <w:spacing w:after="0"/>
        <w:ind w:firstLine="567"/>
        <w:contextualSpacing/>
      </w:pPr>
      <w:r w:rsidRPr="008C7FAE">
        <w:t>19.19. </w:t>
      </w:r>
      <w:proofErr w:type="gramStart"/>
      <w:r w:rsidR="00C35A38" w:rsidRPr="008C7FAE">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8C7FAE">
        <w:t>Объекте</w:t>
      </w:r>
      <w:r w:rsidR="00C35A38" w:rsidRPr="008C7FAE">
        <w:t>.</w:t>
      </w:r>
      <w:proofErr w:type="gramEnd"/>
    </w:p>
    <w:p w:rsidR="001E0F95" w:rsidRPr="008C7FAE" w:rsidRDefault="00EB0EA1" w:rsidP="00AF0A7D">
      <w:pPr>
        <w:pStyle w:val="RUS11"/>
        <w:keepNext/>
        <w:keepLines/>
        <w:numPr>
          <w:ilvl w:val="0"/>
          <w:numId w:val="0"/>
        </w:numPr>
        <w:suppressLineNumbers/>
        <w:suppressAutoHyphens/>
        <w:spacing w:after="0"/>
        <w:ind w:firstLine="567"/>
        <w:contextualSpacing/>
      </w:pPr>
      <w:r w:rsidRPr="008C7FAE">
        <w:t>19.20. </w:t>
      </w:r>
      <w:r w:rsidR="001E0F95" w:rsidRPr="008C7FAE">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B77B6E" w:rsidRPr="008C7FAE" w:rsidRDefault="00EB0EA1" w:rsidP="00AF0A7D">
      <w:pPr>
        <w:pStyle w:val="RUS11"/>
        <w:keepNext/>
        <w:keepLines/>
        <w:numPr>
          <w:ilvl w:val="0"/>
          <w:numId w:val="0"/>
        </w:numPr>
        <w:suppressLineNumbers/>
        <w:suppressAutoHyphens/>
        <w:spacing w:after="0"/>
        <w:ind w:firstLine="567"/>
        <w:contextualSpacing/>
      </w:pPr>
      <w:r w:rsidRPr="008C7FAE">
        <w:t>19.21. </w:t>
      </w:r>
      <w:proofErr w:type="gramStart"/>
      <w:r w:rsidR="00B77B6E" w:rsidRPr="008C7FAE">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w:t>
      </w:r>
      <w:proofErr w:type="gramEnd"/>
      <w:r w:rsidR="00B77B6E" w:rsidRPr="008C7FAE">
        <w:t xml:space="preserve"> на </w:t>
      </w:r>
      <w:proofErr w:type="gramStart"/>
      <w:r w:rsidR="00B77B6E" w:rsidRPr="008C7FAE">
        <w:t>основании</w:t>
      </w:r>
      <w:proofErr w:type="gramEnd"/>
      <w:r w:rsidR="00B77B6E" w:rsidRPr="008C7FAE">
        <w:t xml:space="preserve"> вступившего в законную силу решения суда. Подрядчик обязуется возместить убытки в течение 5 (пяти) рабочих дней </w:t>
      </w:r>
      <w:proofErr w:type="gramStart"/>
      <w:r w:rsidR="00B77B6E" w:rsidRPr="008C7FAE">
        <w:t>с даты предъявления</w:t>
      </w:r>
      <w:proofErr w:type="gramEnd"/>
      <w:r w:rsidR="00B77B6E" w:rsidRPr="008C7FAE">
        <w:t xml:space="preserve"> соответствующего требования Заказчиком.</w:t>
      </w:r>
    </w:p>
    <w:p w:rsidR="008D1866" w:rsidRPr="008C7FAE" w:rsidRDefault="00090226" w:rsidP="00AF0A7D">
      <w:pPr>
        <w:pStyle w:val="RUS11"/>
        <w:keepNext/>
        <w:keepLines/>
        <w:numPr>
          <w:ilvl w:val="0"/>
          <w:numId w:val="0"/>
        </w:numPr>
        <w:suppressLineNumbers/>
        <w:suppressAutoHyphens/>
        <w:spacing w:after="0"/>
        <w:ind w:firstLine="567"/>
        <w:contextualSpacing/>
      </w:pPr>
      <w:r w:rsidRPr="008C7FAE">
        <w:lastRenderedPageBreak/>
        <w:t>19.22. </w:t>
      </w:r>
      <w:proofErr w:type="gramStart"/>
      <w:r w:rsidR="008D1866" w:rsidRPr="008C7FAE">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w:t>
      </w:r>
      <w:proofErr w:type="gramEnd"/>
      <w:r w:rsidR="008D1866" w:rsidRPr="008C7FAE">
        <w:t xml:space="preserve">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C7FAE">
        <w:t xml:space="preserve"> стороне Заказчика и безусловную компенсацию</w:t>
      </w:r>
      <w:r w:rsidR="008D1866" w:rsidRPr="008C7FAE">
        <w:t xml:space="preserve"> Подрядчиком Заказчику любых сумм, выплаченных Заказчиком при урегулировании претензий.</w:t>
      </w:r>
    </w:p>
    <w:p w:rsidR="00517F07" w:rsidRPr="008C7FAE" w:rsidRDefault="00090226" w:rsidP="00AF0A7D">
      <w:pPr>
        <w:pStyle w:val="RUS11"/>
        <w:keepNext/>
        <w:keepLines/>
        <w:numPr>
          <w:ilvl w:val="0"/>
          <w:numId w:val="0"/>
        </w:numPr>
        <w:suppressLineNumbers/>
        <w:suppressAutoHyphens/>
        <w:spacing w:after="0"/>
        <w:ind w:firstLine="567"/>
        <w:contextualSpacing/>
      </w:pPr>
      <w:bookmarkStart w:id="67" w:name="_Ref496644133"/>
      <w:r w:rsidRPr="008C7FAE">
        <w:t>19.24. </w:t>
      </w:r>
      <w:r w:rsidR="00517F07" w:rsidRPr="008C7FAE">
        <w:t>В случае нарушения Подрядчиком обязательств, Подрядчик обязуется возместить Заказчику все понесенные убытки, а также уплатить штраф в размере 10% (десяти процентов) от Цены Работ</w:t>
      </w:r>
      <w:r w:rsidR="00C50D37" w:rsidRPr="008C7FAE">
        <w:t>.</w:t>
      </w:r>
    </w:p>
    <w:p w:rsidR="00595EFE" w:rsidRPr="008C7FAE" w:rsidRDefault="003A1642" w:rsidP="00AF0A7D">
      <w:pPr>
        <w:pStyle w:val="RUS11"/>
        <w:keepNext/>
        <w:keepLines/>
        <w:numPr>
          <w:ilvl w:val="0"/>
          <w:numId w:val="0"/>
        </w:numPr>
        <w:suppressLineNumbers/>
        <w:suppressAutoHyphens/>
        <w:spacing w:after="0"/>
        <w:ind w:firstLine="567"/>
        <w:contextualSpacing/>
      </w:pPr>
      <w:r w:rsidRPr="008C7FAE">
        <w:t>19.25. </w:t>
      </w:r>
      <w:r w:rsidR="00595EFE" w:rsidRPr="008C7FAE">
        <w:t xml:space="preserve">В случае нарушения Подрядчиком существенных условий настоящего Договора, включая </w:t>
      </w:r>
      <w:r w:rsidR="00903A76">
        <w:t>Приложение № 3</w:t>
      </w:r>
      <w:r w:rsidR="00595EFE" w:rsidRPr="008C7FAE">
        <w:t xml:space="preserve"> (</w:t>
      </w:r>
      <w:r w:rsidR="003A2C69">
        <w:t>Гарантии и заверения</w:t>
      </w:r>
      <w:r w:rsidR="00595EFE" w:rsidRPr="008C7FAE">
        <w:t xml:space="preserve">), в </w:t>
      </w:r>
      <w:proofErr w:type="gramStart"/>
      <w:r w:rsidR="00595EFE" w:rsidRPr="008C7FAE">
        <w:t>связи</w:t>
      </w:r>
      <w:proofErr w:type="gramEnd"/>
      <w:r w:rsidR="00595EFE" w:rsidRPr="008C7FAE">
        <w:t xml:space="preserve"> с чем </w:t>
      </w:r>
      <w:r w:rsidR="00F04866" w:rsidRPr="008C7FAE">
        <w:t>настоящий</w:t>
      </w:r>
      <w:r w:rsidR="00595EFE" w:rsidRPr="008C7FAE">
        <w:t xml:space="preserve"> Договор расторгнут по решению суда, </w:t>
      </w:r>
      <w:r w:rsidR="00F04866" w:rsidRPr="003A2C69">
        <w:rPr>
          <w:iCs/>
        </w:rPr>
        <w:t>Заказчик обязан направить</w:t>
      </w:r>
      <w:r w:rsidR="00F04866" w:rsidRPr="003A2C69">
        <w:rPr>
          <w:i/>
          <w:iCs/>
        </w:rPr>
        <w:t xml:space="preserve"> </w:t>
      </w:r>
      <w:r w:rsidR="00595EFE" w:rsidRPr="008C7FAE">
        <w:t>сведения о Подрядчике в федеральный орган исполнительной власти, уполномоченный на ведение реестра недобросовестных поставщиков</w:t>
      </w:r>
      <w:r w:rsidR="00F04866" w:rsidRPr="008C7FAE">
        <w:t>.</w:t>
      </w:r>
    </w:p>
    <w:p w:rsidR="008D1866" w:rsidRPr="008C7FAE" w:rsidRDefault="003A1642" w:rsidP="00AF0A7D">
      <w:pPr>
        <w:pStyle w:val="RUS11"/>
        <w:keepNext/>
        <w:keepLines/>
        <w:numPr>
          <w:ilvl w:val="0"/>
          <w:numId w:val="0"/>
        </w:numPr>
        <w:suppressLineNumbers/>
        <w:suppressAutoHyphens/>
        <w:spacing w:after="0"/>
        <w:ind w:firstLine="567"/>
        <w:contextualSpacing/>
      </w:pPr>
      <w:bookmarkStart w:id="68" w:name="_Ref513213644"/>
      <w:r w:rsidRPr="008C7FAE">
        <w:t>19.26. </w:t>
      </w:r>
      <w:r w:rsidR="008D1866" w:rsidRPr="008C7FAE">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67"/>
      <w:bookmarkEnd w:id="68"/>
    </w:p>
    <w:p w:rsidR="00012875" w:rsidRPr="008C7FAE" w:rsidRDefault="003A1642" w:rsidP="00AF0A7D">
      <w:pPr>
        <w:pStyle w:val="RUS11"/>
        <w:keepNext/>
        <w:keepLines/>
        <w:numPr>
          <w:ilvl w:val="0"/>
          <w:numId w:val="0"/>
        </w:numPr>
        <w:suppressLineNumbers/>
        <w:suppressAutoHyphens/>
        <w:spacing w:after="0"/>
        <w:ind w:firstLine="567"/>
        <w:contextualSpacing/>
      </w:pPr>
      <w:r w:rsidRPr="008C7FAE">
        <w:t>19.27. </w:t>
      </w:r>
      <w:r w:rsidR="008D1866" w:rsidRPr="008C7FAE">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8D1866" w:rsidRDefault="003A1642" w:rsidP="00AF0A7D">
      <w:pPr>
        <w:pStyle w:val="RUS11"/>
        <w:keepNext/>
        <w:keepLines/>
        <w:numPr>
          <w:ilvl w:val="0"/>
          <w:numId w:val="0"/>
        </w:numPr>
        <w:suppressLineNumbers/>
        <w:suppressAutoHyphens/>
        <w:spacing w:after="0"/>
        <w:ind w:firstLine="567"/>
        <w:contextualSpacing/>
      </w:pPr>
      <w:r w:rsidRPr="008C7FAE">
        <w:t>19.28. </w:t>
      </w:r>
      <w:proofErr w:type="gramStart"/>
      <w:r w:rsidR="008D1866" w:rsidRPr="008C7FAE">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proofErr w:type="gramEnd"/>
      <w:r w:rsidR="008D1866" w:rsidRPr="008C7FAE">
        <w:t>/повреждения.</w:t>
      </w:r>
    </w:p>
    <w:p w:rsidR="003A2C69" w:rsidRDefault="003A2C69" w:rsidP="00AF0A7D">
      <w:pPr>
        <w:pStyle w:val="RUS11"/>
        <w:keepNext/>
        <w:keepLines/>
        <w:numPr>
          <w:ilvl w:val="0"/>
          <w:numId w:val="0"/>
        </w:numPr>
        <w:suppressLineNumbers/>
        <w:suppressAutoHyphens/>
        <w:spacing w:after="0"/>
        <w:ind w:firstLine="567"/>
        <w:contextualSpacing/>
      </w:pPr>
    </w:p>
    <w:p w:rsidR="00F566FE" w:rsidRPr="008C7FAE" w:rsidRDefault="00F566FE" w:rsidP="0082566C">
      <w:pPr>
        <w:pStyle w:val="RUS1"/>
        <w:keepNext/>
        <w:keepLines/>
        <w:numPr>
          <w:ilvl w:val="1"/>
          <w:numId w:val="36"/>
        </w:numPr>
        <w:suppressLineNumbers/>
        <w:suppressAutoHyphens/>
        <w:spacing w:before="120"/>
        <w:ind w:left="0"/>
        <w:contextualSpacing/>
      </w:pPr>
      <w:bookmarkStart w:id="69" w:name="_Toc5702838"/>
      <w:r w:rsidRPr="008C7FAE">
        <w:t>Разрешение споров</w:t>
      </w:r>
      <w:bookmarkEnd w:id="69"/>
    </w:p>
    <w:p w:rsidR="00EC2F65" w:rsidRPr="008C7FAE" w:rsidRDefault="00F566FE" w:rsidP="00AF0A7D">
      <w:pPr>
        <w:pStyle w:val="RUS11"/>
        <w:keepNext/>
        <w:keepLines/>
        <w:suppressLineNumbers/>
        <w:suppressAutoHyphens/>
        <w:spacing w:after="0"/>
        <w:ind w:left="0"/>
        <w:contextualSpacing/>
      </w:pPr>
      <w:bookmarkStart w:id="70" w:name="_Ref496707086"/>
      <w:r w:rsidRPr="008C7FAE">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C7FAE">
        <w:t>решением спора в суд.</w:t>
      </w:r>
      <w:bookmarkEnd w:id="70"/>
    </w:p>
    <w:p w:rsidR="00F566FE" w:rsidRPr="008C7FAE" w:rsidRDefault="00F566FE" w:rsidP="00AF0A7D">
      <w:pPr>
        <w:pStyle w:val="RUS11"/>
        <w:keepNext/>
        <w:keepLines/>
        <w:suppressLineNumbers/>
        <w:suppressAutoHyphens/>
        <w:spacing w:after="0"/>
        <w:ind w:left="0"/>
        <w:contextualSpacing/>
      </w:pPr>
      <w:r w:rsidRPr="008C7FAE">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F566FE" w:rsidRPr="008C7FAE" w:rsidRDefault="00F566FE" w:rsidP="00AF0A7D">
      <w:pPr>
        <w:pStyle w:val="RUS11"/>
        <w:keepNext/>
        <w:keepLines/>
        <w:suppressLineNumbers/>
        <w:suppressAutoHyphens/>
        <w:spacing w:after="0"/>
        <w:ind w:left="0"/>
        <w:contextualSpacing/>
      </w:pPr>
      <w:r w:rsidRPr="008C7FAE">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C7FAE">
        <w:t>,</w:t>
      </w:r>
      <w:r w:rsidRPr="008C7FAE">
        <w:t xml:space="preserve"> само по себе не дает Подрядчику права приостанавливать выполнение Работ.</w:t>
      </w:r>
    </w:p>
    <w:p w:rsidR="00F566FE" w:rsidRPr="008C7FAE" w:rsidRDefault="00F566FE" w:rsidP="00AF0A7D">
      <w:pPr>
        <w:pStyle w:val="RUS11"/>
        <w:keepNext/>
        <w:keepLines/>
        <w:suppressLineNumbers/>
        <w:suppressAutoHyphens/>
        <w:spacing w:after="0"/>
        <w:ind w:left="0"/>
        <w:contextualSpacing/>
      </w:pPr>
      <w:r w:rsidRPr="008C7FAE">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C7FAE">
        <w:t>на проведение</w:t>
      </w:r>
      <w:r w:rsidRPr="008C7FAE">
        <w:t xml:space="preserve"> которой несет Подрядчик; в случае, если выяснится вина Заказчика, последний компенсирует Подрядчику по</w:t>
      </w:r>
      <w:r w:rsidR="00D90AE0">
        <w:t>несенные затраты на экспертизу.</w:t>
      </w:r>
    </w:p>
    <w:p w:rsidR="00F566FE" w:rsidRPr="008C7FAE" w:rsidRDefault="00D571C7" w:rsidP="0082566C">
      <w:pPr>
        <w:pStyle w:val="RUS1"/>
        <w:keepNext/>
        <w:keepLines/>
        <w:suppressLineNumbers/>
        <w:suppressAutoHyphens/>
        <w:spacing w:before="0"/>
        <w:ind w:left="0" w:firstLine="0"/>
        <w:contextualSpacing/>
      </w:pPr>
      <w:bookmarkStart w:id="71" w:name="_Toc5702841"/>
      <w:r w:rsidRPr="008C7FAE">
        <w:t>Изменение, прекращение и расторжение Договора</w:t>
      </w:r>
      <w:bookmarkEnd w:id="71"/>
    </w:p>
    <w:p w:rsidR="007F279F" w:rsidRPr="008C7FAE" w:rsidRDefault="007F279F" w:rsidP="00AF0A7D">
      <w:pPr>
        <w:pStyle w:val="RUS11"/>
        <w:keepNext/>
        <w:keepLines/>
        <w:suppressLineNumbers/>
        <w:suppressAutoHyphens/>
        <w:spacing w:after="0"/>
        <w:ind w:left="0"/>
        <w:contextualSpacing/>
      </w:pPr>
      <w:r w:rsidRPr="008C7FAE">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F566FE" w:rsidRPr="008C7FAE" w:rsidRDefault="00F566FE" w:rsidP="00AF0A7D">
      <w:pPr>
        <w:pStyle w:val="RUS11"/>
        <w:keepNext/>
        <w:keepLines/>
        <w:suppressLineNumbers/>
        <w:suppressAutoHyphens/>
        <w:spacing w:after="0"/>
        <w:ind w:left="0"/>
        <w:contextualSpacing/>
      </w:pPr>
      <w:proofErr w:type="gramStart"/>
      <w:r w:rsidRPr="008C7FAE">
        <w:lastRenderedPageBreak/>
        <w:t>Договор</w:t>
      </w:r>
      <w:proofErr w:type="gramEnd"/>
      <w:r w:rsidRPr="008C7FAE">
        <w:t xml:space="preserve">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E8392A" w:rsidRPr="008C7FAE" w:rsidRDefault="00F566FE" w:rsidP="00AF0A7D">
      <w:pPr>
        <w:pStyle w:val="RUS11"/>
        <w:keepNext/>
        <w:keepLines/>
        <w:suppressLineNumbers/>
        <w:suppressAutoHyphens/>
        <w:spacing w:after="0"/>
        <w:ind w:left="0"/>
        <w:contextualSpacing/>
      </w:pPr>
      <w:bookmarkStart w:id="72" w:name="_Ref496713263"/>
      <w:r w:rsidRPr="008C7FAE">
        <w:rPr>
          <w:lang w:eastAsia="en-US"/>
        </w:rPr>
        <w:t xml:space="preserve">Заказчик имеет право в любое время досрочно расторгнуть </w:t>
      </w:r>
      <w:r w:rsidRPr="008C7FAE">
        <w:t xml:space="preserve">Договор в одностороннем внесудебном порядке по </w:t>
      </w:r>
      <w:r w:rsidRPr="008C7FAE">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w:t>
      </w:r>
      <w:r w:rsidR="00FF30AE" w:rsidRPr="008C7FAE">
        <w:rPr>
          <w:lang w:eastAsia="en-US"/>
        </w:rPr>
        <w:t xml:space="preserve">не менее чем </w:t>
      </w:r>
      <w:r w:rsidRPr="008C7FAE">
        <w:rPr>
          <w:lang w:eastAsia="en-US"/>
        </w:rPr>
        <w:t xml:space="preserve">за 15 </w:t>
      </w:r>
      <w:r w:rsidR="00345EE7" w:rsidRPr="008C7FAE">
        <w:rPr>
          <w:lang w:eastAsia="en-US"/>
        </w:rPr>
        <w:t xml:space="preserve">(пятнадцать) </w:t>
      </w:r>
      <w:r w:rsidRPr="008C7FAE">
        <w:rPr>
          <w:lang w:eastAsia="en-US"/>
        </w:rPr>
        <w:t>дней до даты предполагаемого расторжения.</w:t>
      </w:r>
      <w:bookmarkEnd w:id="72"/>
      <w:r w:rsidR="00E8392A" w:rsidRPr="008C7FAE">
        <w:t xml:space="preserve"> </w:t>
      </w:r>
      <w:r w:rsidR="00E8392A" w:rsidRPr="008C7FAE">
        <w:rPr>
          <w:lang w:eastAsia="en-US"/>
        </w:rPr>
        <w:t>Подрядчик при прекращении Дого</w:t>
      </w:r>
      <w:r w:rsidR="004E3101" w:rsidRPr="008C7FAE">
        <w:rPr>
          <w:lang w:eastAsia="en-US"/>
        </w:rPr>
        <w:t>вора</w:t>
      </w:r>
      <w:r w:rsidR="00E8392A" w:rsidRPr="008C7FAE">
        <w:rPr>
          <w:lang w:eastAsia="en-US"/>
        </w:rPr>
        <w:t xml:space="preserve">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F566FE" w:rsidRPr="00A74FEB" w:rsidRDefault="00F566FE" w:rsidP="00AF0A7D">
      <w:pPr>
        <w:pStyle w:val="RUS11"/>
        <w:keepNext/>
        <w:keepLines/>
        <w:suppressLineNumbers/>
        <w:suppressAutoHyphens/>
        <w:spacing w:after="0"/>
        <w:ind w:left="0"/>
        <w:contextualSpacing/>
      </w:pPr>
      <w:bookmarkStart w:id="73" w:name="_Ref501102608"/>
      <w:r w:rsidRPr="00A74FEB">
        <w:t xml:space="preserve">Об отказе от исполнения Договора </w:t>
      </w:r>
      <w:r w:rsidR="00A20D0F" w:rsidRPr="00A74FEB">
        <w:t xml:space="preserve">в порядке пункта </w:t>
      </w:r>
      <w:r w:rsidR="00072DCF" w:rsidRPr="00A74FEB">
        <w:t>22.5</w:t>
      </w:r>
      <w:r w:rsidR="00A20D0F" w:rsidRPr="00A74FEB">
        <w:t xml:space="preserve"> </w:t>
      </w:r>
      <w:r w:rsidRPr="00A74FEB">
        <w:t xml:space="preserve">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w:t>
      </w:r>
      <w:proofErr w:type="gramStart"/>
      <w:r w:rsidRPr="00A74FEB">
        <w:t>с даты получения</w:t>
      </w:r>
      <w:proofErr w:type="gramEnd"/>
      <w:r w:rsidRPr="00A74FEB">
        <w:t xml:space="preserve"> Подрядчиком такого уведомления.</w:t>
      </w:r>
      <w:bookmarkEnd w:id="73"/>
      <w:r w:rsidRPr="00A74FEB">
        <w:t xml:space="preserve"> </w:t>
      </w:r>
    </w:p>
    <w:p w:rsidR="00F566FE" w:rsidRPr="008C7FAE" w:rsidRDefault="00F566FE" w:rsidP="00AF0A7D">
      <w:pPr>
        <w:pStyle w:val="RUS11"/>
        <w:keepNext/>
        <w:keepLines/>
        <w:suppressLineNumbers/>
        <w:suppressAutoHyphens/>
        <w:spacing w:after="0"/>
        <w:ind w:left="0"/>
        <w:contextualSpacing/>
      </w:pPr>
      <w:r w:rsidRPr="008C7FAE">
        <w:t xml:space="preserve">В течение 10 (десяти) рабочих дней </w:t>
      </w:r>
      <w:proofErr w:type="gramStart"/>
      <w:r w:rsidRPr="008C7FAE">
        <w:t>с даты получения</w:t>
      </w:r>
      <w:proofErr w:type="gramEnd"/>
      <w:r w:rsidRPr="008C7FAE">
        <w:t xml:space="preserve">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8C7FAE">
        <w:t xml:space="preserve">В отношении </w:t>
      </w:r>
      <w:r w:rsidRPr="008C7FAE">
        <w:t>Работ и Материалов, выполненных и закупленных Подрядчиком до получения уведомления</w:t>
      </w:r>
      <w:r w:rsidR="00A20D0F" w:rsidRPr="008C7FAE">
        <w:t xml:space="preserve"> и принимаемых Заказчиком</w:t>
      </w:r>
      <w:r w:rsidRPr="008C7FAE">
        <w:t xml:space="preserve">, Стороны составляют </w:t>
      </w:r>
      <w:r w:rsidR="00A20D0F" w:rsidRPr="008C7FAE">
        <w:t>соответствующие акты</w:t>
      </w:r>
      <w:r w:rsidRPr="008C7FAE">
        <w:t>.</w:t>
      </w:r>
    </w:p>
    <w:p w:rsidR="00012875" w:rsidRPr="008C7FAE" w:rsidRDefault="00F566FE" w:rsidP="00AF0A7D">
      <w:pPr>
        <w:pStyle w:val="RUS11"/>
        <w:keepNext/>
        <w:keepLines/>
        <w:suppressLineNumbers/>
        <w:suppressAutoHyphens/>
        <w:spacing w:after="0"/>
        <w:ind w:left="0"/>
        <w:contextualSpacing/>
      </w:pPr>
      <w:r w:rsidRPr="008C7FAE">
        <w:t>В</w:t>
      </w:r>
      <w:r w:rsidR="00A20D0F" w:rsidRPr="008C7FAE">
        <w:t xml:space="preserve"> случаях, </w:t>
      </w:r>
      <w:r w:rsidR="00A20D0F" w:rsidRPr="00472B24">
        <w:t>предусмотренных пункта</w:t>
      </w:r>
      <w:r w:rsidRPr="00472B24">
        <w:t>м</w:t>
      </w:r>
      <w:r w:rsidR="00A20D0F" w:rsidRPr="00472B24">
        <w:t>и</w:t>
      </w:r>
      <w:r w:rsidRPr="00472B24">
        <w:t xml:space="preserve"> </w:t>
      </w:r>
      <w:r w:rsidR="00072DCF" w:rsidRPr="00472B24">
        <w:t>22.3</w:t>
      </w:r>
      <w:r w:rsidRPr="00472B24">
        <w:t xml:space="preserve"> </w:t>
      </w:r>
      <w:r w:rsidR="00A20D0F" w:rsidRPr="00472B24">
        <w:t xml:space="preserve">и </w:t>
      </w:r>
      <w:r w:rsidR="00072DCF" w:rsidRPr="00472B24">
        <w:t>22.5</w:t>
      </w:r>
      <w:r w:rsidRPr="00472B24">
        <w:t>, Заказчик имеет право завершить Работы своими силами либо привлечь другого подрядчика для завершения</w:t>
      </w:r>
      <w:r w:rsidRPr="008C7FAE">
        <w:t xml:space="preserve">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w:t>
      </w:r>
      <w:r w:rsidR="00452A93">
        <w:t xml:space="preserve"> </w:t>
      </w:r>
      <w:proofErr w:type="gramStart"/>
      <w:r w:rsidR="004C181A" w:rsidRPr="008C7FAE">
        <w:t>[</w:t>
      </w:r>
      <w:r w:rsidRPr="008C7FAE">
        <w:t xml:space="preserve"> </w:t>
      </w:r>
      <w:proofErr w:type="gramEnd"/>
      <w:r w:rsidRPr="008C7FAE">
        <w:t>и Справки о стоимости выполненных работ</w:t>
      </w:r>
      <w:r w:rsidR="004C181A" w:rsidRPr="008C7FAE">
        <w:t>]</w:t>
      </w:r>
      <w:r w:rsidRPr="008C7FAE">
        <w:t>)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F566FE" w:rsidRPr="008C7FAE" w:rsidRDefault="00F566FE" w:rsidP="00AF0A7D">
      <w:pPr>
        <w:pStyle w:val="RUS11"/>
        <w:keepNext/>
        <w:keepLines/>
        <w:numPr>
          <w:ilvl w:val="0"/>
          <w:numId w:val="0"/>
        </w:numPr>
        <w:suppressLineNumbers/>
        <w:suppressAutoHyphens/>
        <w:spacing w:after="0"/>
        <w:ind w:firstLine="567"/>
        <w:contextualSpacing/>
      </w:pPr>
      <w:r w:rsidRPr="008C7FAE">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C7FAE">
        <w:t>,</w:t>
      </w:r>
      <w:r w:rsidRPr="008C7FAE">
        <w:t xml:space="preserve"> по усмотрению Заказчика</w:t>
      </w:r>
      <w:r w:rsidR="00066AB5" w:rsidRPr="008C7FAE">
        <w:t>,</w:t>
      </w:r>
      <w:r w:rsidRPr="008C7FAE">
        <w:t xml:space="preserve"> с зачетом указанных затрат в счет причитающихся Подрядчику платежей.</w:t>
      </w:r>
    </w:p>
    <w:p w:rsidR="00F566FE" w:rsidRPr="008C7FAE" w:rsidRDefault="00F566FE" w:rsidP="00AF0A7D">
      <w:pPr>
        <w:pStyle w:val="RUS11"/>
        <w:keepNext/>
        <w:keepLines/>
        <w:suppressLineNumbers/>
        <w:suppressAutoHyphens/>
        <w:spacing w:after="0"/>
        <w:ind w:left="0"/>
        <w:contextualSpacing/>
      </w:pPr>
      <w:bookmarkStart w:id="74" w:name="_Ref496716586"/>
      <w:r w:rsidRPr="008C7FAE">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w:t>
      </w:r>
      <w:r w:rsidR="009854A6" w:rsidRPr="008C7FAE">
        <w:t xml:space="preserve">уплатить Заказчику сумму такого превышения </w:t>
      </w:r>
      <w:r w:rsidRPr="008C7FAE">
        <w:t xml:space="preserve">в течение 7 (семи) рабочих дней </w:t>
      </w:r>
      <w:proofErr w:type="gramStart"/>
      <w:r w:rsidRPr="008C7FAE">
        <w:t>с</w:t>
      </w:r>
      <w:proofErr w:type="gramEnd"/>
      <w:r w:rsidRPr="008C7FAE">
        <w:t xml:space="preserve"> даты соответствующего письменного требования Заказчика.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74"/>
    </w:p>
    <w:p w:rsidR="00F566FE" w:rsidRPr="008C7FAE" w:rsidRDefault="00F566FE" w:rsidP="00AF0A7D">
      <w:pPr>
        <w:pStyle w:val="RUS11"/>
        <w:keepNext/>
        <w:keepLines/>
        <w:suppressLineNumbers/>
        <w:suppressAutoHyphens/>
        <w:spacing w:after="0"/>
        <w:ind w:left="0"/>
        <w:contextualSpacing/>
      </w:pPr>
      <w:r w:rsidRPr="008C7FAE">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F566FE" w:rsidRPr="008C7FAE" w:rsidRDefault="00F566FE" w:rsidP="00AF0A7D">
      <w:pPr>
        <w:pStyle w:val="RUS11"/>
        <w:keepNext/>
        <w:keepLines/>
        <w:suppressLineNumbers/>
        <w:suppressAutoHyphens/>
        <w:spacing w:after="0"/>
        <w:ind w:left="0"/>
        <w:contextualSpacing/>
      </w:pPr>
      <w:r w:rsidRPr="008C7FAE">
        <w:t>В случае расторжения Договора по инициативе Заказчика либо по взаимному согла</w:t>
      </w:r>
      <w:r w:rsidR="00391249" w:rsidRPr="008C7FAE">
        <w:t>с</w:t>
      </w:r>
      <w:r w:rsidRPr="008C7FAE">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8C7FAE">
        <w:t>,</w:t>
      </w:r>
      <w:r w:rsidRPr="008C7FAE">
        <w:t xml:space="preserve"> либо в срок, указанный в соглашении о расторжении Договора.</w:t>
      </w:r>
    </w:p>
    <w:p w:rsidR="00F566FE" w:rsidRPr="008C7FAE" w:rsidRDefault="00F566FE" w:rsidP="00AF0A7D">
      <w:pPr>
        <w:pStyle w:val="RUS11"/>
        <w:keepNext/>
        <w:keepLines/>
        <w:suppressLineNumbers/>
        <w:suppressAutoHyphens/>
        <w:spacing w:after="0"/>
        <w:ind w:left="0"/>
        <w:contextualSpacing/>
      </w:pPr>
      <w:r w:rsidRPr="008C7FAE">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F566FE" w:rsidRPr="008C7FAE" w:rsidRDefault="00F566FE" w:rsidP="00AF0A7D">
      <w:pPr>
        <w:pStyle w:val="RUS11"/>
        <w:keepNext/>
        <w:keepLines/>
        <w:suppressLineNumbers/>
        <w:suppressAutoHyphens/>
        <w:spacing w:after="0"/>
        <w:ind w:left="0"/>
        <w:contextualSpacing/>
      </w:pPr>
      <w:r w:rsidRPr="008C7FAE">
        <w:t>Подрядчик не вправе в одностороннем внесудебном порядке отказаться от исполнения Договора по основаниям, предусмотренным п</w:t>
      </w:r>
      <w:r w:rsidR="00553B2E" w:rsidRPr="008C7FAE">
        <w:t>унктом</w:t>
      </w:r>
      <w:r w:rsidRPr="008C7FAE">
        <w:t xml:space="preserve"> 2 ст</w:t>
      </w:r>
      <w:r w:rsidR="00553B2E" w:rsidRPr="008C7FAE">
        <w:t>атьи</w:t>
      </w:r>
      <w:r w:rsidRPr="008C7FAE">
        <w:t xml:space="preserve"> 719 Гражданского кодекса Российской Федерации.</w:t>
      </w:r>
    </w:p>
    <w:p w:rsidR="00D94937" w:rsidRPr="008C7FAE" w:rsidRDefault="00D94937" w:rsidP="0082566C">
      <w:pPr>
        <w:pStyle w:val="RUS1"/>
        <w:keepNext/>
        <w:keepLines/>
        <w:suppressLineNumbers/>
        <w:suppressAutoHyphens/>
        <w:spacing w:before="120"/>
        <w:ind w:left="0" w:firstLine="0"/>
        <w:contextualSpacing/>
      </w:pPr>
      <w:bookmarkStart w:id="75" w:name="_Toc5702843"/>
      <w:r w:rsidRPr="008C7FAE">
        <w:lastRenderedPageBreak/>
        <w:t>Обстоятельства непреодолимой силы</w:t>
      </w:r>
      <w:bookmarkEnd w:id="75"/>
    </w:p>
    <w:p w:rsidR="00D94937" w:rsidRPr="008C7FAE" w:rsidRDefault="00D94937" w:rsidP="00AF0A7D">
      <w:pPr>
        <w:pStyle w:val="RUS11"/>
        <w:keepNext/>
        <w:keepLines/>
        <w:suppressLineNumbers/>
        <w:suppressAutoHyphens/>
        <w:spacing w:after="0"/>
        <w:ind w:left="0"/>
        <w:contextualSpacing/>
      </w:pPr>
      <w:proofErr w:type="gramStart"/>
      <w:r w:rsidRPr="008C7FAE">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C7FAE">
        <w:t xml:space="preserve"> т.е. препятствий,</w:t>
      </w:r>
      <w:r w:rsidR="0032023D" w:rsidRPr="008C7FAE">
        <w:t xml:space="preserve"> </w:t>
      </w:r>
      <w:r w:rsidRPr="008C7FAE">
        <w:t>возникших после заключения Договора</w:t>
      </w:r>
      <w:r w:rsidR="00661F2C" w:rsidRPr="008C7FAE">
        <w:t>, находящихся вне контроля Сторон,</w:t>
      </w:r>
      <w:r w:rsidR="00F120C8" w:rsidRPr="008C7FAE">
        <w:t xml:space="preserve"> </w:t>
      </w:r>
      <w:r w:rsidRPr="008C7FAE">
        <w:t xml:space="preserve">в результате событий чрезвычайного характера, </w:t>
      </w:r>
      <w:r w:rsidR="00661F2C" w:rsidRPr="008C7FAE">
        <w:t xml:space="preserve">находящихся вне контроля Сторон, </w:t>
      </w:r>
      <w:r w:rsidRPr="008C7FAE">
        <w:t>которые Сторон</w:t>
      </w:r>
      <w:r w:rsidR="00661F2C" w:rsidRPr="008C7FAE">
        <w:t>ы</w:t>
      </w:r>
      <w:r w:rsidRPr="008C7FAE">
        <w:t xml:space="preserve"> не могл</w:t>
      </w:r>
      <w:r w:rsidR="00661F2C" w:rsidRPr="008C7FAE">
        <w:t xml:space="preserve">и разумно </w:t>
      </w:r>
      <w:r w:rsidRPr="008C7FAE">
        <w:t xml:space="preserve">предвидеть, предотвратить </w:t>
      </w:r>
      <w:r w:rsidR="00661F2C" w:rsidRPr="008C7FAE">
        <w:t>или преодолеть, если эти обстоятельства или их последствия существенным образом повлияли</w:t>
      </w:r>
      <w:r w:rsidR="00661F2C" w:rsidRPr="008C7FAE" w:rsidDel="00661F2C">
        <w:t xml:space="preserve"> </w:t>
      </w:r>
      <w:r w:rsidRPr="008C7FAE">
        <w:t>на исполнение</w:t>
      </w:r>
      <w:proofErr w:type="gramEnd"/>
      <w:r w:rsidRPr="008C7FAE">
        <w:t xml:space="preserve"> обязательств по Договору.</w:t>
      </w:r>
    </w:p>
    <w:p w:rsidR="00D94937" w:rsidRDefault="00D94937" w:rsidP="00AF0A7D">
      <w:pPr>
        <w:pStyle w:val="RUS11"/>
        <w:keepNext/>
        <w:keepLines/>
        <w:suppressLineNumbers/>
        <w:suppressAutoHyphens/>
        <w:spacing w:after="0"/>
        <w:ind w:left="0"/>
        <w:contextualSpacing/>
      </w:pPr>
      <w:bookmarkStart w:id="76" w:name="_Ref493723566"/>
      <w:r w:rsidRPr="008C7FAE">
        <w:t>К событиям чрезвычайного характера в контексте Договора относятся</w:t>
      </w:r>
      <w:r w:rsidR="00661F2C" w:rsidRPr="008C7FAE">
        <w:t xml:space="preserve"> в том числе, </w:t>
      </w:r>
      <w:proofErr w:type="gramStart"/>
      <w:r w:rsidR="00661F2C" w:rsidRPr="008C7FAE">
        <w:t>но</w:t>
      </w:r>
      <w:proofErr w:type="gramEnd"/>
      <w:r w:rsidR="00661F2C" w:rsidRPr="008C7FAE">
        <w:t xml:space="preserve"> не ограничиваясь</w:t>
      </w:r>
      <w:r w:rsidR="005B65CE" w:rsidRPr="008C7FAE">
        <w:t xml:space="preserve"> этим</w:t>
      </w:r>
      <w:r w:rsidRPr="008C7FAE">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76"/>
    </w:p>
    <w:p w:rsidR="00494865" w:rsidRPr="008C7FAE" w:rsidRDefault="00494865" w:rsidP="00AF0A7D">
      <w:pPr>
        <w:pStyle w:val="RUS11"/>
        <w:keepNext/>
        <w:keepLines/>
        <w:suppressLineNumbers/>
        <w:suppressAutoHyphens/>
        <w:spacing w:after="0"/>
        <w:ind w:left="0"/>
        <w:contextualSpacing/>
      </w:pPr>
      <w:r w:rsidRPr="008C7FAE">
        <w:t xml:space="preserve">При наступлении </w:t>
      </w:r>
      <w:r w:rsidRPr="00472B24">
        <w:t>обстоятельств, указанных в пункте 22.2,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письменной форме</w:t>
      </w:r>
      <w:r w:rsidRPr="008C7FAE">
        <w:t xml:space="preserve"> другую Сторону о</w:t>
      </w:r>
    </w:p>
    <w:p w:rsidR="009A6F15" w:rsidRPr="008C7FAE" w:rsidRDefault="009A6F15" w:rsidP="00AF0A7D">
      <w:pPr>
        <w:pStyle w:val="RUS11"/>
        <w:keepNext/>
        <w:keepLines/>
        <w:numPr>
          <w:ilvl w:val="0"/>
          <w:numId w:val="0"/>
        </w:numPr>
        <w:suppressLineNumbers/>
        <w:suppressAutoHyphens/>
        <w:spacing w:after="0"/>
        <w:contextualSpacing/>
      </w:pPr>
      <w:bookmarkStart w:id="77" w:name="_Ref493723585"/>
      <w:proofErr w:type="gramStart"/>
      <w:r w:rsidRPr="008C7FAE">
        <w:t>наступлении</w:t>
      </w:r>
      <w:proofErr w:type="gramEnd"/>
      <w:r w:rsidRPr="008C7FAE">
        <w:t xml:space="preserve"> этих событий</w:t>
      </w:r>
      <w:r w:rsidR="00D94937" w:rsidRPr="008C7FAE">
        <w:t xml:space="preserve">, </w:t>
      </w:r>
      <w:r w:rsidRPr="008C7FAE">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00D94937" w:rsidRPr="008C7FAE">
        <w:t xml:space="preserve">компетентного </w:t>
      </w:r>
      <w:r w:rsidRPr="008C7FAE">
        <w:t>Г</w:t>
      </w:r>
      <w:r w:rsidR="00D94937" w:rsidRPr="008C7FAE">
        <w:t>осударственного органа.</w:t>
      </w:r>
      <w:bookmarkEnd w:id="77"/>
      <w:r w:rsidR="00D94937" w:rsidRPr="008C7FAE">
        <w:t xml:space="preserve"> </w:t>
      </w:r>
    </w:p>
    <w:p w:rsidR="009A6F15" w:rsidRPr="008C7FAE" w:rsidRDefault="009A6F15" w:rsidP="00AF0A7D">
      <w:pPr>
        <w:pStyle w:val="RUS11"/>
        <w:keepNext/>
        <w:keepLines/>
        <w:numPr>
          <w:ilvl w:val="0"/>
          <w:numId w:val="0"/>
        </w:numPr>
        <w:suppressLineNumbers/>
        <w:suppressAutoHyphens/>
        <w:spacing w:after="0"/>
        <w:ind w:firstLine="567"/>
        <w:contextualSpacing/>
      </w:pPr>
      <w:r w:rsidRPr="008C7FAE">
        <w:t>Сторона также без промедления, т.е. при первой же технической возможности, должна известить другую Сторону в письменно</w:t>
      </w:r>
      <w:r w:rsidR="00FC3D4B" w:rsidRPr="008C7FAE">
        <w:t xml:space="preserve">й форме </w:t>
      </w:r>
      <w:r w:rsidRPr="008C7FAE">
        <w:t>о прекращении таких обстоятельств.</w:t>
      </w:r>
    </w:p>
    <w:p w:rsidR="009A6F15" w:rsidRPr="008C7FAE" w:rsidRDefault="009A6F15" w:rsidP="00AF0A7D">
      <w:pPr>
        <w:pStyle w:val="RUS11"/>
        <w:keepNext/>
        <w:keepLines/>
        <w:suppressLineNumbers/>
        <w:suppressAutoHyphens/>
        <w:spacing w:after="0"/>
        <w:ind w:left="0"/>
        <w:contextualSpacing/>
      </w:pPr>
      <w:r w:rsidRPr="008C7FAE">
        <w:t>Не</w:t>
      </w:r>
      <w:r w:rsidR="00140573" w:rsidRPr="00140573">
        <w:t xml:space="preserve"> </w:t>
      </w:r>
      <w:r w:rsidRPr="008C7FAE">
        <w:t xml:space="preserve">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D94937" w:rsidRPr="008C7FAE" w:rsidRDefault="00D94937" w:rsidP="00AF0A7D">
      <w:pPr>
        <w:pStyle w:val="RUS11"/>
        <w:keepNext/>
        <w:keepLines/>
        <w:suppressLineNumbers/>
        <w:suppressAutoHyphens/>
        <w:spacing w:after="0"/>
        <w:ind w:left="0"/>
        <w:contextualSpacing/>
      </w:pPr>
      <w:r w:rsidRPr="00472B24">
        <w:t xml:space="preserve">После получения сообщения, указанного в </w:t>
      </w:r>
      <w:r w:rsidR="006A4F18" w:rsidRPr="00472B24">
        <w:t>пункте</w:t>
      </w:r>
      <w:r w:rsidR="00C47D05" w:rsidRPr="00472B24">
        <w:t xml:space="preserve"> 22.3</w:t>
      </w:r>
      <w:r w:rsidR="005B65CE" w:rsidRPr="00472B24">
        <w:t>,</w:t>
      </w:r>
      <w:r w:rsidRPr="00472B24">
        <w:t xml:space="preserve"> Стороны обязаны обсудить целесообразность дальнейшего исполнения обязательств по Договору и заключить</w:t>
      </w:r>
      <w:r w:rsidRPr="008C7FAE">
        <w:t xml:space="preserve"> </w:t>
      </w:r>
      <w:r w:rsidR="00141C57" w:rsidRPr="008C7FAE">
        <w:t xml:space="preserve">дополнительное </w:t>
      </w:r>
      <w:r w:rsidRPr="008C7FAE">
        <w:t>соглашение с обязательным указанием новых сроко</w:t>
      </w:r>
      <w:r w:rsidR="00995A27" w:rsidRPr="008C7FAE">
        <w:t>в, порядка ведения и стоимости Р</w:t>
      </w:r>
      <w:r w:rsidRPr="008C7FAE">
        <w:t xml:space="preserve">абот, </w:t>
      </w:r>
      <w:r w:rsidR="00FC3D4B" w:rsidRPr="008C7FAE">
        <w:t>которое</w:t>
      </w:r>
      <w:r w:rsidRPr="008C7FAE">
        <w:t xml:space="preserve"> с момента его подписания становится неотъемлемой частью Договора, либо инициировать процедуру расторжения Договора.</w:t>
      </w:r>
    </w:p>
    <w:p w:rsidR="00D94937" w:rsidRPr="008C7FAE" w:rsidRDefault="00D94937" w:rsidP="00AF0A7D">
      <w:pPr>
        <w:pStyle w:val="RUS11"/>
        <w:keepNext/>
        <w:keepLines/>
        <w:suppressLineNumbers/>
        <w:suppressAutoHyphens/>
        <w:spacing w:after="0"/>
        <w:ind w:left="0"/>
        <w:contextualSpacing/>
      </w:pPr>
      <w:r w:rsidRPr="00472B24">
        <w:t>При отсутствии своевременного изв</w:t>
      </w:r>
      <w:r w:rsidR="00E50E9B" w:rsidRPr="00472B24">
        <w:t>ещения, предусмотренного в п</w:t>
      </w:r>
      <w:r w:rsidR="006A4F18" w:rsidRPr="00472B24">
        <w:t>ункте</w:t>
      </w:r>
      <w:r w:rsidR="00C47D05" w:rsidRPr="00472B24">
        <w:t xml:space="preserve"> 22.3</w:t>
      </w:r>
      <w:r w:rsidRPr="00472B24">
        <w:t>, виновная Сторона обязана возместить другой Стороне убытки, причинённые не</w:t>
      </w:r>
      <w:r w:rsidR="006A4F18" w:rsidRPr="00472B24">
        <w:t xml:space="preserve"> </w:t>
      </w:r>
      <w:r w:rsidRPr="00472B24">
        <w:t>извещением или несвоевременным</w:t>
      </w:r>
      <w:r w:rsidRPr="008C7FAE">
        <w:t xml:space="preserve"> извещением.</w:t>
      </w:r>
    </w:p>
    <w:p w:rsidR="00D94937" w:rsidRPr="008C7FAE" w:rsidRDefault="00D94937" w:rsidP="00AF0A7D">
      <w:pPr>
        <w:pStyle w:val="RUS11"/>
        <w:keepNext/>
        <w:keepLines/>
        <w:suppressLineNumbers/>
        <w:suppressAutoHyphens/>
        <w:spacing w:before="120" w:after="0"/>
        <w:ind w:left="0"/>
        <w:contextualSpacing/>
      </w:pPr>
      <w:r w:rsidRPr="008C7FAE">
        <w:t xml:space="preserve">Наступление обстоятельств, вызванных действием непреодолимой силы, влечёт </w:t>
      </w:r>
      <w:r w:rsidR="009A6F15" w:rsidRPr="008C7FAE">
        <w:t xml:space="preserve">соразмерное </w:t>
      </w:r>
      <w:r w:rsidRPr="008C7FAE">
        <w:t>увеличение срока исполнения Договора на период действия указанных обстоятельств, если они действуют не более 2 (двух) месяцев</w:t>
      </w:r>
      <w:r w:rsidR="00135278" w:rsidRPr="008C7FAE">
        <w:t xml:space="preserve"> подряд</w:t>
      </w:r>
      <w:r w:rsidRPr="008C7FAE">
        <w:t xml:space="preserve">. </w:t>
      </w:r>
      <w:r w:rsidR="009A6F15" w:rsidRPr="008C7FAE">
        <w:t xml:space="preserve">Если обстоятельства непреодолимой силы или их последствия будут длиться </w:t>
      </w:r>
      <w:r w:rsidRPr="008C7FAE">
        <w:t xml:space="preserve">более </w:t>
      </w:r>
      <w:r w:rsidR="009A6F15" w:rsidRPr="008C7FAE">
        <w:t xml:space="preserve">2 (двух) месяцев, то Стороны обсудят, какие меры следует принять для продолжения Работ. Если Стороны не смогут договориться в </w:t>
      </w:r>
      <w:r w:rsidRPr="008C7FAE">
        <w:t>течение 15 (пятнадцати) календарных дней</w:t>
      </w:r>
      <w:r w:rsidR="009A6F15" w:rsidRPr="008C7FAE">
        <w:t>, то каждая из Сторон вправе потребовать</w:t>
      </w:r>
      <w:r w:rsidRPr="008C7FAE">
        <w:t xml:space="preserve"> расторжения Договора</w:t>
      </w:r>
      <w:r w:rsidR="009A6F15" w:rsidRPr="008C7FAE">
        <w:t>, в таком случае Стороны проведут взаимные расчеты в соответствии с условиями Договора</w:t>
      </w:r>
      <w:r w:rsidRPr="008C7FAE">
        <w:t>. При этом упущенная выгода не возмещается.</w:t>
      </w:r>
    </w:p>
    <w:p w:rsidR="006D7D13" w:rsidRPr="008C7FAE" w:rsidRDefault="00D571C7" w:rsidP="00AF0A7D">
      <w:pPr>
        <w:pStyle w:val="RUS1"/>
        <w:keepNext/>
        <w:keepLines/>
        <w:suppressLineNumbers/>
        <w:suppressAutoHyphens/>
        <w:spacing w:before="120" w:after="0"/>
        <w:ind w:left="0" w:firstLine="0"/>
        <w:contextualSpacing/>
      </w:pPr>
      <w:bookmarkStart w:id="78" w:name="_Toc5702848"/>
      <w:r w:rsidRPr="008C7FAE">
        <w:t>Заключительные положения</w:t>
      </w:r>
      <w:bookmarkEnd w:id="78"/>
    </w:p>
    <w:p w:rsidR="00103DD3" w:rsidRPr="008C7FAE" w:rsidRDefault="00103DD3" w:rsidP="00AF0A7D">
      <w:pPr>
        <w:pStyle w:val="RUS11"/>
        <w:keepNext/>
        <w:keepLines/>
        <w:suppressLineNumbers/>
        <w:suppressAutoHyphens/>
        <w:spacing w:before="120" w:after="0"/>
        <w:ind w:left="0"/>
        <w:contextualSpacing/>
      </w:pPr>
      <w:r w:rsidRPr="008C7FAE">
        <w:t>Договор вступает в силу с момента его подписания обеими Сторонами</w:t>
      </w:r>
      <w:r w:rsidR="00317A1E" w:rsidRPr="008C7FAE">
        <w:t>.</w:t>
      </w:r>
    </w:p>
    <w:p w:rsidR="00103DD3" w:rsidRPr="008C7FAE" w:rsidRDefault="00103DD3" w:rsidP="00AF0A7D">
      <w:pPr>
        <w:pStyle w:val="RUS11"/>
        <w:keepNext/>
        <w:keepLines/>
        <w:suppressLineNumbers/>
        <w:suppressAutoHyphens/>
        <w:spacing w:after="0"/>
        <w:ind w:left="0"/>
        <w:contextualSpacing/>
      </w:pPr>
      <w:r w:rsidRPr="008C7FAE">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03DD3" w:rsidRPr="008C7FAE" w:rsidRDefault="00103DD3" w:rsidP="00AF0A7D">
      <w:pPr>
        <w:pStyle w:val="RUS11"/>
        <w:keepNext/>
        <w:keepLines/>
        <w:suppressLineNumbers/>
        <w:suppressAutoHyphens/>
        <w:spacing w:after="0"/>
        <w:ind w:left="0"/>
        <w:contextualSpacing/>
      </w:pPr>
      <w:r w:rsidRPr="008C7FAE">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03DD3" w:rsidRPr="008C7FAE" w:rsidRDefault="00103DD3" w:rsidP="00AF0A7D">
      <w:pPr>
        <w:pStyle w:val="RUS11"/>
        <w:keepNext/>
        <w:keepLines/>
        <w:suppressLineNumbers/>
        <w:suppressAutoHyphens/>
        <w:spacing w:after="0"/>
        <w:ind w:left="0"/>
        <w:contextualSpacing/>
      </w:pPr>
      <w:bookmarkStart w:id="79" w:name="_Ref496809304"/>
      <w:proofErr w:type="gramStart"/>
      <w:r w:rsidRPr="008C7FAE">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8C7FAE">
        <w:t>равно</w:t>
      </w:r>
      <w:r w:rsidRPr="008C7FAE">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8C7FAE">
        <w:t xml:space="preserve">дополнительного </w:t>
      </w:r>
      <w:r w:rsidRPr="008C7FAE">
        <w:t>соглашения к Договору, подписаны уполномоченными представителями Сторон и скреплены печатями.</w:t>
      </w:r>
      <w:bookmarkEnd w:id="79"/>
      <w:proofErr w:type="gramEnd"/>
    </w:p>
    <w:p w:rsidR="00103DD3" w:rsidRPr="008C7FAE" w:rsidRDefault="00103DD3" w:rsidP="00AF0A7D">
      <w:pPr>
        <w:pStyle w:val="RUS11"/>
        <w:keepNext/>
        <w:keepLines/>
        <w:suppressLineNumbers/>
        <w:suppressAutoHyphens/>
        <w:spacing w:after="0"/>
        <w:ind w:left="0"/>
        <w:contextualSpacing/>
      </w:pPr>
      <w:r w:rsidRPr="008C7FAE">
        <w:lastRenderedPageBreak/>
        <w:t>Уступка права требования по Договору</w:t>
      </w:r>
      <w:r w:rsidR="0032023D" w:rsidRPr="008C7FAE">
        <w:t xml:space="preserve"> </w:t>
      </w:r>
      <w:r w:rsidRPr="008C7FAE">
        <w:t>либо перевод долга могут быть произведены только с письменного согласия Заказчика.</w:t>
      </w:r>
      <w:r w:rsidR="0032023D" w:rsidRPr="008C7FAE">
        <w:t xml:space="preserve"> </w:t>
      </w:r>
      <w:r w:rsidRPr="008C7FAE">
        <w:t>Уступка права требования либо перевод долга по Договору оформляется трехсторонним договором.</w:t>
      </w:r>
    </w:p>
    <w:p w:rsidR="00103DD3" w:rsidRPr="008C7FAE" w:rsidRDefault="00103DD3" w:rsidP="00AF0A7D">
      <w:pPr>
        <w:pStyle w:val="RUS11"/>
        <w:keepNext/>
        <w:keepLines/>
        <w:suppressLineNumbers/>
        <w:suppressAutoHyphens/>
        <w:spacing w:after="0"/>
        <w:ind w:left="0"/>
        <w:contextualSpacing/>
      </w:pPr>
      <w:r w:rsidRPr="008C7FAE">
        <w:t xml:space="preserve">Заказчик имеет право на приостановление Работ по собственному усмотрению и на любой срок, не расторгая Договора. </w:t>
      </w:r>
      <w:proofErr w:type="gramStart"/>
      <w:r w:rsidRPr="008C7FAE">
        <w:t>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8C7FAE">
        <w:t>ить выполнение</w:t>
      </w:r>
      <w:r w:rsidRPr="008C7FAE">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8C7FAE">
        <w:t xml:space="preserve">обоснованного и документально подтвержденного </w:t>
      </w:r>
      <w:r w:rsidRPr="008C7FAE">
        <w:t>требования о компенсации.</w:t>
      </w:r>
      <w:proofErr w:type="gramEnd"/>
    </w:p>
    <w:p w:rsidR="00EC0DBE" w:rsidRPr="008C7FAE" w:rsidRDefault="00EC0DBE" w:rsidP="00AF0A7D">
      <w:pPr>
        <w:pStyle w:val="RUS11"/>
        <w:keepNext/>
        <w:keepLines/>
        <w:suppressLineNumbers/>
        <w:suppressAutoHyphens/>
        <w:spacing w:after="0"/>
        <w:ind w:left="0"/>
        <w:contextualSpacing/>
      </w:pPr>
      <w:r w:rsidRPr="008C7FAE">
        <w:t>При исполнении Договора Стороны руководствуются следующими антикоррупционными условиями:</w:t>
      </w:r>
    </w:p>
    <w:p w:rsidR="00EC0DBE" w:rsidRPr="008C7FAE" w:rsidRDefault="00EC0DBE" w:rsidP="00AF0A7D">
      <w:pPr>
        <w:pStyle w:val="RUS111"/>
        <w:keepNext/>
        <w:keepLines/>
        <w:suppressLineNumbers/>
        <w:suppressAutoHyphens/>
        <w:spacing w:after="0"/>
        <w:ind w:left="0"/>
        <w:contextualSpacing/>
      </w:pPr>
      <w:r w:rsidRPr="008C7FAE">
        <w:t>При исполнении своих обязатель</w:t>
      </w:r>
      <w:proofErr w:type="gramStart"/>
      <w:r w:rsidRPr="008C7FAE">
        <w:t>ств Ст</w:t>
      </w:r>
      <w:proofErr w:type="gramEnd"/>
      <w:r w:rsidRPr="008C7FAE">
        <w:t xml:space="preserve">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8C7FAE">
        <w:t xml:space="preserve">достигнуть </w:t>
      </w:r>
      <w:r w:rsidRPr="008C7FAE">
        <w:t>неправомерны</w:t>
      </w:r>
      <w:r w:rsidR="007D2A4C" w:rsidRPr="008C7FAE">
        <w:t>х</w:t>
      </w:r>
      <w:r w:rsidRPr="008C7FAE">
        <w:t xml:space="preserve"> цел</w:t>
      </w:r>
      <w:r w:rsidR="007D2A4C" w:rsidRPr="008C7FAE">
        <w:t>ей</w:t>
      </w:r>
      <w:r w:rsidRPr="008C7FAE">
        <w:t>.</w:t>
      </w:r>
    </w:p>
    <w:p w:rsidR="00EC0DBE" w:rsidRPr="008C7FAE" w:rsidRDefault="00EC0DBE" w:rsidP="00AF0A7D">
      <w:pPr>
        <w:pStyle w:val="RUS111"/>
        <w:keepNext/>
        <w:keepLines/>
        <w:suppressLineNumbers/>
        <w:suppressAutoHyphens/>
        <w:spacing w:after="0"/>
        <w:ind w:left="0"/>
        <w:contextualSpacing/>
      </w:pPr>
      <w:r w:rsidRPr="008C7FAE">
        <w:t>При исполнении обязатель</w:t>
      </w:r>
      <w:proofErr w:type="gramStart"/>
      <w:r w:rsidRPr="008C7FAE">
        <w:t>ств Ст</w:t>
      </w:r>
      <w:proofErr w:type="gramEnd"/>
      <w:r w:rsidRPr="008C7FAE">
        <w:t>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8C7FAE" w:rsidRDefault="00EC0DBE" w:rsidP="00AF0A7D">
      <w:pPr>
        <w:pStyle w:val="RUS111"/>
        <w:keepNext/>
        <w:keepLines/>
        <w:suppressLineNumbers/>
        <w:suppressAutoHyphens/>
        <w:spacing w:after="0"/>
        <w:ind w:left="0"/>
        <w:contextualSpacing/>
      </w:pPr>
      <w:proofErr w:type="gramStart"/>
      <w:r w:rsidRPr="008C7FAE">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roofErr w:type="gramEnd"/>
    </w:p>
    <w:p w:rsidR="00EC0DBE" w:rsidRPr="008C7FAE" w:rsidRDefault="00EC0DBE" w:rsidP="00AF0A7D">
      <w:pPr>
        <w:pStyle w:val="RUS111"/>
        <w:keepNext/>
        <w:keepLines/>
        <w:suppressLineNumbers/>
        <w:suppressAutoHyphens/>
        <w:spacing w:after="0"/>
        <w:ind w:left="0"/>
        <w:contextualSpacing/>
      </w:pPr>
      <w:r w:rsidRPr="008C7FAE">
        <w:t>Под действиями работника, осуществляемыми в пользу стимулирующей его Стороны, понимаются:</w:t>
      </w:r>
    </w:p>
    <w:p w:rsidR="00EC0DBE" w:rsidRPr="008C7FAE" w:rsidRDefault="00EC0DBE" w:rsidP="00AF0A7D">
      <w:pPr>
        <w:pStyle w:val="RUS"/>
        <w:keepNext/>
        <w:keepLines/>
        <w:widowControl/>
        <w:suppressLineNumbers/>
        <w:suppressAutoHyphens/>
        <w:spacing w:after="0"/>
        <w:ind w:firstLine="567"/>
        <w:contextualSpacing/>
      </w:pPr>
      <w:r w:rsidRPr="008C7FAE">
        <w:t>предоставление неоправданных преимуществ по сравнению с другими клиентами;</w:t>
      </w:r>
    </w:p>
    <w:p w:rsidR="00EC0DBE" w:rsidRPr="008C7FAE" w:rsidRDefault="00EC0DBE" w:rsidP="00AF0A7D">
      <w:pPr>
        <w:pStyle w:val="RUS"/>
        <w:keepNext/>
        <w:keepLines/>
        <w:widowControl/>
        <w:suppressLineNumbers/>
        <w:suppressAutoHyphens/>
        <w:spacing w:after="0"/>
        <w:ind w:firstLine="567"/>
        <w:contextualSpacing/>
      </w:pPr>
      <w:r w:rsidRPr="008C7FAE">
        <w:t>предоставление каких-либо гарантий;</w:t>
      </w:r>
    </w:p>
    <w:p w:rsidR="00EC0DBE" w:rsidRPr="008C7FAE" w:rsidRDefault="00EC0DBE" w:rsidP="00AF0A7D">
      <w:pPr>
        <w:pStyle w:val="RUS"/>
        <w:keepNext/>
        <w:keepLines/>
        <w:widowControl/>
        <w:suppressLineNumbers/>
        <w:suppressAutoHyphens/>
        <w:spacing w:after="0"/>
        <w:ind w:firstLine="567"/>
        <w:contextualSpacing/>
      </w:pPr>
      <w:r w:rsidRPr="008C7FAE">
        <w:t>ускорение существующих процедур;</w:t>
      </w:r>
    </w:p>
    <w:p w:rsidR="00EC0DBE" w:rsidRPr="008C7FAE" w:rsidRDefault="00EC0DBE" w:rsidP="00AF0A7D">
      <w:pPr>
        <w:pStyle w:val="RUS"/>
        <w:keepNext/>
        <w:keepLines/>
        <w:widowControl/>
        <w:suppressLineNumbers/>
        <w:suppressAutoHyphens/>
        <w:spacing w:after="0"/>
        <w:ind w:firstLine="567"/>
        <w:contextualSpacing/>
      </w:pPr>
      <w:r w:rsidRPr="008C7FAE">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C0DBE" w:rsidRPr="008C7FAE" w:rsidRDefault="00EC0DBE" w:rsidP="00AF0A7D">
      <w:pPr>
        <w:pStyle w:val="RUS111"/>
        <w:keepNext/>
        <w:keepLines/>
        <w:suppressLineNumbers/>
        <w:suppressAutoHyphens/>
        <w:spacing w:after="0"/>
        <w:ind w:left="0"/>
        <w:contextualSpacing/>
      </w:pPr>
      <w:r w:rsidRPr="008C7FAE">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EC0DBE" w:rsidRDefault="00EC0DBE" w:rsidP="00AF0A7D">
      <w:pPr>
        <w:pStyle w:val="RUS111"/>
        <w:keepNext/>
        <w:keepLines/>
        <w:suppressLineNumbers/>
        <w:suppressAutoHyphens/>
        <w:spacing w:after="0"/>
        <w:ind w:left="0"/>
        <w:contextualSpacing/>
      </w:pPr>
      <w:r w:rsidRPr="008C7FAE">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8C7FAE">
        <w:t>головного кодекса</w:t>
      </w:r>
      <w:r w:rsidRPr="008C7FAE">
        <w:t xml:space="preserve"> </w:t>
      </w:r>
      <w:r w:rsidR="00165087" w:rsidRPr="008C7FAE">
        <w:rPr>
          <w:iCs/>
        </w:rPr>
        <w:t>Российской Федерации</w:t>
      </w:r>
      <w:r w:rsidRPr="008C7FAE">
        <w:t xml:space="preserve"> «Коммерческий подкуп», материалы внутренних расследований Стороны направляют в правоохранительные органы.</w:t>
      </w:r>
    </w:p>
    <w:p w:rsidR="00EC0DBE" w:rsidRPr="008C7FAE" w:rsidRDefault="00EC0DBE" w:rsidP="00AF0A7D">
      <w:pPr>
        <w:pStyle w:val="RUS111"/>
        <w:keepNext/>
        <w:keepLines/>
        <w:suppressLineNumbers/>
        <w:suppressAutoHyphens/>
        <w:spacing w:after="0"/>
        <w:ind w:left="0"/>
        <w:contextualSpacing/>
      </w:pPr>
      <w:proofErr w:type="gramStart"/>
      <w:r w:rsidRPr="008C7FAE">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8C7FAE">
        <w:t>равно</w:t>
      </w:r>
      <w:r w:rsidRPr="008C7FAE">
        <w:t xml:space="preserve"> действиях, нарушающих требования применимого законодательства и международных актов о противодействии легализации (отмыванию</w:t>
      </w:r>
      <w:proofErr w:type="gramEnd"/>
      <w:r w:rsidRPr="008C7FAE">
        <w:t>) доходов, полученных преступным путем.</w:t>
      </w:r>
    </w:p>
    <w:p w:rsidR="00EC0DBE" w:rsidRPr="008C7FAE" w:rsidRDefault="00EC0DBE" w:rsidP="00AF0A7D">
      <w:pPr>
        <w:pStyle w:val="RUS111"/>
        <w:keepNext/>
        <w:keepLines/>
        <w:suppressLineNumbers/>
        <w:suppressAutoHyphens/>
        <w:spacing w:after="0"/>
        <w:ind w:left="0"/>
        <w:contextualSpacing/>
      </w:pPr>
      <w:r w:rsidRPr="008C7FAE">
        <w:t>Стороны Договора признают проведение процедур по предотвращению коррупции и контролирую</w:t>
      </w:r>
      <w:r w:rsidR="00FF7948" w:rsidRPr="008C7FAE">
        <w:t>т</w:t>
      </w:r>
      <w:r w:rsidRPr="008C7FAE">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C0DBE" w:rsidRPr="008C7FAE" w:rsidRDefault="00EC0DBE" w:rsidP="00AF0A7D">
      <w:pPr>
        <w:pStyle w:val="RUS111"/>
        <w:keepNext/>
        <w:keepLines/>
        <w:suppressLineNumbers/>
        <w:suppressAutoHyphens/>
        <w:spacing w:after="0"/>
        <w:ind w:left="0"/>
        <w:contextualSpacing/>
      </w:pPr>
      <w:r w:rsidRPr="008C7FAE">
        <w:lastRenderedPageBreak/>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C0DBE" w:rsidRPr="008C7FAE" w:rsidRDefault="00EC0DBE" w:rsidP="00AF0A7D">
      <w:pPr>
        <w:pStyle w:val="RUS111"/>
        <w:keepNext/>
        <w:keepLines/>
        <w:suppressLineNumbers/>
        <w:suppressAutoHyphens/>
        <w:spacing w:after="0"/>
        <w:ind w:left="0"/>
        <w:contextualSpacing/>
      </w:pPr>
      <w:r w:rsidRPr="008C7FAE">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317A1E" w:rsidRPr="008C7FAE" w:rsidRDefault="00EC0DBE" w:rsidP="00AF0A7D">
      <w:pPr>
        <w:pStyle w:val="RUS111"/>
        <w:keepNext/>
        <w:keepLines/>
        <w:suppressLineNumbers/>
        <w:suppressAutoHyphens/>
        <w:spacing w:after="0"/>
        <w:ind w:left="0"/>
        <w:contextualSpacing/>
      </w:pPr>
      <w:r w:rsidRPr="008C7FAE">
        <w:t xml:space="preserve">Стороны гарантируют полную конфиденциальность при </w:t>
      </w:r>
      <w:r w:rsidR="00FF7948" w:rsidRPr="008C7FAE">
        <w:t>вы</w:t>
      </w:r>
      <w:r w:rsidRPr="008C7FAE">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317A1E" w:rsidRPr="008C7FAE" w:rsidRDefault="009C1667" w:rsidP="00AF0A7D">
      <w:pPr>
        <w:pStyle w:val="RUS111"/>
        <w:keepNext/>
        <w:keepLines/>
        <w:suppressLineNumbers/>
        <w:suppressAutoHyphens/>
        <w:spacing w:after="0"/>
        <w:ind w:left="0"/>
        <w:contextualSpacing/>
      </w:pPr>
      <w:r w:rsidRPr="008C7FAE">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F81541" w:rsidRPr="008C7FAE" w:rsidRDefault="00F81541" w:rsidP="00AF0A7D">
      <w:pPr>
        <w:pStyle w:val="RUS111"/>
        <w:keepNext/>
        <w:keepLines/>
        <w:suppressLineNumbers/>
        <w:suppressAutoHyphens/>
        <w:spacing w:after="0"/>
        <w:ind w:left="0"/>
        <w:contextualSpacing/>
      </w:pPr>
      <w:r w:rsidRPr="00472B24">
        <w:t>В случае изменения реквизитов, указанных в пункте</w:t>
      </w:r>
      <w:r w:rsidR="00317A1E" w:rsidRPr="00472B24">
        <w:t xml:space="preserve"> </w:t>
      </w:r>
      <w:r w:rsidRPr="00472B24">
        <w:t>2</w:t>
      </w:r>
      <w:r w:rsidR="00317A1E" w:rsidRPr="00472B24">
        <w:t>5</w:t>
      </w:r>
      <w:r w:rsidRPr="00472B24">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r w:rsidR="00317A1E" w:rsidRPr="00472B24">
        <w:t xml:space="preserve"> </w:t>
      </w:r>
      <w:r w:rsidRPr="00472B24">
        <w:t xml:space="preserve">Помимо </w:t>
      </w:r>
      <w:proofErr w:type="gramStart"/>
      <w:r w:rsidRPr="00472B24">
        <w:t>слу</w:t>
      </w:r>
      <w:r w:rsidR="00472B24" w:rsidRPr="00472B24">
        <w:t>чаев, установленных пунктом 23.7.13</w:t>
      </w:r>
      <w:r w:rsidRPr="00472B24">
        <w:t xml:space="preserve"> Подрядчик в течение всего срока действия Договора направляет</w:t>
      </w:r>
      <w:proofErr w:type="gramEnd"/>
      <w:r w:rsidRPr="00472B24">
        <w:t xml:space="preserve"> Заказчику письменные уведомления (с приложением копий подтверждающих документов, заверенных подписью уполномоченного лица и печатью)</w:t>
      </w:r>
      <w:r w:rsidRPr="008C7FAE">
        <w:t xml:space="preserve"> в срок не позднее 1 (одного) рабочего дня с момента наступления любого из следующих событий:</w:t>
      </w:r>
    </w:p>
    <w:p w:rsidR="00F81541" w:rsidRPr="008C7FAE" w:rsidRDefault="00F81541" w:rsidP="00AF0A7D">
      <w:pPr>
        <w:pStyle w:val="RUS10"/>
        <w:keepNext/>
        <w:keepLines/>
        <w:suppressLineNumbers/>
        <w:suppressAutoHyphens/>
        <w:spacing w:after="0"/>
        <w:ind w:left="0" w:firstLine="567"/>
        <w:contextualSpacing/>
      </w:pPr>
      <w:r w:rsidRPr="008C7FAE">
        <w:t>изменение юридического и/или почтового адреса;</w:t>
      </w:r>
    </w:p>
    <w:p w:rsidR="00F81541" w:rsidRPr="008C7FAE" w:rsidRDefault="00F81541" w:rsidP="00AF0A7D">
      <w:pPr>
        <w:pStyle w:val="RUS10"/>
        <w:keepNext/>
        <w:keepLines/>
        <w:suppressLineNumbers/>
        <w:suppressAutoHyphens/>
        <w:spacing w:after="0"/>
        <w:ind w:left="0" w:firstLine="567"/>
        <w:contextualSpacing/>
      </w:pPr>
      <w:r w:rsidRPr="008C7FAE">
        <w:t>изменение банковских реквизитов;</w:t>
      </w:r>
    </w:p>
    <w:p w:rsidR="00F81541" w:rsidRPr="008C7FAE" w:rsidRDefault="00F81541" w:rsidP="00AF0A7D">
      <w:pPr>
        <w:pStyle w:val="RUS10"/>
        <w:keepNext/>
        <w:keepLines/>
        <w:suppressLineNumbers/>
        <w:suppressAutoHyphens/>
        <w:spacing w:after="0"/>
        <w:ind w:left="0" w:firstLine="567"/>
        <w:contextualSpacing/>
      </w:pPr>
      <w:r w:rsidRPr="008C7FAE">
        <w:t>изменение учредительных документов;</w:t>
      </w:r>
    </w:p>
    <w:p w:rsidR="00F81541" w:rsidRPr="008C7FAE" w:rsidRDefault="00F81541" w:rsidP="00AF0A7D">
      <w:pPr>
        <w:pStyle w:val="RUS10"/>
        <w:keepNext/>
        <w:keepLines/>
        <w:suppressLineNumbers/>
        <w:suppressAutoHyphens/>
        <w:spacing w:after="0"/>
        <w:ind w:left="0" w:firstLine="567"/>
        <w:contextualSpacing/>
      </w:pPr>
      <w:r w:rsidRPr="008C7FAE">
        <w:t>изменение ИНН и/или КПП;</w:t>
      </w:r>
    </w:p>
    <w:p w:rsidR="00F81541" w:rsidRPr="008C7FAE" w:rsidRDefault="00F81541" w:rsidP="00AF0A7D">
      <w:pPr>
        <w:pStyle w:val="RUS10"/>
        <w:keepNext/>
        <w:keepLines/>
        <w:suppressLineNumbers/>
        <w:suppressAutoHyphens/>
        <w:spacing w:after="0"/>
        <w:ind w:left="0" w:firstLine="567"/>
        <w:contextualSpacing/>
      </w:pPr>
      <w:r w:rsidRPr="008C7FAE">
        <w:t>принятие решения о смене наименования;</w:t>
      </w:r>
    </w:p>
    <w:p w:rsidR="00F81541" w:rsidRPr="008C7FAE" w:rsidRDefault="00F81541" w:rsidP="00AF0A7D">
      <w:pPr>
        <w:pStyle w:val="RUS10"/>
        <w:keepNext/>
        <w:keepLines/>
        <w:suppressLineNumbers/>
        <w:suppressAutoHyphens/>
        <w:spacing w:after="0"/>
        <w:ind w:left="0" w:firstLine="567"/>
        <w:contextualSpacing/>
      </w:pPr>
      <w:r w:rsidRPr="008C7FAE">
        <w:t>принятие решения о реорганизации;</w:t>
      </w:r>
    </w:p>
    <w:p w:rsidR="00F81541" w:rsidRPr="008C7FAE" w:rsidRDefault="00F81541" w:rsidP="00AF0A7D">
      <w:pPr>
        <w:pStyle w:val="RUS10"/>
        <w:keepNext/>
        <w:keepLines/>
        <w:suppressLineNumbers/>
        <w:suppressAutoHyphens/>
        <w:spacing w:after="0"/>
        <w:ind w:left="0" w:firstLine="567"/>
        <w:contextualSpacing/>
      </w:pPr>
      <w:r w:rsidRPr="008C7FAE">
        <w:t>введение процедуры банкротства;</w:t>
      </w:r>
    </w:p>
    <w:p w:rsidR="00F81541" w:rsidRPr="008C7FAE" w:rsidRDefault="00F81541" w:rsidP="00AF0A7D">
      <w:pPr>
        <w:pStyle w:val="RUS10"/>
        <w:keepNext/>
        <w:keepLines/>
        <w:suppressLineNumbers/>
        <w:suppressAutoHyphens/>
        <w:spacing w:after="0"/>
        <w:ind w:left="0" w:firstLine="567"/>
        <w:contextualSpacing/>
      </w:pPr>
      <w:r w:rsidRPr="008C7FAE">
        <w:t>принятие решения о добровольной ликвидации;</w:t>
      </w:r>
    </w:p>
    <w:p w:rsidR="00F81541" w:rsidRPr="008C7FAE" w:rsidRDefault="00F81541" w:rsidP="00AF0A7D">
      <w:pPr>
        <w:pStyle w:val="RUS10"/>
        <w:keepNext/>
        <w:keepLines/>
        <w:suppressLineNumbers/>
        <w:suppressAutoHyphens/>
        <w:spacing w:after="0"/>
        <w:ind w:left="0" w:firstLine="567"/>
        <w:contextualSpacing/>
      </w:pPr>
      <w:r w:rsidRPr="008C7FAE">
        <w:t>принятие решения об уменьшении уставного капитала.</w:t>
      </w:r>
    </w:p>
    <w:p w:rsidR="00F81541" w:rsidRPr="008C7FAE" w:rsidRDefault="00F81541" w:rsidP="00AF0A7D">
      <w:pPr>
        <w:pStyle w:val="RUS11"/>
        <w:keepNext/>
        <w:keepLines/>
        <w:suppressLineNumbers/>
        <w:suppressAutoHyphens/>
        <w:spacing w:after="0"/>
        <w:ind w:left="0"/>
        <w:contextualSpacing/>
      </w:pPr>
      <w:r w:rsidRPr="008C7FAE">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9C1667" w:rsidRPr="008C7FAE" w:rsidRDefault="00D571C7" w:rsidP="0082566C">
      <w:pPr>
        <w:pStyle w:val="RUS1"/>
        <w:keepNext/>
        <w:keepLines/>
        <w:suppressLineNumbers/>
        <w:suppressAutoHyphens/>
        <w:ind w:left="0"/>
        <w:contextualSpacing/>
      </w:pPr>
      <w:bookmarkStart w:id="80" w:name="_Toc5702849"/>
      <w:r w:rsidRPr="008C7FAE">
        <w:t>Перечень документов, прилагаемых к настоящему Договору</w:t>
      </w:r>
      <w:bookmarkEnd w:id="80"/>
    </w:p>
    <w:p w:rsidR="00B171F2" w:rsidRDefault="00B171F2" w:rsidP="00AF0A7D">
      <w:pPr>
        <w:keepNext/>
        <w:keepLines/>
        <w:suppressLineNumbers/>
        <w:suppressAutoHyphens/>
        <w:contextualSpacing/>
        <w:jc w:val="both"/>
        <w:rPr>
          <w:sz w:val="22"/>
          <w:szCs w:val="22"/>
        </w:rPr>
      </w:pPr>
      <w:r w:rsidRPr="008C7FAE">
        <w:rPr>
          <w:sz w:val="22"/>
          <w:szCs w:val="22"/>
          <w:lang w:val="en-US"/>
        </w:rPr>
        <w:fldChar w:fldCharType="begin"/>
      </w:r>
      <w:r w:rsidRPr="008C7FAE">
        <w:rPr>
          <w:sz w:val="22"/>
          <w:szCs w:val="22"/>
        </w:rPr>
        <w:instrText xml:space="preserve"> </w:instrText>
      </w:r>
      <w:r w:rsidRPr="008C7FAE">
        <w:rPr>
          <w:sz w:val="22"/>
          <w:szCs w:val="22"/>
          <w:lang w:val="en-US"/>
        </w:rPr>
        <w:instrText>REF</w:instrText>
      </w:r>
      <w:r w:rsidRPr="008C7FAE">
        <w:rPr>
          <w:sz w:val="22"/>
          <w:szCs w:val="22"/>
        </w:rPr>
        <w:instrText xml:space="preserve"> </w:instrText>
      </w:r>
      <w:r w:rsidRPr="008C7FAE">
        <w:rPr>
          <w:sz w:val="22"/>
          <w:szCs w:val="22"/>
          <w:lang w:val="en-US"/>
        </w:rPr>
        <w:instrText>RefSCH</w:instrText>
      </w:r>
      <w:r w:rsidRPr="008C7FAE">
        <w:rPr>
          <w:sz w:val="22"/>
          <w:szCs w:val="22"/>
        </w:rPr>
        <w:instrText>1 \</w:instrText>
      </w:r>
      <w:r w:rsidRPr="008C7FAE">
        <w:rPr>
          <w:sz w:val="22"/>
          <w:szCs w:val="22"/>
          <w:lang w:val="en-US"/>
        </w:rPr>
        <w:instrText>h</w:instrText>
      </w:r>
      <w:r w:rsidRPr="008C7FAE">
        <w:rPr>
          <w:sz w:val="22"/>
          <w:szCs w:val="22"/>
        </w:rPr>
        <w:instrText xml:space="preserve">  \* </w:instrText>
      </w:r>
      <w:r w:rsidRPr="008C7FAE">
        <w:rPr>
          <w:sz w:val="22"/>
          <w:szCs w:val="22"/>
          <w:lang w:val="en-US"/>
        </w:rPr>
        <w:instrText>MERGEFORMAT</w:instrText>
      </w:r>
      <w:r w:rsidRPr="008C7FAE">
        <w:rPr>
          <w:sz w:val="22"/>
          <w:szCs w:val="22"/>
        </w:rPr>
        <w:instrText xml:space="preserve"> </w:instrText>
      </w:r>
      <w:r w:rsidRPr="008C7FAE">
        <w:rPr>
          <w:sz w:val="22"/>
          <w:szCs w:val="22"/>
          <w:lang w:val="en-US"/>
        </w:rPr>
      </w:r>
      <w:r w:rsidRPr="008C7FAE">
        <w:rPr>
          <w:sz w:val="22"/>
          <w:szCs w:val="22"/>
          <w:lang w:val="en-US"/>
        </w:rPr>
        <w:fldChar w:fldCharType="separate"/>
      </w:r>
      <w:r w:rsidR="00C0254D" w:rsidRPr="00DD1138">
        <w:rPr>
          <w:sz w:val="22"/>
          <w:szCs w:val="22"/>
        </w:rPr>
        <w:t>Приложение № 1</w:t>
      </w:r>
      <w:r w:rsidRPr="008C7FAE">
        <w:rPr>
          <w:sz w:val="22"/>
          <w:szCs w:val="22"/>
          <w:lang w:val="en-US"/>
        </w:rPr>
        <w:fldChar w:fldCharType="end"/>
      </w:r>
      <w:r w:rsidR="00682385">
        <w:rPr>
          <w:sz w:val="22"/>
          <w:szCs w:val="22"/>
        </w:rPr>
        <w:t xml:space="preserve">- </w:t>
      </w:r>
      <w:r w:rsidR="00472B24">
        <w:rPr>
          <w:sz w:val="22"/>
          <w:szCs w:val="22"/>
        </w:rPr>
        <w:t>Техническое</w:t>
      </w:r>
      <w:r w:rsidR="00682385">
        <w:rPr>
          <w:sz w:val="22"/>
          <w:szCs w:val="22"/>
        </w:rPr>
        <w:t xml:space="preserve"> задание</w:t>
      </w:r>
      <w:r w:rsidR="00472B24">
        <w:rPr>
          <w:sz w:val="22"/>
          <w:szCs w:val="22"/>
        </w:rPr>
        <w:t>,</w:t>
      </w:r>
      <w:r w:rsidR="00682385">
        <w:rPr>
          <w:sz w:val="22"/>
          <w:szCs w:val="22"/>
        </w:rPr>
        <w:t xml:space="preserve"> </w:t>
      </w:r>
      <w:proofErr w:type="gramStart"/>
      <w:r w:rsidR="00682385">
        <w:rPr>
          <w:sz w:val="22"/>
          <w:szCs w:val="22"/>
        </w:rPr>
        <w:t>дефектная</w:t>
      </w:r>
      <w:proofErr w:type="gramEnd"/>
      <w:r w:rsidR="00682385">
        <w:rPr>
          <w:sz w:val="22"/>
          <w:szCs w:val="22"/>
        </w:rPr>
        <w:t xml:space="preserve"> ведомость;</w:t>
      </w:r>
      <w:r w:rsidRPr="008C7FAE">
        <w:rPr>
          <w:sz w:val="22"/>
          <w:szCs w:val="22"/>
        </w:rPr>
        <w:t xml:space="preserve"> </w:t>
      </w:r>
      <w:r w:rsidR="00FE0A9A" w:rsidRPr="008C7FAE">
        <w:rPr>
          <w:sz w:val="22"/>
          <w:szCs w:val="22"/>
        </w:rPr>
        <w:tab/>
      </w:r>
    </w:p>
    <w:p w:rsidR="00367270" w:rsidRPr="008C7FAE" w:rsidRDefault="00367270" w:rsidP="00AF0A7D">
      <w:pPr>
        <w:keepNext/>
        <w:keepLines/>
        <w:suppressLineNumbers/>
        <w:suppressAutoHyphens/>
        <w:contextualSpacing/>
        <w:jc w:val="both"/>
        <w:rPr>
          <w:sz w:val="22"/>
          <w:szCs w:val="22"/>
        </w:rPr>
      </w:pPr>
      <w:r>
        <w:rPr>
          <w:sz w:val="22"/>
          <w:szCs w:val="22"/>
        </w:rPr>
        <w:t xml:space="preserve">Приложение № 2- </w:t>
      </w:r>
      <w:r w:rsidR="009455A9">
        <w:rPr>
          <w:sz w:val="22"/>
          <w:szCs w:val="22"/>
        </w:rPr>
        <w:t>Локальный сметный расчет</w:t>
      </w:r>
      <w:r>
        <w:rPr>
          <w:sz w:val="22"/>
          <w:szCs w:val="22"/>
        </w:rPr>
        <w:t>;</w:t>
      </w:r>
    </w:p>
    <w:p w:rsidR="00367270" w:rsidRPr="008C7FAE" w:rsidRDefault="00367270" w:rsidP="00AF0A7D">
      <w:pPr>
        <w:keepNext/>
        <w:keepLines/>
        <w:suppressLineNumbers/>
        <w:suppressAutoHyphens/>
        <w:contextualSpacing/>
        <w:jc w:val="both"/>
        <w:rPr>
          <w:sz w:val="22"/>
          <w:szCs w:val="22"/>
        </w:rPr>
      </w:pPr>
      <w:r>
        <w:rPr>
          <w:sz w:val="22"/>
          <w:szCs w:val="22"/>
        </w:rPr>
        <w:t xml:space="preserve">Приложение № 3- </w:t>
      </w:r>
      <w:r w:rsidR="005509C9">
        <w:rPr>
          <w:sz w:val="22"/>
          <w:szCs w:val="22"/>
        </w:rPr>
        <w:t>Гарантии и заверения;</w:t>
      </w:r>
      <w:r>
        <w:rPr>
          <w:sz w:val="22"/>
          <w:szCs w:val="22"/>
        </w:rPr>
        <w:t xml:space="preserve"> </w:t>
      </w:r>
    </w:p>
    <w:p w:rsidR="00367270" w:rsidRDefault="00DD2DB2" w:rsidP="00182FA2">
      <w:pPr>
        <w:jc w:val="both"/>
        <w:rPr>
          <w:sz w:val="22"/>
          <w:szCs w:val="22"/>
        </w:rPr>
      </w:pPr>
      <w:r>
        <w:rPr>
          <w:sz w:val="22"/>
          <w:szCs w:val="22"/>
        </w:rPr>
        <w:t>П</w:t>
      </w:r>
      <w:r w:rsidR="00182FA2">
        <w:rPr>
          <w:sz w:val="22"/>
          <w:szCs w:val="22"/>
        </w:rPr>
        <w:t>риложение № 4-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B171F2" w:rsidRDefault="00367270" w:rsidP="00182FA2">
      <w:pPr>
        <w:jc w:val="both"/>
        <w:rPr>
          <w:sz w:val="22"/>
          <w:szCs w:val="22"/>
        </w:rPr>
      </w:pPr>
      <w:r>
        <w:rPr>
          <w:sz w:val="22"/>
          <w:szCs w:val="22"/>
        </w:rPr>
        <w:t>П</w:t>
      </w:r>
      <w:r w:rsidR="00903A76">
        <w:rPr>
          <w:sz w:val="22"/>
          <w:szCs w:val="22"/>
        </w:rPr>
        <w:t>риложение № 5</w:t>
      </w:r>
      <w:r w:rsidR="00B171F2" w:rsidRPr="008C7FAE">
        <w:rPr>
          <w:sz w:val="22"/>
          <w:szCs w:val="22"/>
        </w:rPr>
        <w:t xml:space="preserve"> </w:t>
      </w:r>
      <w:r w:rsidR="00682385">
        <w:rPr>
          <w:sz w:val="22"/>
          <w:szCs w:val="22"/>
        </w:rPr>
        <w:t>-</w:t>
      </w:r>
      <w:r w:rsidR="00182FA2">
        <w:rPr>
          <w:sz w:val="22"/>
          <w:szCs w:val="22"/>
        </w:rPr>
        <w:t xml:space="preserve"> </w:t>
      </w:r>
      <w:r w:rsidR="00182FA2" w:rsidRPr="008C7FAE">
        <w:rPr>
          <w:sz w:val="22"/>
          <w:szCs w:val="22"/>
        </w:rPr>
        <w:t>Соглашение о соблюдении Подрядчиком требований в области охраны труда, охраны окружающей среды, промышленной и пожарной</w:t>
      </w:r>
      <w:r w:rsidR="00182FA2">
        <w:rPr>
          <w:sz w:val="22"/>
          <w:szCs w:val="22"/>
        </w:rPr>
        <w:t xml:space="preserve"> безопасности;</w:t>
      </w:r>
    </w:p>
    <w:p w:rsidR="00682385" w:rsidRPr="008C7FAE" w:rsidRDefault="00682385" w:rsidP="00AF0A7D">
      <w:pPr>
        <w:keepNext/>
        <w:keepLines/>
        <w:suppressLineNumbers/>
        <w:suppressAutoHyphens/>
        <w:contextualSpacing/>
        <w:jc w:val="both"/>
        <w:rPr>
          <w:sz w:val="22"/>
          <w:szCs w:val="22"/>
        </w:rPr>
      </w:pPr>
      <w:r>
        <w:rPr>
          <w:sz w:val="22"/>
          <w:szCs w:val="22"/>
        </w:rPr>
        <w:lastRenderedPageBreak/>
        <w:t>Приложение № 6- Соглашение о соблюдении Подрядчиком требований в области антитеррористической безопасности;</w:t>
      </w:r>
    </w:p>
    <w:p w:rsidR="004C3D41" w:rsidRDefault="00903A76" w:rsidP="00AF0A7D">
      <w:pPr>
        <w:keepNext/>
        <w:keepLines/>
        <w:suppressLineNumbers/>
        <w:tabs>
          <w:tab w:val="left" w:pos="2127"/>
        </w:tabs>
        <w:suppressAutoHyphens/>
        <w:contextualSpacing/>
        <w:rPr>
          <w:sz w:val="22"/>
          <w:szCs w:val="22"/>
        </w:rPr>
      </w:pPr>
      <w:r>
        <w:rPr>
          <w:sz w:val="22"/>
          <w:szCs w:val="22"/>
        </w:rPr>
        <w:t xml:space="preserve">Приложение № 7 </w:t>
      </w:r>
      <w:r w:rsidR="00682385">
        <w:rPr>
          <w:sz w:val="22"/>
          <w:szCs w:val="22"/>
        </w:rPr>
        <w:t>-</w:t>
      </w:r>
      <w:r>
        <w:rPr>
          <w:sz w:val="22"/>
          <w:szCs w:val="22"/>
        </w:rPr>
        <w:t xml:space="preserve"> </w:t>
      </w:r>
      <w:r w:rsidR="00682385">
        <w:rPr>
          <w:sz w:val="22"/>
          <w:szCs w:val="22"/>
        </w:rPr>
        <w:t>Протокол согласования договорной цены.</w:t>
      </w:r>
      <w:r>
        <w:rPr>
          <w:sz w:val="22"/>
          <w:szCs w:val="22"/>
        </w:rPr>
        <w:t xml:space="preserve"> </w:t>
      </w:r>
      <w:bookmarkStart w:id="81" w:name="_Toc5702850"/>
    </w:p>
    <w:p w:rsidR="00367270" w:rsidRDefault="00367270" w:rsidP="00AF0A7D">
      <w:pPr>
        <w:keepNext/>
        <w:keepLines/>
        <w:suppressLineNumbers/>
        <w:tabs>
          <w:tab w:val="left" w:pos="2127"/>
        </w:tabs>
        <w:suppressAutoHyphens/>
        <w:contextualSpacing/>
        <w:rPr>
          <w:sz w:val="22"/>
          <w:szCs w:val="22"/>
        </w:rPr>
      </w:pPr>
    </w:p>
    <w:p w:rsidR="009C1667" w:rsidRDefault="004C3D41" w:rsidP="00AF0A7D">
      <w:pPr>
        <w:keepNext/>
        <w:keepLines/>
        <w:suppressLineNumbers/>
        <w:tabs>
          <w:tab w:val="left" w:pos="2127"/>
        </w:tabs>
        <w:suppressAutoHyphens/>
        <w:contextualSpacing/>
        <w:jc w:val="center"/>
        <w:rPr>
          <w:b/>
          <w:sz w:val="22"/>
          <w:szCs w:val="22"/>
          <w:lang w:val="en-US"/>
        </w:rPr>
      </w:pPr>
      <w:r w:rsidRPr="00367270">
        <w:rPr>
          <w:b/>
          <w:sz w:val="22"/>
          <w:szCs w:val="22"/>
        </w:rPr>
        <w:t xml:space="preserve">25. </w:t>
      </w:r>
      <w:r w:rsidR="00D571C7" w:rsidRPr="00367270">
        <w:rPr>
          <w:b/>
          <w:sz w:val="22"/>
          <w:szCs w:val="22"/>
        </w:rPr>
        <w:t xml:space="preserve">Реквизиты </w:t>
      </w:r>
      <w:r w:rsidR="009C1667" w:rsidRPr="00367270">
        <w:rPr>
          <w:b/>
          <w:sz w:val="22"/>
          <w:szCs w:val="22"/>
        </w:rPr>
        <w:t>и подписи Сторон</w:t>
      </w:r>
      <w:bookmarkEnd w:id="81"/>
    </w:p>
    <w:p w:rsidR="00AA66D2" w:rsidRPr="00AA66D2" w:rsidRDefault="00AA66D2" w:rsidP="00AF0A7D">
      <w:pPr>
        <w:keepNext/>
        <w:keepLines/>
        <w:suppressLineNumbers/>
        <w:tabs>
          <w:tab w:val="left" w:pos="2127"/>
        </w:tabs>
        <w:suppressAutoHyphens/>
        <w:contextualSpacing/>
        <w:jc w:val="center"/>
        <w:rPr>
          <w:b/>
          <w:sz w:val="22"/>
          <w:szCs w:val="22"/>
          <w:lang w:val="en-US"/>
        </w:rPr>
      </w:pPr>
    </w:p>
    <w:tbl>
      <w:tblPr>
        <w:tblW w:w="10081" w:type="dxa"/>
        <w:tblInd w:w="108" w:type="dxa"/>
        <w:tblLook w:val="00A0" w:firstRow="1" w:lastRow="0" w:firstColumn="1" w:lastColumn="0" w:noHBand="0" w:noVBand="0"/>
      </w:tblPr>
      <w:tblGrid>
        <w:gridCol w:w="5245"/>
        <w:gridCol w:w="4836"/>
      </w:tblGrid>
      <w:tr w:rsidR="001A03EB" w:rsidRPr="008C7FAE" w:rsidTr="00DE037E">
        <w:trPr>
          <w:cantSplit/>
        </w:trPr>
        <w:tc>
          <w:tcPr>
            <w:tcW w:w="5245" w:type="dxa"/>
          </w:tcPr>
          <w:p w:rsidR="001A03EB" w:rsidRDefault="001A03EB" w:rsidP="0063088F">
            <w:pPr>
              <w:keepNext/>
              <w:keepLines/>
              <w:suppressLineNumbers/>
              <w:suppressAutoHyphens/>
              <w:autoSpaceDE w:val="0"/>
              <w:autoSpaceDN w:val="0"/>
              <w:adjustRightInd w:val="0"/>
              <w:ind w:right="1310"/>
              <w:contextualSpacing/>
              <w:rPr>
                <w:b/>
                <w:sz w:val="22"/>
                <w:szCs w:val="22"/>
              </w:rPr>
            </w:pPr>
            <w:r w:rsidRPr="008C7FAE">
              <w:rPr>
                <w:b/>
                <w:sz w:val="22"/>
                <w:szCs w:val="22"/>
              </w:rPr>
              <w:t>Подрядчик:</w:t>
            </w:r>
            <w:r w:rsidR="009A745A">
              <w:rPr>
                <w:b/>
                <w:sz w:val="22"/>
                <w:szCs w:val="22"/>
              </w:rPr>
              <w:t xml:space="preserve"> </w:t>
            </w:r>
          </w:p>
          <w:p w:rsidR="00291C22" w:rsidRPr="00AB6304" w:rsidRDefault="00291C22" w:rsidP="00AA66D2">
            <w:pPr>
              <w:keepNext/>
              <w:keepLines/>
              <w:suppressLineNumbers/>
              <w:suppressAutoHyphens/>
              <w:autoSpaceDE w:val="0"/>
              <w:autoSpaceDN w:val="0"/>
              <w:adjustRightInd w:val="0"/>
              <w:ind w:right="1310"/>
              <w:contextualSpacing/>
              <w:rPr>
                <w:b/>
                <w:sz w:val="22"/>
                <w:szCs w:val="22"/>
              </w:rPr>
            </w:pPr>
          </w:p>
        </w:tc>
        <w:tc>
          <w:tcPr>
            <w:tcW w:w="4836" w:type="dxa"/>
          </w:tcPr>
          <w:p w:rsidR="00472B24" w:rsidRDefault="001A03EB" w:rsidP="0063088F">
            <w:pPr>
              <w:keepNext/>
              <w:keepLines/>
              <w:suppressLineNumbers/>
              <w:suppressAutoHyphens/>
              <w:autoSpaceDE w:val="0"/>
              <w:autoSpaceDN w:val="0"/>
              <w:adjustRightInd w:val="0"/>
              <w:ind w:right="618"/>
              <w:contextualSpacing/>
              <w:rPr>
                <w:b/>
                <w:sz w:val="22"/>
                <w:szCs w:val="22"/>
              </w:rPr>
            </w:pPr>
            <w:r w:rsidRPr="008C7FAE">
              <w:rPr>
                <w:b/>
                <w:sz w:val="22"/>
                <w:szCs w:val="22"/>
              </w:rPr>
              <w:t>Заказчик:</w:t>
            </w:r>
            <w:r w:rsidR="001C0D97">
              <w:rPr>
                <w:b/>
                <w:sz w:val="22"/>
                <w:szCs w:val="22"/>
              </w:rPr>
              <w:t xml:space="preserve"> </w:t>
            </w:r>
          </w:p>
          <w:p w:rsidR="001A03EB" w:rsidRPr="008C7FAE" w:rsidRDefault="001C0D97" w:rsidP="0063088F">
            <w:pPr>
              <w:keepNext/>
              <w:keepLines/>
              <w:suppressLineNumbers/>
              <w:suppressAutoHyphens/>
              <w:autoSpaceDE w:val="0"/>
              <w:autoSpaceDN w:val="0"/>
              <w:adjustRightInd w:val="0"/>
              <w:ind w:right="618"/>
              <w:contextualSpacing/>
              <w:rPr>
                <w:b/>
                <w:sz w:val="22"/>
                <w:szCs w:val="22"/>
              </w:rPr>
            </w:pPr>
            <w:r>
              <w:rPr>
                <w:b/>
                <w:sz w:val="22"/>
                <w:szCs w:val="22"/>
              </w:rPr>
              <w:t>ООО «КраМЗ-Авто»</w:t>
            </w:r>
          </w:p>
        </w:tc>
      </w:tr>
      <w:tr w:rsidR="001A03EB" w:rsidRPr="008C7FAE" w:rsidTr="00DE037E">
        <w:trPr>
          <w:cantSplit/>
        </w:trPr>
        <w:tc>
          <w:tcPr>
            <w:tcW w:w="5245" w:type="dxa"/>
          </w:tcPr>
          <w:p w:rsidR="00E61605" w:rsidRPr="00E61605" w:rsidRDefault="00E61605" w:rsidP="0063088F">
            <w:pPr>
              <w:keepNext/>
              <w:keepLines/>
              <w:suppressLineNumbers/>
              <w:shd w:val="clear" w:color="auto" w:fill="FFFFFF"/>
              <w:suppressAutoHyphens/>
              <w:adjustRightInd w:val="0"/>
              <w:ind w:right="1310"/>
              <w:contextualSpacing/>
              <w:jc w:val="both"/>
              <w:rPr>
                <w:sz w:val="22"/>
                <w:szCs w:val="22"/>
              </w:rPr>
            </w:pPr>
          </w:p>
          <w:p w:rsidR="00E61605" w:rsidRDefault="00E61605" w:rsidP="0063088F">
            <w:pPr>
              <w:keepNext/>
              <w:keepLines/>
              <w:suppressLineNumbers/>
              <w:shd w:val="clear" w:color="auto" w:fill="FFFFFF"/>
              <w:suppressAutoHyphens/>
              <w:adjustRightInd w:val="0"/>
              <w:ind w:right="1310"/>
              <w:contextualSpacing/>
              <w:jc w:val="both"/>
              <w:rPr>
                <w:sz w:val="22"/>
                <w:szCs w:val="22"/>
              </w:rPr>
            </w:pPr>
          </w:p>
          <w:p w:rsidR="00E61605" w:rsidRPr="008C7FAE" w:rsidRDefault="00E61605" w:rsidP="0063088F">
            <w:pPr>
              <w:keepNext/>
              <w:keepLines/>
              <w:suppressLineNumbers/>
              <w:shd w:val="clear" w:color="auto" w:fill="FFFFFF"/>
              <w:suppressAutoHyphens/>
              <w:adjustRightInd w:val="0"/>
              <w:ind w:right="1310"/>
              <w:contextualSpacing/>
              <w:jc w:val="both"/>
              <w:rPr>
                <w:sz w:val="22"/>
                <w:szCs w:val="22"/>
              </w:rPr>
            </w:pPr>
          </w:p>
        </w:tc>
        <w:tc>
          <w:tcPr>
            <w:tcW w:w="4836" w:type="dxa"/>
          </w:tcPr>
          <w:p w:rsidR="00DE037E" w:rsidRDefault="001519C0" w:rsidP="0063088F">
            <w:pPr>
              <w:keepNext/>
              <w:keepLines/>
              <w:suppressLineNumbers/>
              <w:shd w:val="clear" w:color="auto" w:fill="FFFFFF"/>
              <w:suppressAutoHyphens/>
              <w:adjustRightInd w:val="0"/>
              <w:ind w:right="618"/>
              <w:contextualSpacing/>
              <w:jc w:val="both"/>
              <w:rPr>
                <w:sz w:val="22"/>
                <w:szCs w:val="22"/>
              </w:rPr>
            </w:pPr>
            <w:r>
              <w:rPr>
                <w:sz w:val="22"/>
                <w:szCs w:val="22"/>
              </w:rPr>
              <w:t>Место нахождения и почтовый адрес общества: 660111, Красноярский край,</w:t>
            </w:r>
          </w:p>
          <w:p w:rsidR="00E61605" w:rsidRDefault="00472B24" w:rsidP="0063088F">
            <w:pPr>
              <w:keepNext/>
              <w:keepLines/>
              <w:suppressLineNumbers/>
              <w:shd w:val="clear" w:color="auto" w:fill="FFFFFF"/>
              <w:suppressAutoHyphens/>
              <w:adjustRightInd w:val="0"/>
              <w:ind w:right="618"/>
              <w:contextualSpacing/>
              <w:jc w:val="both"/>
              <w:rPr>
                <w:sz w:val="22"/>
                <w:szCs w:val="22"/>
              </w:rPr>
            </w:pPr>
            <w:r>
              <w:rPr>
                <w:sz w:val="22"/>
                <w:szCs w:val="22"/>
              </w:rPr>
              <w:t>г. Красноярск</w:t>
            </w:r>
            <w:r w:rsidR="001519C0">
              <w:rPr>
                <w:sz w:val="22"/>
                <w:szCs w:val="22"/>
              </w:rPr>
              <w:t xml:space="preserve">, </w:t>
            </w:r>
          </w:p>
          <w:p w:rsidR="001519C0" w:rsidRDefault="00472B24" w:rsidP="0063088F">
            <w:pPr>
              <w:keepNext/>
              <w:keepLines/>
              <w:suppressLineNumbers/>
              <w:shd w:val="clear" w:color="auto" w:fill="FFFFFF"/>
              <w:suppressAutoHyphens/>
              <w:adjustRightInd w:val="0"/>
              <w:ind w:right="618"/>
              <w:contextualSpacing/>
              <w:jc w:val="both"/>
              <w:rPr>
                <w:sz w:val="22"/>
                <w:szCs w:val="22"/>
              </w:rPr>
            </w:pPr>
            <w:r>
              <w:rPr>
                <w:sz w:val="22"/>
                <w:szCs w:val="22"/>
              </w:rPr>
              <w:t>ул. Пограничников</w:t>
            </w:r>
            <w:r w:rsidR="001519C0">
              <w:rPr>
                <w:sz w:val="22"/>
                <w:szCs w:val="22"/>
              </w:rPr>
              <w:t>, 37 «А»</w:t>
            </w:r>
          </w:p>
          <w:p w:rsidR="00DE219D" w:rsidRPr="004D582F" w:rsidRDefault="00DE219D" w:rsidP="0063088F">
            <w:pPr>
              <w:keepNext/>
              <w:keepLines/>
              <w:suppressLineNumbers/>
              <w:suppressAutoHyphens/>
              <w:ind w:right="618"/>
              <w:contextualSpacing/>
              <w:jc w:val="both"/>
              <w:rPr>
                <w:sz w:val="22"/>
                <w:szCs w:val="22"/>
              </w:rPr>
            </w:pPr>
            <w:r>
              <w:rPr>
                <w:sz w:val="22"/>
                <w:szCs w:val="22"/>
              </w:rPr>
              <w:t xml:space="preserve">Тел.(391)256-49-87, факс. </w:t>
            </w:r>
            <w:r w:rsidRPr="004D582F">
              <w:rPr>
                <w:sz w:val="22"/>
                <w:szCs w:val="22"/>
              </w:rPr>
              <w:t>(391)256-31-18.</w:t>
            </w:r>
          </w:p>
          <w:p w:rsidR="00DE219D" w:rsidRPr="009455A9" w:rsidRDefault="00DE219D" w:rsidP="0063088F">
            <w:pPr>
              <w:keepNext/>
              <w:keepLines/>
              <w:suppressLineNumbers/>
              <w:shd w:val="clear" w:color="auto" w:fill="FFFFFF"/>
              <w:suppressAutoHyphens/>
              <w:adjustRightInd w:val="0"/>
              <w:ind w:right="618"/>
              <w:contextualSpacing/>
              <w:jc w:val="both"/>
              <w:rPr>
                <w:sz w:val="22"/>
                <w:szCs w:val="22"/>
                <w:lang w:val="en-US"/>
              </w:rPr>
            </w:pPr>
            <w:proofErr w:type="gramStart"/>
            <w:r>
              <w:rPr>
                <w:bCs/>
                <w:sz w:val="22"/>
                <w:szCs w:val="22"/>
              </w:rPr>
              <w:t>Е</w:t>
            </w:r>
            <w:proofErr w:type="gramEnd"/>
            <w:r w:rsidRPr="009455A9">
              <w:rPr>
                <w:bCs/>
                <w:sz w:val="22"/>
                <w:szCs w:val="22"/>
                <w:lang w:val="en-US"/>
              </w:rPr>
              <w:t>-</w:t>
            </w:r>
            <w:r>
              <w:rPr>
                <w:bCs/>
                <w:sz w:val="22"/>
                <w:szCs w:val="22"/>
                <w:lang w:val="en-US"/>
              </w:rPr>
              <w:t>mail</w:t>
            </w:r>
            <w:r w:rsidRPr="009455A9">
              <w:rPr>
                <w:bCs/>
                <w:sz w:val="22"/>
                <w:szCs w:val="22"/>
                <w:lang w:val="en-US"/>
              </w:rPr>
              <w:t>:</w:t>
            </w:r>
            <w:r w:rsidRPr="00DE037E">
              <w:rPr>
                <w:bCs/>
                <w:sz w:val="22"/>
                <w:szCs w:val="22"/>
                <w:lang w:val="en-US"/>
              </w:rPr>
              <w:t xml:space="preserve"> </w:t>
            </w:r>
            <w:hyperlink r:id="rId10" w:history="1">
              <w:r w:rsidRPr="00DE037E">
                <w:rPr>
                  <w:rStyle w:val="ad"/>
                  <w:color w:val="auto"/>
                  <w:sz w:val="22"/>
                  <w:szCs w:val="22"/>
                  <w:u w:val="none"/>
                  <w:lang w:val="en-US"/>
                </w:rPr>
                <w:t>KraMZ-Avto.KRSK@rusal.com</w:t>
              </w:r>
            </w:hyperlink>
          </w:p>
          <w:p w:rsidR="00DE219D" w:rsidRDefault="00DE219D" w:rsidP="0063088F">
            <w:pPr>
              <w:keepNext/>
              <w:keepLines/>
              <w:suppressLineNumbers/>
              <w:shd w:val="clear" w:color="auto" w:fill="FFFFFF"/>
              <w:suppressAutoHyphens/>
              <w:adjustRightInd w:val="0"/>
              <w:ind w:right="618"/>
              <w:contextualSpacing/>
              <w:jc w:val="both"/>
              <w:rPr>
                <w:sz w:val="22"/>
                <w:szCs w:val="22"/>
              </w:rPr>
            </w:pPr>
            <w:r>
              <w:rPr>
                <w:sz w:val="22"/>
                <w:szCs w:val="22"/>
              </w:rPr>
              <w:t>ОГРН 1022402480660</w:t>
            </w:r>
          </w:p>
          <w:p w:rsidR="00DE219D" w:rsidRDefault="00DE219D" w:rsidP="0063088F">
            <w:pPr>
              <w:keepNext/>
              <w:keepLines/>
              <w:suppressLineNumbers/>
              <w:shd w:val="clear" w:color="auto" w:fill="FFFFFF"/>
              <w:suppressAutoHyphens/>
              <w:adjustRightInd w:val="0"/>
              <w:ind w:right="618"/>
              <w:contextualSpacing/>
              <w:jc w:val="both"/>
              <w:rPr>
                <w:sz w:val="22"/>
                <w:szCs w:val="22"/>
              </w:rPr>
            </w:pPr>
            <w:r>
              <w:rPr>
                <w:sz w:val="22"/>
                <w:szCs w:val="22"/>
              </w:rPr>
              <w:t>ИНН 2465040592</w:t>
            </w:r>
            <w:r w:rsidR="00E61605">
              <w:rPr>
                <w:sz w:val="22"/>
                <w:szCs w:val="22"/>
              </w:rPr>
              <w:t xml:space="preserve">, </w:t>
            </w:r>
            <w:r>
              <w:rPr>
                <w:sz w:val="22"/>
                <w:szCs w:val="22"/>
              </w:rPr>
              <w:t>КПП 246501001</w:t>
            </w:r>
          </w:p>
          <w:p w:rsidR="001519C0" w:rsidRDefault="001519C0" w:rsidP="0063088F">
            <w:pPr>
              <w:keepNext/>
              <w:keepLines/>
              <w:suppressLineNumbers/>
              <w:suppressAutoHyphens/>
              <w:ind w:right="618"/>
              <w:contextualSpacing/>
              <w:jc w:val="both"/>
              <w:rPr>
                <w:sz w:val="22"/>
                <w:szCs w:val="22"/>
              </w:rPr>
            </w:pPr>
            <w:r>
              <w:rPr>
                <w:sz w:val="22"/>
                <w:szCs w:val="22"/>
              </w:rPr>
              <w:t>Ф-л Банка ГПБ (АО) «Восточно-Сибирский»</w:t>
            </w:r>
          </w:p>
          <w:p w:rsidR="00E61605" w:rsidRDefault="00E61605" w:rsidP="0063088F">
            <w:pPr>
              <w:keepNext/>
              <w:keepLines/>
              <w:suppressLineNumbers/>
              <w:suppressAutoHyphens/>
              <w:ind w:right="618"/>
              <w:contextualSpacing/>
              <w:jc w:val="both"/>
              <w:rPr>
                <w:sz w:val="22"/>
                <w:szCs w:val="22"/>
              </w:rPr>
            </w:pPr>
            <w:r>
              <w:rPr>
                <w:sz w:val="22"/>
                <w:szCs w:val="22"/>
              </w:rPr>
              <w:t>р/с № 40702810622340001633</w:t>
            </w:r>
          </w:p>
          <w:p w:rsidR="00E61605" w:rsidRDefault="00E61605" w:rsidP="0063088F">
            <w:pPr>
              <w:keepNext/>
              <w:keepLines/>
              <w:suppressLineNumbers/>
              <w:suppressAutoHyphens/>
              <w:ind w:right="618"/>
              <w:contextualSpacing/>
              <w:jc w:val="both"/>
              <w:rPr>
                <w:sz w:val="22"/>
                <w:szCs w:val="22"/>
              </w:rPr>
            </w:pPr>
            <w:r>
              <w:rPr>
                <w:sz w:val="22"/>
                <w:szCs w:val="22"/>
              </w:rPr>
              <w:t>БИК 040407877</w:t>
            </w:r>
          </w:p>
          <w:p w:rsidR="00DE219D" w:rsidRDefault="00DE219D" w:rsidP="0063088F">
            <w:pPr>
              <w:keepNext/>
              <w:keepLines/>
              <w:suppressLineNumbers/>
              <w:suppressAutoHyphens/>
              <w:ind w:right="618"/>
              <w:contextualSpacing/>
              <w:jc w:val="both"/>
              <w:rPr>
                <w:sz w:val="22"/>
                <w:szCs w:val="22"/>
              </w:rPr>
            </w:pPr>
            <w:r>
              <w:rPr>
                <w:sz w:val="22"/>
                <w:szCs w:val="22"/>
              </w:rPr>
              <w:t>к/с № 30101810100000000877</w:t>
            </w:r>
          </w:p>
          <w:p w:rsidR="001A03EB" w:rsidRPr="008C7FAE" w:rsidRDefault="001A03EB" w:rsidP="0063088F">
            <w:pPr>
              <w:keepNext/>
              <w:keepLines/>
              <w:suppressLineNumbers/>
              <w:suppressAutoHyphens/>
              <w:ind w:right="618"/>
              <w:contextualSpacing/>
              <w:jc w:val="both"/>
              <w:rPr>
                <w:b/>
                <w:sz w:val="22"/>
                <w:szCs w:val="22"/>
              </w:rPr>
            </w:pPr>
          </w:p>
        </w:tc>
      </w:tr>
    </w:tbl>
    <w:p w:rsidR="001A03EB" w:rsidRPr="008C7FAE" w:rsidRDefault="001A03EB" w:rsidP="0063088F">
      <w:pPr>
        <w:pStyle w:val="afa"/>
        <w:keepNext/>
        <w:keepLines/>
        <w:suppressLineNumbers/>
        <w:suppressAutoHyphens/>
        <w:contextualSpacing/>
        <w:rPr>
          <w:rFonts w:ascii="Times New Roman" w:hAnsi="Times New Roman"/>
        </w:rPr>
      </w:pPr>
    </w:p>
    <w:tbl>
      <w:tblPr>
        <w:tblW w:w="10280" w:type="dxa"/>
        <w:tblInd w:w="-34" w:type="dxa"/>
        <w:tblLook w:val="01E0" w:firstRow="1" w:lastRow="1" w:firstColumn="1" w:lastColumn="1" w:noHBand="0" w:noVBand="0"/>
      </w:tblPr>
      <w:tblGrid>
        <w:gridCol w:w="10496"/>
        <w:gridCol w:w="222"/>
      </w:tblGrid>
      <w:tr w:rsidR="00C620F1" w:rsidRPr="001F2EDE" w:rsidTr="001A03EB">
        <w:trPr>
          <w:trHeight w:val="1134"/>
        </w:trPr>
        <w:tc>
          <w:tcPr>
            <w:tcW w:w="5104" w:type="dxa"/>
          </w:tcPr>
          <w:p w:rsidR="0063088F" w:rsidRDefault="0063088F" w:rsidP="00E61605">
            <w:pPr>
              <w:pStyle w:val="a6"/>
              <w:keepNext/>
              <w:keepLines/>
              <w:suppressLineNumbers/>
              <w:suppressAutoHyphens/>
              <w:contextualSpacing/>
              <w:jc w:val="left"/>
              <w:rPr>
                <w:sz w:val="22"/>
                <w:szCs w:val="22"/>
              </w:rPr>
            </w:pPr>
          </w:p>
          <w:p w:rsidR="0063088F" w:rsidRDefault="0063088F" w:rsidP="0063088F">
            <w:pPr>
              <w:keepNext/>
              <w:keepLines/>
              <w:suppressLineNumbers/>
              <w:tabs>
                <w:tab w:val="left" w:pos="527"/>
                <w:tab w:val="left" w:pos="3727"/>
                <w:tab w:val="left" w:pos="6521"/>
                <w:tab w:val="left" w:pos="9247"/>
                <w:tab w:val="left" w:pos="13801"/>
                <w:tab w:val="left" w:pos="14861"/>
              </w:tabs>
              <w:suppressAutoHyphens/>
              <w:spacing w:after="120"/>
              <w:ind w:left="1134" w:hanging="425"/>
              <w:contextualSpacing/>
              <w:jc w:val="center"/>
              <w:rPr>
                <w:b/>
                <w:sz w:val="22"/>
                <w:szCs w:val="22"/>
              </w:rPr>
            </w:pPr>
            <w:r>
              <w:rPr>
                <w:b/>
                <w:sz w:val="22"/>
                <w:szCs w:val="22"/>
              </w:rPr>
              <w:t>Подписи сторон:</w:t>
            </w:r>
          </w:p>
          <w:p w:rsidR="0063088F" w:rsidRDefault="0063088F" w:rsidP="0063088F">
            <w:pPr>
              <w:keepNext/>
              <w:keepLines/>
              <w:suppressLineNumbers/>
              <w:tabs>
                <w:tab w:val="left" w:pos="527"/>
                <w:tab w:val="left" w:pos="3727"/>
                <w:tab w:val="left" w:pos="6521"/>
                <w:tab w:val="left" w:pos="9247"/>
                <w:tab w:val="left" w:pos="13801"/>
                <w:tab w:val="left" w:pos="14861"/>
              </w:tabs>
              <w:suppressAutoHyphens/>
              <w:spacing w:after="120"/>
              <w:ind w:left="1134" w:hanging="425"/>
              <w:contextualSpacing/>
              <w:jc w:val="center"/>
              <w:rPr>
                <w:b/>
                <w:sz w:val="22"/>
                <w:szCs w:val="22"/>
              </w:rPr>
            </w:pPr>
          </w:p>
          <w:tbl>
            <w:tblPr>
              <w:tblW w:w="10280" w:type="dxa"/>
              <w:tblLook w:val="01E0" w:firstRow="1" w:lastRow="1" w:firstColumn="1" w:lastColumn="1" w:noHBand="0" w:noVBand="0"/>
            </w:tblPr>
            <w:tblGrid>
              <w:gridCol w:w="5104"/>
              <w:gridCol w:w="5176"/>
            </w:tblGrid>
            <w:tr w:rsidR="0063088F" w:rsidRPr="001F2EDE" w:rsidTr="00B35814">
              <w:trPr>
                <w:trHeight w:val="1134"/>
              </w:trPr>
              <w:tc>
                <w:tcPr>
                  <w:tcW w:w="5104" w:type="dxa"/>
                </w:tcPr>
                <w:p w:rsidR="0063088F" w:rsidRPr="001F2EDE" w:rsidRDefault="0063088F" w:rsidP="0063088F">
                  <w:pPr>
                    <w:pStyle w:val="a6"/>
                    <w:keepNext/>
                    <w:keepLines/>
                    <w:suppressLineNumbers/>
                    <w:tabs>
                      <w:tab w:val="left" w:pos="6521"/>
                    </w:tabs>
                    <w:suppressAutoHyphens/>
                    <w:ind w:left="68" w:hanging="142"/>
                    <w:contextualSpacing/>
                    <w:jc w:val="both"/>
                    <w:rPr>
                      <w:sz w:val="22"/>
                      <w:szCs w:val="22"/>
                    </w:rPr>
                  </w:pPr>
                  <w:r w:rsidRPr="001F2EDE">
                    <w:rPr>
                      <w:b/>
                      <w:sz w:val="22"/>
                      <w:szCs w:val="22"/>
                    </w:rPr>
                    <w:t xml:space="preserve">  Подрядчик</w:t>
                  </w:r>
                  <w:r w:rsidRPr="001F2EDE">
                    <w:rPr>
                      <w:sz w:val="22"/>
                      <w:szCs w:val="22"/>
                    </w:rPr>
                    <w:t>:</w:t>
                  </w:r>
                </w:p>
                <w:p w:rsidR="0063088F" w:rsidRDefault="0063088F" w:rsidP="00965B88">
                  <w:pPr>
                    <w:pStyle w:val="a6"/>
                    <w:keepNext/>
                    <w:keepLines/>
                    <w:suppressLineNumbers/>
                    <w:tabs>
                      <w:tab w:val="left" w:pos="6521"/>
                    </w:tabs>
                    <w:suppressAutoHyphens/>
                    <w:ind w:left="68" w:hanging="142"/>
                    <w:contextualSpacing/>
                    <w:jc w:val="both"/>
                    <w:rPr>
                      <w:sz w:val="22"/>
                      <w:szCs w:val="22"/>
                    </w:rPr>
                  </w:pPr>
                  <w:r w:rsidRPr="001F2EDE">
                    <w:rPr>
                      <w:sz w:val="22"/>
                      <w:szCs w:val="22"/>
                    </w:rPr>
                    <w:t xml:space="preserve">  </w:t>
                  </w:r>
                </w:p>
                <w:p w:rsidR="00965B88" w:rsidRPr="001F2EDE" w:rsidRDefault="00965B88" w:rsidP="00965B88">
                  <w:pPr>
                    <w:pStyle w:val="a6"/>
                    <w:keepNext/>
                    <w:keepLines/>
                    <w:suppressLineNumbers/>
                    <w:tabs>
                      <w:tab w:val="left" w:pos="6521"/>
                    </w:tabs>
                    <w:suppressAutoHyphens/>
                    <w:ind w:left="68" w:hanging="142"/>
                    <w:contextualSpacing/>
                    <w:jc w:val="both"/>
                    <w:rPr>
                      <w:sz w:val="22"/>
                      <w:szCs w:val="22"/>
                    </w:rPr>
                  </w:pPr>
                </w:p>
                <w:p w:rsidR="0063088F" w:rsidRPr="001F2EDE" w:rsidRDefault="0063088F" w:rsidP="0063088F">
                  <w:pPr>
                    <w:pStyle w:val="a6"/>
                    <w:keepNext/>
                    <w:keepLines/>
                    <w:suppressLineNumbers/>
                    <w:tabs>
                      <w:tab w:val="left" w:pos="6521"/>
                    </w:tabs>
                    <w:suppressAutoHyphens/>
                    <w:ind w:left="68" w:hanging="142"/>
                    <w:contextualSpacing/>
                    <w:jc w:val="both"/>
                    <w:rPr>
                      <w:sz w:val="22"/>
                      <w:szCs w:val="22"/>
                    </w:rPr>
                  </w:pPr>
                </w:p>
                <w:p w:rsidR="0063088F" w:rsidRPr="001F2EDE" w:rsidRDefault="0063088F" w:rsidP="00965B88">
                  <w:pPr>
                    <w:pStyle w:val="a6"/>
                    <w:keepNext/>
                    <w:keepLines/>
                    <w:suppressLineNumbers/>
                    <w:tabs>
                      <w:tab w:val="left" w:pos="6521"/>
                    </w:tabs>
                    <w:suppressAutoHyphens/>
                    <w:ind w:left="68" w:hanging="142"/>
                    <w:contextualSpacing/>
                    <w:jc w:val="left"/>
                    <w:rPr>
                      <w:sz w:val="22"/>
                      <w:szCs w:val="22"/>
                    </w:rPr>
                  </w:pPr>
                  <w:r w:rsidRPr="001F2EDE">
                    <w:rPr>
                      <w:sz w:val="22"/>
                      <w:szCs w:val="22"/>
                    </w:rPr>
                    <w:t xml:space="preserve">   __________________/</w:t>
                  </w:r>
                  <w:r w:rsidRPr="001F2EDE">
                    <w:rPr>
                      <w:sz w:val="22"/>
                      <w:szCs w:val="22"/>
                      <w:u w:val="single"/>
                    </w:rPr>
                    <w:t xml:space="preserve"> </w:t>
                  </w:r>
                  <w:r w:rsidR="00965B88">
                    <w:rPr>
                      <w:sz w:val="22"/>
                      <w:szCs w:val="22"/>
                      <w:u w:val="single"/>
                    </w:rPr>
                    <w:t>___________</w:t>
                  </w:r>
                  <w:r w:rsidRPr="001F2EDE">
                    <w:rPr>
                      <w:sz w:val="22"/>
                      <w:szCs w:val="22"/>
                      <w:u w:val="single"/>
                    </w:rPr>
                    <w:t>/</w:t>
                  </w:r>
                  <w:r w:rsidRPr="001F2EDE">
                    <w:rPr>
                      <w:sz w:val="22"/>
                      <w:szCs w:val="22"/>
                    </w:rPr>
                    <w:t xml:space="preserve">                                          М.П.</w:t>
                  </w:r>
                </w:p>
              </w:tc>
              <w:tc>
                <w:tcPr>
                  <w:tcW w:w="5176" w:type="dxa"/>
                </w:tcPr>
                <w:p w:rsidR="0063088F" w:rsidRPr="001F2EDE" w:rsidRDefault="0063088F" w:rsidP="0063088F">
                  <w:pPr>
                    <w:pStyle w:val="a6"/>
                    <w:keepNext/>
                    <w:keepLines/>
                    <w:suppressLineNumbers/>
                    <w:tabs>
                      <w:tab w:val="left" w:pos="6521"/>
                    </w:tabs>
                    <w:suppressAutoHyphens/>
                    <w:ind w:left="1134" w:hanging="1209"/>
                    <w:contextualSpacing/>
                    <w:jc w:val="both"/>
                    <w:rPr>
                      <w:b/>
                      <w:sz w:val="22"/>
                      <w:szCs w:val="22"/>
                    </w:rPr>
                  </w:pPr>
                  <w:r w:rsidRPr="001F2EDE">
                    <w:rPr>
                      <w:sz w:val="22"/>
                      <w:szCs w:val="22"/>
                    </w:rPr>
                    <w:t xml:space="preserve">    </w:t>
                  </w:r>
                  <w:r w:rsidRPr="001F2EDE">
                    <w:rPr>
                      <w:b/>
                      <w:sz w:val="22"/>
                      <w:szCs w:val="22"/>
                    </w:rPr>
                    <w:t>Заказчик:</w:t>
                  </w:r>
                </w:p>
                <w:p w:rsidR="0063088F" w:rsidRPr="001F2EDE" w:rsidRDefault="0063088F" w:rsidP="0063088F">
                  <w:pPr>
                    <w:pStyle w:val="a6"/>
                    <w:keepNext/>
                    <w:keepLines/>
                    <w:suppressLineNumbers/>
                    <w:tabs>
                      <w:tab w:val="left" w:pos="6521"/>
                    </w:tabs>
                    <w:suppressAutoHyphens/>
                    <w:ind w:left="1134" w:hanging="1209"/>
                    <w:contextualSpacing/>
                    <w:jc w:val="both"/>
                    <w:rPr>
                      <w:sz w:val="22"/>
                      <w:szCs w:val="22"/>
                    </w:rPr>
                  </w:pPr>
                  <w:r w:rsidRPr="001F2EDE">
                    <w:rPr>
                      <w:sz w:val="22"/>
                      <w:szCs w:val="22"/>
                    </w:rPr>
                    <w:t xml:space="preserve">    Директор </w:t>
                  </w:r>
                </w:p>
                <w:p w:rsidR="0063088F" w:rsidRPr="001F2EDE" w:rsidRDefault="0063088F" w:rsidP="0063088F">
                  <w:pPr>
                    <w:pStyle w:val="a6"/>
                    <w:keepNext/>
                    <w:keepLines/>
                    <w:suppressLineNumbers/>
                    <w:tabs>
                      <w:tab w:val="left" w:pos="6521"/>
                    </w:tabs>
                    <w:suppressAutoHyphens/>
                    <w:ind w:left="1134" w:hanging="1209"/>
                    <w:contextualSpacing/>
                    <w:jc w:val="both"/>
                    <w:rPr>
                      <w:sz w:val="22"/>
                      <w:szCs w:val="22"/>
                    </w:rPr>
                  </w:pPr>
                  <w:r w:rsidRPr="001F2EDE">
                    <w:rPr>
                      <w:sz w:val="22"/>
                      <w:szCs w:val="22"/>
                    </w:rPr>
                    <w:t xml:space="preserve">    ООО «КраМЗ-Авто»</w:t>
                  </w:r>
                </w:p>
                <w:p w:rsidR="0063088F" w:rsidRPr="001F2EDE" w:rsidRDefault="0063088F" w:rsidP="0063088F">
                  <w:pPr>
                    <w:pStyle w:val="a6"/>
                    <w:keepNext/>
                    <w:keepLines/>
                    <w:suppressLineNumbers/>
                    <w:tabs>
                      <w:tab w:val="left" w:pos="6521"/>
                    </w:tabs>
                    <w:suppressAutoHyphens/>
                    <w:ind w:left="1134" w:hanging="1209"/>
                    <w:contextualSpacing/>
                    <w:jc w:val="both"/>
                    <w:rPr>
                      <w:sz w:val="22"/>
                      <w:szCs w:val="22"/>
                    </w:rPr>
                  </w:pPr>
                </w:p>
                <w:p w:rsidR="0063088F" w:rsidRPr="001F2EDE" w:rsidRDefault="0063088F" w:rsidP="0063088F">
                  <w:pPr>
                    <w:pStyle w:val="a6"/>
                    <w:keepNext/>
                    <w:keepLines/>
                    <w:suppressLineNumbers/>
                    <w:tabs>
                      <w:tab w:val="left" w:pos="6521"/>
                    </w:tabs>
                    <w:suppressAutoHyphens/>
                    <w:ind w:left="1134" w:hanging="1209"/>
                    <w:contextualSpacing/>
                    <w:jc w:val="both"/>
                    <w:rPr>
                      <w:sz w:val="22"/>
                      <w:szCs w:val="22"/>
                    </w:rPr>
                  </w:pPr>
                  <w:r w:rsidRPr="001F2EDE">
                    <w:rPr>
                      <w:sz w:val="22"/>
                      <w:szCs w:val="22"/>
                    </w:rPr>
                    <w:t xml:space="preserve">     __________________/</w:t>
                  </w:r>
                  <w:proofErr w:type="spellStart"/>
                  <w:r w:rsidRPr="001F2EDE">
                    <w:rPr>
                      <w:sz w:val="22"/>
                      <w:szCs w:val="22"/>
                      <w:u w:val="single"/>
                    </w:rPr>
                    <w:t>А.В</w:t>
                  </w:r>
                  <w:proofErr w:type="spellEnd"/>
                  <w:r w:rsidRPr="001F2EDE">
                    <w:rPr>
                      <w:sz w:val="22"/>
                      <w:szCs w:val="22"/>
                      <w:u w:val="single"/>
                    </w:rPr>
                    <w:t>. Крупицкий/</w:t>
                  </w:r>
                </w:p>
                <w:p w:rsidR="0063088F" w:rsidRPr="001F2EDE" w:rsidRDefault="0063088F" w:rsidP="0063088F">
                  <w:pPr>
                    <w:pStyle w:val="a6"/>
                    <w:keepNext/>
                    <w:keepLines/>
                    <w:suppressLineNumbers/>
                    <w:tabs>
                      <w:tab w:val="left" w:pos="6521"/>
                    </w:tabs>
                    <w:suppressAutoHyphens/>
                    <w:ind w:left="1134" w:hanging="1209"/>
                    <w:contextualSpacing/>
                    <w:jc w:val="both"/>
                    <w:rPr>
                      <w:sz w:val="22"/>
                      <w:szCs w:val="22"/>
                    </w:rPr>
                  </w:pPr>
                  <w:r w:rsidRPr="001F2EDE">
                    <w:rPr>
                      <w:sz w:val="22"/>
                      <w:szCs w:val="22"/>
                    </w:rPr>
                    <w:t xml:space="preserve">       М.П.</w:t>
                  </w:r>
                </w:p>
              </w:tc>
            </w:tr>
          </w:tbl>
          <w:p w:rsidR="0063088F" w:rsidRDefault="0063088F" w:rsidP="0063088F">
            <w:pPr>
              <w:pStyle w:val="a6"/>
              <w:keepNext/>
              <w:keepLines/>
              <w:suppressLineNumbers/>
              <w:suppressAutoHyphens/>
              <w:contextualSpacing/>
              <w:jc w:val="left"/>
              <w:rPr>
                <w:b/>
                <w:sz w:val="22"/>
                <w:szCs w:val="22"/>
              </w:rPr>
            </w:pPr>
          </w:p>
          <w:p w:rsidR="0063088F" w:rsidRDefault="0063088F" w:rsidP="0063088F">
            <w:pPr>
              <w:pStyle w:val="a6"/>
              <w:keepNext/>
              <w:keepLines/>
              <w:suppressLineNumbers/>
              <w:suppressAutoHyphens/>
              <w:contextualSpacing/>
              <w:jc w:val="left"/>
              <w:rPr>
                <w:b/>
                <w:sz w:val="22"/>
                <w:szCs w:val="22"/>
              </w:rPr>
            </w:pPr>
          </w:p>
          <w:p w:rsidR="0063088F" w:rsidRPr="001F2EDE" w:rsidRDefault="0063088F" w:rsidP="00E61605">
            <w:pPr>
              <w:pStyle w:val="a6"/>
              <w:keepNext/>
              <w:keepLines/>
              <w:suppressLineNumbers/>
              <w:suppressAutoHyphens/>
              <w:contextualSpacing/>
              <w:jc w:val="left"/>
              <w:rPr>
                <w:sz w:val="22"/>
                <w:szCs w:val="22"/>
              </w:rPr>
            </w:pPr>
          </w:p>
        </w:tc>
        <w:tc>
          <w:tcPr>
            <w:tcW w:w="5176" w:type="dxa"/>
          </w:tcPr>
          <w:p w:rsidR="00E61605" w:rsidRPr="001F2EDE" w:rsidRDefault="00E61605" w:rsidP="00AF0A7D">
            <w:pPr>
              <w:pStyle w:val="a6"/>
              <w:keepNext/>
              <w:keepLines/>
              <w:suppressLineNumbers/>
              <w:suppressAutoHyphens/>
              <w:contextualSpacing/>
              <w:jc w:val="both"/>
              <w:rPr>
                <w:sz w:val="22"/>
                <w:szCs w:val="22"/>
              </w:rPr>
            </w:pPr>
          </w:p>
        </w:tc>
      </w:tr>
    </w:tbl>
    <w:p w:rsidR="00C26381" w:rsidRDefault="00FF7948" w:rsidP="00AF0A7D">
      <w:pPr>
        <w:pStyle w:val="SCH"/>
        <w:keepNext/>
        <w:keepLines/>
        <w:suppressLineNumbers/>
        <w:spacing w:after="0" w:line="240" w:lineRule="auto"/>
        <w:ind w:firstLine="4678"/>
        <w:contextualSpacing/>
        <w:outlineLvl w:val="0"/>
        <w:rPr>
          <w:sz w:val="22"/>
          <w:szCs w:val="22"/>
        </w:rPr>
      </w:pPr>
      <w:r w:rsidRPr="008C7FAE">
        <w:rPr>
          <w:sz w:val="22"/>
          <w:szCs w:val="22"/>
        </w:rPr>
        <w:br w:type="page"/>
      </w:r>
      <w:bookmarkStart w:id="82" w:name="_Toc5702851"/>
    </w:p>
    <w:p w:rsidR="005100F7" w:rsidRPr="005100F7" w:rsidRDefault="00992E96" w:rsidP="005100F7">
      <w:pPr>
        <w:pStyle w:val="SCH"/>
        <w:keepNext/>
        <w:keepLines/>
        <w:widowControl w:val="0"/>
        <w:suppressAutoHyphens w:val="0"/>
        <w:spacing w:line="240" w:lineRule="auto"/>
        <w:ind w:firstLine="6804"/>
        <w:jc w:val="center"/>
        <w:outlineLvl w:val="0"/>
        <w:rPr>
          <w:rFonts w:eastAsia="Calibri"/>
          <w:i w:val="0"/>
          <w:u w:val="single"/>
          <w:lang w:eastAsia="en-US"/>
        </w:rPr>
      </w:pPr>
      <w:bookmarkStart w:id="83" w:name="RefSCH1"/>
      <w:bookmarkEnd w:id="82"/>
      <w:r w:rsidRPr="00DD1138">
        <w:rPr>
          <w:sz w:val="22"/>
          <w:szCs w:val="22"/>
        </w:rPr>
        <w:lastRenderedPageBreak/>
        <w:t xml:space="preserve">Приложение </w:t>
      </w:r>
      <w:bookmarkStart w:id="84" w:name="RefSCH1_No"/>
      <w:r w:rsidRPr="00DD1138">
        <w:rPr>
          <w:sz w:val="22"/>
          <w:szCs w:val="22"/>
        </w:rPr>
        <w:t>№ 1</w:t>
      </w:r>
      <w:bookmarkEnd w:id="83"/>
      <w:bookmarkEnd w:id="84"/>
      <w:r w:rsidRPr="00DD1138">
        <w:rPr>
          <w:sz w:val="22"/>
          <w:szCs w:val="22"/>
        </w:rPr>
        <w:br/>
      </w:r>
      <w:bookmarkStart w:id="85" w:name="RefSCH1_1"/>
      <w:r w:rsidR="005100F7" w:rsidRPr="005100F7">
        <w:rPr>
          <w:i w:val="0"/>
          <w:sz w:val="22"/>
          <w:szCs w:val="22"/>
        </w:rPr>
        <w:t>Техническое задание</w:t>
      </w:r>
      <w:bookmarkEnd w:id="85"/>
    </w:p>
    <w:p w:rsidR="005100F7" w:rsidRDefault="005100F7" w:rsidP="005100F7">
      <w:pPr>
        <w:tabs>
          <w:tab w:val="left" w:pos="7560"/>
        </w:tabs>
        <w:spacing w:line="360" w:lineRule="auto"/>
        <w:ind w:firstLine="567"/>
        <w:jc w:val="both"/>
        <w:rPr>
          <w:rFonts w:eastAsia="Calibri"/>
          <w:sz w:val="22"/>
          <w:szCs w:val="22"/>
          <w:lang w:eastAsia="en-US"/>
        </w:rPr>
      </w:pPr>
      <w:r w:rsidRPr="005100F7">
        <w:rPr>
          <w:rFonts w:eastAsia="Calibri"/>
          <w:sz w:val="22"/>
          <w:szCs w:val="22"/>
          <w:lang w:eastAsia="en-US"/>
        </w:rPr>
        <w:t xml:space="preserve">На выполнение работ по: Замене окон - здание РММ-1 литер </w:t>
      </w:r>
      <w:proofErr w:type="spellStart"/>
      <w:r w:rsidRPr="005100F7">
        <w:rPr>
          <w:rFonts w:eastAsia="Calibri"/>
          <w:sz w:val="22"/>
          <w:szCs w:val="22"/>
          <w:lang w:eastAsia="en-US"/>
        </w:rPr>
        <w:t>В</w:t>
      </w:r>
      <w:proofErr w:type="gramStart"/>
      <w:r w:rsidRPr="005100F7">
        <w:rPr>
          <w:rFonts w:eastAsia="Calibri"/>
          <w:sz w:val="22"/>
          <w:szCs w:val="22"/>
          <w:lang w:eastAsia="en-US"/>
        </w:rPr>
        <w:t>7</w:t>
      </w:r>
      <w:proofErr w:type="gramEnd"/>
      <w:r w:rsidRPr="005100F7">
        <w:rPr>
          <w:rFonts w:eastAsia="Calibri"/>
          <w:sz w:val="22"/>
          <w:szCs w:val="22"/>
          <w:lang w:eastAsia="en-US"/>
        </w:rPr>
        <w:t>,В7</w:t>
      </w:r>
      <w:proofErr w:type="spellEnd"/>
      <w:r w:rsidRPr="005100F7">
        <w:rPr>
          <w:rFonts w:eastAsia="Calibri"/>
          <w:sz w:val="22"/>
          <w:szCs w:val="22"/>
          <w:lang w:eastAsia="en-US"/>
        </w:rPr>
        <w:t xml:space="preserve">^, инвентарный номер 286, административно-бытовой корпус АТЦ инв. 274, литер </w:t>
      </w:r>
      <w:proofErr w:type="spellStart"/>
      <w:r w:rsidRPr="005100F7">
        <w:rPr>
          <w:rFonts w:eastAsia="Calibri"/>
          <w:sz w:val="22"/>
          <w:szCs w:val="22"/>
          <w:lang w:eastAsia="en-US"/>
        </w:rPr>
        <w:t>А23</w:t>
      </w:r>
      <w:proofErr w:type="spellEnd"/>
      <w:r w:rsidRPr="005100F7">
        <w:rPr>
          <w:rFonts w:eastAsia="Calibri"/>
          <w:sz w:val="22"/>
          <w:szCs w:val="22"/>
          <w:lang w:eastAsia="en-US"/>
        </w:rPr>
        <w:t xml:space="preserve"> (Переход); Ремонта мягкой кровли - административно-бытовой корпус АТЦ инв. 274, литер </w:t>
      </w:r>
      <w:proofErr w:type="spellStart"/>
      <w:r w:rsidRPr="005100F7">
        <w:rPr>
          <w:rFonts w:eastAsia="Calibri"/>
          <w:sz w:val="22"/>
          <w:szCs w:val="22"/>
          <w:lang w:eastAsia="en-US"/>
        </w:rPr>
        <w:t>А23</w:t>
      </w:r>
      <w:proofErr w:type="spellEnd"/>
      <w:r w:rsidRPr="005100F7">
        <w:rPr>
          <w:rFonts w:eastAsia="Calibri"/>
          <w:sz w:val="22"/>
          <w:szCs w:val="22"/>
          <w:lang w:eastAsia="en-US"/>
        </w:rPr>
        <w:t xml:space="preserve"> (Переход) для Саяногорского филиала ООО «КраМЗ-Авто.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3447"/>
        <w:gridCol w:w="5631"/>
      </w:tblGrid>
      <w:tr w:rsidR="005100F7" w:rsidRPr="005100F7" w:rsidTr="005100F7">
        <w:tc>
          <w:tcPr>
            <w:tcW w:w="777" w:type="dxa"/>
            <w:shd w:val="clear" w:color="auto" w:fill="auto"/>
          </w:tcPr>
          <w:p w:rsidR="005100F7" w:rsidRPr="005100F7" w:rsidRDefault="005100F7" w:rsidP="005100F7">
            <w:pPr>
              <w:jc w:val="both"/>
              <w:rPr>
                <w:rFonts w:eastAsia="Calibri"/>
                <w:lang w:eastAsia="en-US"/>
              </w:rPr>
            </w:pPr>
            <w:r w:rsidRPr="005100F7">
              <w:rPr>
                <w:rFonts w:eastAsia="Calibri"/>
                <w:lang w:eastAsia="en-US"/>
              </w:rPr>
              <w:t>№</w:t>
            </w:r>
          </w:p>
          <w:p w:rsidR="005100F7" w:rsidRPr="005100F7" w:rsidRDefault="005100F7" w:rsidP="005100F7">
            <w:pPr>
              <w:jc w:val="both"/>
              <w:rPr>
                <w:rFonts w:eastAsia="Calibri"/>
                <w:lang w:eastAsia="en-US"/>
              </w:rPr>
            </w:pPr>
            <w:r w:rsidRPr="005100F7">
              <w:rPr>
                <w:rFonts w:eastAsia="Calibri"/>
                <w:lang w:eastAsia="en-US"/>
              </w:rPr>
              <w:t>п/п</w:t>
            </w:r>
          </w:p>
        </w:tc>
        <w:tc>
          <w:tcPr>
            <w:tcW w:w="3447" w:type="dxa"/>
            <w:shd w:val="clear" w:color="auto" w:fill="auto"/>
          </w:tcPr>
          <w:p w:rsidR="005100F7" w:rsidRPr="005100F7" w:rsidRDefault="005100F7" w:rsidP="005100F7">
            <w:pPr>
              <w:rPr>
                <w:rFonts w:eastAsia="Calibri"/>
                <w:lang w:eastAsia="en-US"/>
              </w:rPr>
            </w:pPr>
            <w:r w:rsidRPr="005100F7">
              <w:rPr>
                <w:rFonts w:eastAsia="Calibri"/>
                <w:lang w:eastAsia="en-US"/>
              </w:rPr>
              <w:t>Перечень основных данных и требований</w:t>
            </w:r>
          </w:p>
        </w:tc>
        <w:tc>
          <w:tcPr>
            <w:tcW w:w="5631" w:type="dxa"/>
            <w:shd w:val="clear" w:color="auto" w:fill="auto"/>
          </w:tcPr>
          <w:p w:rsidR="005100F7" w:rsidRPr="005100F7" w:rsidRDefault="005100F7" w:rsidP="005100F7">
            <w:pPr>
              <w:rPr>
                <w:rFonts w:eastAsia="Calibri"/>
                <w:lang w:eastAsia="en-US"/>
              </w:rPr>
            </w:pPr>
            <w:r w:rsidRPr="005100F7">
              <w:rPr>
                <w:rFonts w:eastAsia="Calibri"/>
                <w:lang w:eastAsia="en-US"/>
              </w:rPr>
              <w:t>Расшифровка основных данных и требований</w:t>
            </w:r>
          </w:p>
        </w:tc>
      </w:tr>
      <w:tr w:rsidR="005100F7" w:rsidRPr="005100F7" w:rsidTr="005100F7">
        <w:tc>
          <w:tcPr>
            <w:tcW w:w="777" w:type="dxa"/>
            <w:shd w:val="clear" w:color="auto" w:fill="auto"/>
          </w:tcPr>
          <w:p w:rsidR="005100F7" w:rsidRPr="005100F7" w:rsidRDefault="005100F7" w:rsidP="005100F7">
            <w:pPr>
              <w:jc w:val="both"/>
              <w:rPr>
                <w:rFonts w:eastAsia="Calibri"/>
                <w:b/>
                <w:lang w:eastAsia="en-US"/>
              </w:rPr>
            </w:pPr>
            <w:r w:rsidRPr="005100F7">
              <w:rPr>
                <w:rFonts w:eastAsia="Calibri"/>
                <w:b/>
                <w:lang w:eastAsia="en-US"/>
              </w:rPr>
              <w:t>1</w:t>
            </w:r>
          </w:p>
        </w:tc>
        <w:tc>
          <w:tcPr>
            <w:tcW w:w="3447" w:type="dxa"/>
            <w:shd w:val="clear" w:color="auto" w:fill="auto"/>
          </w:tcPr>
          <w:p w:rsidR="005100F7" w:rsidRPr="005100F7" w:rsidRDefault="005100F7" w:rsidP="005100F7">
            <w:pPr>
              <w:ind w:firstLine="567"/>
              <w:rPr>
                <w:rFonts w:eastAsia="Calibri"/>
                <w:b/>
                <w:lang w:eastAsia="en-US"/>
              </w:rPr>
            </w:pPr>
            <w:r w:rsidRPr="005100F7">
              <w:rPr>
                <w:rFonts w:eastAsia="Calibri"/>
                <w:b/>
                <w:lang w:eastAsia="en-US"/>
              </w:rPr>
              <w:t>2</w:t>
            </w:r>
          </w:p>
        </w:tc>
        <w:tc>
          <w:tcPr>
            <w:tcW w:w="5631" w:type="dxa"/>
            <w:shd w:val="clear" w:color="auto" w:fill="auto"/>
          </w:tcPr>
          <w:p w:rsidR="005100F7" w:rsidRPr="005100F7" w:rsidRDefault="005100F7" w:rsidP="005100F7">
            <w:pPr>
              <w:ind w:firstLine="567"/>
              <w:rPr>
                <w:rFonts w:eastAsia="Calibri"/>
                <w:b/>
                <w:lang w:eastAsia="en-US"/>
              </w:rPr>
            </w:pPr>
            <w:r w:rsidRPr="005100F7">
              <w:rPr>
                <w:rFonts w:eastAsia="Calibri"/>
                <w:b/>
                <w:lang w:eastAsia="en-US"/>
              </w:rPr>
              <w:t>3</w:t>
            </w:r>
          </w:p>
        </w:tc>
      </w:tr>
      <w:tr w:rsidR="005100F7" w:rsidRPr="005100F7" w:rsidTr="005100F7">
        <w:trPr>
          <w:trHeight w:val="288"/>
        </w:trPr>
        <w:tc>
          <w:tcPr>
            <w:tcW w:w="777" w:type="dxa"/>
            <w:shd w:val="clear" w:color="auto" w:fill="auto"/>
          </w:tcPr>
          <w:p w:rsidR="005100F7" w:rsidRPr="005100F7" w:rsidRDefault="005100F7" w:rsidP="005100F7">
            <w:pPr>
              <w:jc w:val="both"/>
              <w:rPr>
                <w:rFonts w:eastAsia="Calibri"/>
                <w:lang w:eastAsia="en-US"/>
              </w:rPr>
            </w:pPr>
            <w:r w:rsidRPr="005100F7">
              <w:rPr>
                <w:rFonts w:eastAsia="Calibri"/>
                <w:lang w:eastAsia="en-US"/>
              </w:rPr>
              <w:t>1</w:t>
            </w:r>
          </w:p>
        </w:tc>
        <w:tc>
          <w:tcPr>
            <w:tcW w:w="3447" w:type="dxa"/>
            <w:shd w:val="clear" w:color="auto" w:fill="auto"/>
          </w:tcPr>
          <w:p w:rsidR="005100F7" w:rsidRPr="005100F7" w:rsidRDefault="005100F7" w:rsidP="005100F7">
            <w:pPr>
              <w:ind w:firstLine="567"/>
              <w:rPr>
                <w:rFonts w:eastAsia="Calibri"/>
                <w:lang w:eastAsia="en-US"/>
              </w:rPr>
            </w:pPr>
            <w:r w:rsidRPr="005100F7">
              <w:rPr>
                <w:rFonts w:eastAsia="Calibri"/>
                <w:lang w:eastAsia="en-US"/>
              </w:rPr>
              <w:t>Наименование предприятия</w:t>
            </w:r>
          </w:p>
        </w:tc>
        <w:tc>
          <w:tcPr>
            <w:tcW w:w="5631" w:type="dxa"/>
            <w:shd w:val="clear" w:color="auto" w:fill="auto"/>
          </w:tcPr>
          <w:p w:rsidR="005100F7" w:rsidRPr="005100F7" w:rsidRDefault="005100F7" w:rsidP="005100F7">
            <w:pPr>
              <w:spacing w:line="360" w:lineRule="auto"/>
              <w:ind w:firstLine="567"/>
              <w:rPr>
                <w:b/>
              </w:rPr>
            </w:pPr>
            <w:r w:rsidRPr="005100F7">
              <w:rPr>
                <w:rFonts w:eastAsia="Calibri"/>
                <w:lang w:eastAsia="en-US"/>
              </w:rPr>
              <w:t>ООО «КраМЗ-Авто»</w:t>
            </w:r>
          </w:p>
        </w:tc>
      </w:tr>
      <w:tr w:rsidR="005100F7" w:rsidRPr="005100F7" w:rsidTr="005100F7">
        <w:tc>
          <w:tcPr>
            <w:tcW w:w="777" w:type="dxa"/>
            <w:shd w:val="clear" w:color="auto" w:fill="auto"/>
          </w:tcPr>
          <w:p w:rsidR="005100F7" w:rsidRPr="005100F7" w:rsidRDefault="005100F7" w:rsidP="005100F7">
            <w:pPr>
              <w:jc w:val="both"/>
              <w:rPr>
                <w:rFonts w:eastAsia="Calibri"/>
                <w:lang w:eastAsia="en-US"/>
              </w:rPr>
            </w:pPr>
            <w:r w:rsidRPr="005100F7">
              <w:rPr>
                <w:rFonts w:eastAsia="Calibri"/>
                <w:lang w:eastAsia="en-US"/>
              </w:rPr>
              <w:t>2</w:t>
            </w:r>
          </w:p>
        </w:tc>
        <w:tc>
          <w:tcPr>
            <w:tcW w:w="3447" w:type="dxa"/>
            <w:shd w:val="clear" w:color="auto" w:fill="auto"/>
          </w:tcPr>
          <w:p w:rsidR="005100F7" w:rsidRPr="005100F7" w:rsidRDefault="005100F7" w:rsidP="005100F7">
            <w:pPr>
              <w:ind w:firstLine="567"/>
              <w:rPr>
                <w:rFonts w:eastAsia="Calibri"/>
                <w:lang w:eastAsia="en-US"/>
              </w:rPr>
            </w:pPr>
            <w:r w:rsidRPr="005100F7">
              <w:rPr>
                <w:rFonts w:eastAsia="Calibri"/>
                <w:lang w:eastAsia="en-US"/>
              </w:rPr>
              <w:t>Наименование здания, сооружения, строительной конструкции и места их расположения (помещение, ось, ряд, отметка и др.)</w:t>
            </w:r>
          </w:p>
        </w:tc>
        <w:tc>
          <w:tcPr>
            <w:tcW w:w="5631" w:type="dxa"/>
            <w:shd w:val="clear" w:color="auto" w:fill="auto"/>
          </w:tcPr>
          <w:p w:rsidR="005100F7" w:rsidRPr="005100F7" w:rsidRDefault="005100F7" w:rsidP="005100F7">
            <w:pPr>
              <w:jc w:val="both"/>
              <w:rPr>
                <w:rFonts w:eastAsia="Calibri"/>
                <w:lang w:eastAsia="en-US"/>
              </w:rPr>
            </w:pPr>
            <w:r w:rsidRPr="005100F7">
              <w:rPr>
                <w:rFonts w:eastAsia="Calibri"/>
                <w:lang w:eastAsia="en-US"/>
              </w:rPr>
              <w:t xml:space="preserve">Замена окон – здание РММ-1 площадью 114 </w:t>
            </w:r>
            <w:proofErr w:type="spellStart"/>
            <w:r w:rsidRPr="005100F7">
              <w:rPr>
                <w:rFonts w:eastAsia="Calibri"/>
                <w:lang w:eastAsia="en-US"/>
              </w:rPr>
              <w:t>м2</w:t>
            </w:r>
            <w:proofErr w:type="spellEnd"/>
            <w:r w:rsidRPr="005100F7">
              <w:rPr>
                <w:rFonts w:eastAsia="Calibri"/>
                <w:lang w:eastAsia="en-US"/>
              </w:rPr>
              <w:t xml:space="preserve">, АБК корпус АТЦ (переход) площадью 27,54 </w:t>
            </w:r>
            <w:proofErr w:type="spellStart"/>
            <w:r w:rsidRPr="005100F7">
              <w:rPr>
                <w:rFonts w:eastAsia="Calibri"/>
                <w:lang w:eastAsia="en-US"/>
              </w:rPr>
              <w:t>м</w:t>
            </w:r>
            <w:r w:rsidRPr="005100F7">
              <w:rPr>
                <w:rFonts w:eastAsia="Calibri"/>
                <w:vertAlign w:val="superscript"/>
                <w:lang w:eastAsia="en-US"/>
              </w:rPr>
              <w:t>2</w:t>
            </w:r>
            <w:proofErr w:type="spellEnd"/>
            <w:r w:rsidRPr="005100F7">
              <w:rPr>
                <w:rFonts w:eastAsia="Calibri"/>
                <w:lang w:eastAsia="en-US"/>
              </w:rPr>
              <w:t xml:space="preserve">; Ремонт мягкой кровли АБК корпус АТЦ площадью 74,88 </w:t>
            </w:r>
            <w:proofErr w:type="spellStart"/>
            <w:r w:rsidRPr="005100F7">
              <w:rPr>
                <w:rFonts w:eastAsia="Calibri"/>
                <w:lang w:eastAsia="en-US"/>
              </w:rPr>
              <w:t>м</w:t>
            </w:r>
            <w:r w:rsidRPr="005100F7">
              <w:rPr>
                <w:rFonts w:eastAsia="Calibri"/>
                <w:vertAlign w:val="superscript"/>
                <w:lang w:eastAsia="en-US"/>
              </w:rPr>
              <w:t>2</w:t>
            </w:r>
            <w:proofErr w:type="spellEnd"/>
            <w:r w:rsidRPr="005100F7">
              <w:rPr>
                <w:rFonts w:eastAsia="Calibri"/>
                <w:vertAlign w:val="superscript"/>
                <w:lang w:eastAsia="en-US"/>
              </w:rPr>
              <w:t xml:space="preserve"> </w:t>
            </w:r>
            <w:r w:rsidRPr="005100F7">
              <w:rPr>
                <w:rFonts w:eastAsia="Calibri"/>
                <w:lang w:eastAsia="en-US"/>
              </w:rPr>
              <w:t>.</w:t>
            </w:r>
          </w:p>
        </w:tc>
      </w:tr>
      <w:tr w:rsidR="005100F7" w:rsidRPr="005100F7" w:rsidTr="005100F7">
        <w:tc>
          <w:tcPr>
            <w:tcW w:w="777" w:type="dxa"/>
            <w:shd w:val="clear" w:color="auto" w:fill="auto"/>
          </w:tcPr>
          <w:p w:rsidR="005100F7" w:rsidRPr="005100F7" w:rsidRDefault="005100F7" w:rsidP="005100F7">
            <w:pPr>
              <w:jc w:val="both"/>
              <w:rPr>
                <w:rFonts w:eastAsia="Calibri"/>
                <w:lang w:eastAsia="en-US"/>
              </w:rPr>
            </w:pPr>
            <w:r w:rsidRPr="005100F7">
              <w:rPr>
                <w:rFonts w:eastAsia="Calibri"/>
                <w:lang w:eastAsia="en-US"/>
              </w:rPr>
              <w:t>3</w:t>
            </w:r>
          </w:p>
        </w:tc>
        <w:tc>
          <w:tcPr>
            <w:tcW w:w="3447" w:type="dxa"/>
            <w:shd w:val="clear" w:color="auto" w:fill="auto"/>
          </w:tcPr>
          <w:p w:rsidR="005100F7" w:rsidRPr="005100F7" w:rsidRDefault="005100F7" w:rsidP="005100F7">
            <w:pPr>
              <w:ind w:firstLine="567"/>
              <w:rPr>
                <w:rFonts w:eastAsia="Calibri"/>
                <w:lang w:eastAsia="en-US"/>
              </w:rPr>
            </w:pPr>
            <w:r w:rsidRPr="005100F7">
              <w:rPr>
                <w:rFonts w:eastAsia="Calibri"/>
                <w:lang w:eastAsia="en-US"/>
              </w:rPr>
              <w:t>Краткое описание отмеченных дефектов и повреждений строительных конструкций, требующих проведение ремонтных работ</w:t>
            </w:r>
          </w:p>
        </w:tc>
        <w:tc>
          <w:tcPr>
            <w:tcW w:w="5631" w:type="dxa"/>
            <w:shd w:val="clear" w:color="auto" w:fill="auto"/>
          </w:tcPr>
          <w:p w:rsidR="005100F7" w:rsidRPr="005100F7" w:rsidRDefault="005100F7" w:rsidP="005100F7">
            <w:pPr>
              <w:ind w:firstLine="567"/>
              <w:rPr>
                <w:rFonts w:eastAsia="Calibri"/>
                <w:lang w:eastAsia="en-US"/>
              </w:rPr>
            </w:pPr>
            <w:r w:rsidRPr="005100F7">
              <w:rPr>
                <w:rFonts w:eastAsia="Calibri"/>
                <w:lang w:eastAsia="en-US"/>
              </w:rPr>
              <w:t>Отдельными местами имеет отслоение от основания крыши, трещины, разрывы рулонного ковра.</w:t>
            </w:r>
          </w:p>
          <w:p w:rsidR="005100F7" w:rsidRPr="005100F7" w:rsidRDefault="005100F7" w:rsidP="005100F7">
            <w:pPr>
              <w:ind w:firstLine="567"/>
              <w:rPr>
                <w:rFonts w:eastAsia="Calibri"/>
                <w:lang w:eastAsia="en-US"/>
              </w:rPr>
            </w:pPr>
            <w:r w:rsidRPr="005100F7">
              <w:rPr>
                <w:rFonts w:eastAsia="Calibri"/>
                <w:lang w:eastAsia="en-US"/>
              </w:rPr>
              <w:t>При обильных дождевых осадках, вода через трещины и порывы в рулонном ковре протекает внутрь здания, при этом происходит:</w:t>
            </w:r>
          </w:p>
          <w:p w:rsidR="005100F7" w:rsidRPr="005100F7" w:rsidRDefault="005100F7" w:rsidP="005100F7">
            <w:pPr>
              <w:ind w:firstLine="567"/>
              <w:rPr>
                <w:rFonts w:eastAsia="Calibri"/>
                <w:lang w:eastAsia="en-US"/>
              </w:rPr>
            </w:pPr>
            <w:r w:rsidRPr="005100F7">
              <w:rPr>
                <w:rFonts w:eastAsia="Calibri"/>
                <w:lang w:eastAsia="en-US"/>
              </w:rPr>
              <w:t>- намокание строительных конструкций, оборудования.</w:t>
            </w:r>
          </w:p>
          <w:p w:rsidR="005100F7" w:rsidRPr="005100F7" w:rsidRDefault="005100F7" w:rsidP="005100F7">
            <w:pPr>
              <w:ind w:firstLine="567"/>
              <w:rPr>
                <w:rFonts w:eastAsia="Calibri"/>
                <w:lang w:eastAsia="en-US"/>
              </w:rPr>
            </w:pPr>
            <w:r w:rsidRPr="005100F7">
              <w:rPr>
                <w:rFonts w:eastAsia="Calibri"/>
                <w:lang w:eastAsia="en-US"/>
              </w:rPr>
              <w:t>- разрушение косметического ремонта.</w:t>
            </w:r>
          </w:p>
          <w:p w:rsidR="005100F7" w:rsidRPr="005100F7" w:rsidRDefault="005100F7" w:rsidP="005100F7">
            <w:pPr>
              <w:ind w:firstLine="567"/>
              <w:rPr>
                <w:rFonts w:eastAsia="Calibri"/>
                <w:lang w:eastAsia="en-US"/>
              </w:rPr>
            </w:pPr>
            <w:r w:rsidRPr="005100F7">
              <w:rPr>
                <w:rFonts w:eastAsia="Calibri"/>
                <w:lang w:eastAsia="en-US"/>
              </w:rPr>
              <w:t>Разрушение окон, частичное отсутствие остекления.</w:t>
            </w:r>
          </w:p>
          <w:p w:rsidR="005100F7" w:rsidRPr="005100F7" w:rsidRDefault="005100F7" w:rsidP="005100F7">
            <w:pPr>
              <w:ind w:firstLine="567"/>
              <w:rPr>
                <w:rFonts w:eastAsia="Calibri"/>
                <w:lang w:eastAsia="en-US"/>
              </w:rPr>
            </w:pPr>
            <w:r w:rsidRPr="005100F7">
              <w:rPr>
                <w:rFonts w:eastAsia="Calibri"/>
                <w:lang w:eastAsia="en-US"/>
              </w:rPr>
              <w:t>Разрушение деревянного дверного полотна здания АБК, РММ-1.</w:t>
            </w:r>
          </w:p>
        </w:tc>
      </w:tr>
      <w:tr w:rsidR="005100F7" w:rsidRPr="005100F7" w:rsidTr="005100F7">
        <w:tc>
          <w:tcPr>
            <w:tcW w:w="777" w:type="dxa"/>
            <w:shd w:val="clear" w:color="auto" w:fill="auto"/>
          </w:tcPr>
          <w:p w:rsidR="005100F7" w:rsidRPr="005100F7" w:rsidRDefault="005100F7" w:rsidP="005100F7">
            <w:pPr>
              <w:jc w:val="both"/>
              <w:rPr>
                <w:rFonts w:eastAsia="Calibri"/>
                <w:lang w:eastAsia="en-US"/>
              </w:rPr>
            </w:pPr>
            <w:r w:rsidRPr="005100F7">
              <w:rPr>
                <w:rFonts w:eastAsia="Calibri"/>
                <w:lang w:eastAsia="en-US"/>
              </w:rPr>
              <w:t>4</w:t>
            </w:r>
          </w:p>
        </w:tc>
        <w:tc>
          <w:tcPr>
            <w:tcW w:w="3447" w:type="dxa"/>
            <w:shd w:val="clear" w:color="auto" w:fill="auto"/>
          </w:tcPr>
          <w:p w:rsidR="005100F7" w:rsidRPr="005100F7" w:rsidRDefault="005100F7" w:rsidP="005100F7">
            <w:pPr>
              <w:ind w:firstLine="567"/>
              <w:rPr>
                <w:rFonts w:eastAsia="Calibri"/>
                <w:lang w:eastAsia="en-US"/>
              </w:rPr>
            </w:pPr>
            <w:r w:rsidRPr="005100F7">
              <w:rPr>
                <w:rFonts w:eastAsia="Calibri"/>
                <w:lang w:eastAsia="en-US"/>
              </w:rPr>
              <w:t xml:space="preserve">Вид </w:t>
            </w:r>
            <w:proofErr w:type="gramStart"/>
            <w:r w:rsidRPr="005100F7">
              <w:rPr>
                <w:rFonts w:eastAsia="Calibri"/>
                <w:lang w:eastAsia="en-US"/>
              </w:rPr>
              <w:t>необходимой</w:t>
            </w:r>
            <w:proofErr w:type="gramEnd"/>
            <w:r w:rsidRPr="005100F7">
              <w:rPr>
                <w:rFonts w:eastAsia="Calibri"/>
                <w:lang w:eastAsia="en-US"/>
              </w:rPr>
              <w:t xml:space="preserve"> работы и ремонта</w:t>
            </w:r>
          </w:p>
        </w:tc>
        <w:tc>
          <w:tcPr>
            <w:tcW w:w="5631" w:type="dxa"/>
            <w:shd w:val="clear" w:color="auto" w:fill="auto"/>
          </w:tcPr>
          <w:p w:rsidR="005100F7" w:rsidRPr="005100F7" w:rsidRDefault="005100F7" w:rsidP="005100F7">
            <w:pPr>
              <w:ind w:firstLine="567"/>
              <w:rPr>
                <w:rFonts w:eastAsia="Calibri"/>
                <w:lang w:eastAsia="en-US"/>
              </w:rPr>
            </w:pPr>
            <w:r w:rsidRPr="005100F7">
              <w:rPr>
                <w:rFonts w:eastAsia="Calibri"/>
                <w:lang w:eastAsia="en-US"/>
              </w:rPr>
              <w:t>Т</w:t>
            </w:r>
            <w:proofErr w:type="gramStart"/>
            <w:r w:rsidRPr="005100F7">
              <w:rPr>
                <w:rFonts w:eastAsia="Calibri"/>
                <w:lang w:eastAsia="en-US"/>
              </w:rPr>
              <w:t>Р-</w:t>
            </w:r>
            <w:proofErr w:type="gramEnd"/>
            <w:r w:rsidRPr="005100F7">
              <w:rPr>
                <w:rFonts w:eastAsia="Calibri"/>
                <w:lang w:eastAsia="en-US"/>
              </w:rPr>
              <w:t xml:space="preserve"> текущий ремонт</w:t>
            </w:r>
          </w:p>
        </w:tc>
      </w:tr>
      <w:tr w:rsidR="005100F7" w:rsidRPr="005100F7" w:rsidTr="005100F7">
        <w:tc>
          <w:tcPr>
            <w:tcW w:w="777" w:type="dxa"/>
            <w:shd w:val="clear" w:color="auto" w:fill="auto"/>
          </w:tcPr>
          <w:p w:rsidR="005100F7" w:rsidRPr="005100F7" w:rsidRDefault="005100F7" w:rsidP="005100F7">
            <w:pPr>
              <w:jc w:val="both"/>
              <w:rPr>
                <w:rFonts w:eastAsia="Calibri"/>
                <w:lang w:eastAsia="en-US"/>
              </w:rPr>
            </w:pPr>
            <w:r w:rsidRPr="005100F7">
              <w:rPr>
                <w:rFonts w:eastAsia="Calibri"/>
                <w:lang w:eastAsia="en-US"/>
              </w:rPr>
              <w:t>5</w:t>
            </w:r>
          </w:p>
        </w:tc>
        <w:tc>
          <w:tcPr>
            <w:tcW w:w="3447" w:type="dxa"/>
            <w:shd w:val="clear" w:color="auto" w:fill="auto"/>
          </w:tcPr>
          <w:p w:rsidR="005100F7" w:rsidRPr="005100F7" w:rsidRDefault="005100F7" w:rsidP="005100F7">
            <w:pPr>
              <w:ind w:firstLine="567"/>
              <w:rPr>
                <w:rFonts w:eastAsia="Calibri"/>
                <w:lang w:eastAsia="en-US"/>
              </w:rPr>
            </w:pPr>
            <w:r w:rsidRPr="005100F7">
              <w:rPr>
                <w:rFonts w:eastAsia="Calibri"/>
                <w:lang w:eastAsia="en-US"/>
              </w:rPr>
              <w:t>Обоснование ремонта</w:t>
            </w:r>
          </w:p>
        </w:tc>
        <w:tc>
          <w:tcPr>
            <w:tcW w:w="5631" w:type="dxa"/>
            <w:shd w:val="clear" w:color="auto" w:fill="auto"/>
          </w:tcPr>
          <w:p w:rsidR="005100F7" w:rsidRPr="005100F7" w:rsidRDefault="005100F7" w:rsidP="005100F7">
            <w:pPr>
              <w:ind w:firstLine="567"/>
              <w:rPr>
                <w:rFonts w:eastAsia="Calibri"/>
                <w:lang w:eastAsia="en-US"/>
              </w:rPr>
            </w:pPr>
            <w:r w:rsidRPr="005100F7">
              <w:rPr>
                <w:rFonts w:eastAsia="Calibri"/>
                <w:lang w:eastAsia="en-US"/>
              </w:rPr>
              <w:t>Неудовлетворительное техническое состояние кровли, окон, дверей</w:t>
            </w:r>
          </w:p>
        </w:tc>
      </w:tr>
      <w:tr w:rsidR="005100F7" w:rsidRPr="005100F7" w:rsidTr="005100F7">
        <w:tc>
          <w:tcPr>
            <w:tcW w:w="777" w:type="dxa"/>
            <w:shd w:val="clear" w:color="auto" w:fill="auto"/>
          </w:tcPr>
          <w:p w:rsidR="005100F7" w:rsidRPr="005100F7" w:rsidRDefault="005100F7" w:rsidP="005100F7">
            <w:pPr>
              <w:jc w:val="both"/>
              <w:rPr>
                <w:rFonts w:eastAsia="Calibri"/>
                <w:lang w:eastAsia="en-US"/>
              </w:rPr>
            </w:pPr>
            <w:r w:rsidRPr="005100F7">
              <w:rPr>
                <w:rFonts w:eastAsia="Calibri"/>
                <w:lang w:eastAsia="en-US"/>
              </w:rPr>
              <w:t>6</w:t>
            </w:r>
          </w:p>
        </w:tc>
        <w:tc>
          <w:tcPr>
            <w:tcW w:w="3447" w:type="dxa"/>
            <w:shd w:val="clear" w:color="auto" w:fill="auto"/>
          </w:tcPr>
          <w:p w:rsidR="005100F7" w:rsidRPr="005100F7" w:rsidRDefault="005100F7" w:rsidP="005100F7">
            <w:pPr>
              <w:ind w:firstLine="567"/>
              <w:rPr>
                <w:rFonts w:eastAsia="Calibri"/>
                <w:lang w:eastAsia="en-US"/>
              </w:rPr>
            </w:pPr>
            <w:r w:rsidRPr="005100F7">
              <w:rPr>
                <w:rFonts w:eastAsia="Calibri"/>
                <w:lang w:eastAsia="en-US"/>
              </w:rPr>
              <w:t>Особые условия</w:t>
            </w:r>
          </w:p>
        </w:tc>
        <w:tc>
          <w:tcPr>
            <w:tcW w:w="5631" w:type="dxa"/>
            <w:shd w:val="clear" w:color="auto" w:fill="auto"/>
          </w:tcPr>
          <w:p w:rsidR="005100F7" w:rsidRPr="005100F7" w:rsidRDefault="005100F7" w:rsidP="005100F7">
            <w:pPr>
              <w:ind w:firstLine="567"/>
              <w:rPr>
                <w:rFonts w:eastAsia="Calibri"/>
                <w:lang w:eastAsia="en-US"/>
              </w:rPr>
            </w:pPr>
            <w:r w:rsidRPr="005100F7">
              <w:rPr>
                <w:rFonts w:eastAsia="Calibri"/>
                <w:lang w:eastAsia="en-US"/>
              </w:rPr>
              <w:t>Действующее производство</w:t>
            </w:r>
          </w:p>
        </w:tc>
      </w:tr>
      <w:tr w:rsidR="005100F7" w:rsidRPr="005100F7" w:rsidTr="005100F7">
        <w:tc>
          <w:tcPr>
            <w:tcW w:w="777" w:type="dxa"/>
            <w:shd w:val="clear" w:color="auto" w:fill="auto"/>
          </w:tcPr>
          <w:p w:rsidR="005100F7" w:rsidRPr="005100F7" w:rsidRDefault="005100F7" w:rsidP="005100F7">
            <w:pPr>
              <w:jc w:val="both"/>
              <w:rPr>
                <w:rFonts w:eastAsia="Calibri"/>
                <w:lang w:eastAsia="en-US"/>
              </w:rPr>
            </w:pPr>
            <w:r w:rsidRPr="005100F7">
              <w:rPr>
                <w:rFonts w:eastAsia="Calibri"/>
                <w:lang w:eastAsia="en-US"/>
              </w:rPr>
              <w:t>7</w:t>
            </w:r>
          </w:p>
        </w:tc>
        <w:tc>
          <w:tcPr>
            <w:tcW w:w="3447" w:type="dxa"/>
            <w:shd w:val="clear" w:color="auto" w:fill="auto"/>
          </w:tcPr>
          <w:p w:rsidR="005100F7" w:rsidRPr="005100F7" w:rsidRDefault="005100F7" w:rsidP="005100F7">
            <w:pPr>
              <w:ind w:firstLine="567"/>
              <w:rPr>
                <w:rFonts w:eastAsia="Calibri"/>
                <w:lang w:eastAsia="en-US"/>
              </w:rPr>
            </w:pPr>
            <w:r w:rsidRPr="005100F7">
              <w:rPr>
                <w:rFonts w:eastAsia="Calibri"/>
                <w:lang w:eastAsia="en-US"/>
              </w:rPr>
              <w:t>Состав и объем работ</w:t>
            </w:r>
          </w:p>
        </w:tc>
        <w:tc>
          <w:tcPr>
            <w:tcW w:w="5631" w:type="dxa"/>
            <w:shd w:val="clear" w:color="auto" w:fill="auto"/>
          </w:tcPr>
          <w:p w:rsidR="005100F7" w:rsidRPr="005100F7" w:rsidRDefault="005100F7" w:rsidP="005100F7">
            <w:pPr>
              <w:ind w:firstLine="567"/>
              <w:rPr>
                <w:rFonts w:eastAsia="Calibri"/>
                <w:lang w:eastAsia="en-US"/>
              </w:rPr>
            </w:pPr>
            <w:r w:rsidRPr="005100F7">
              <w:rPr>
                <w:rFonts w:eastAsia="Calibri"/>
                <w:lang w:eastAsia="en-US"/>
              </w:rPr>
              <w:t xml:space="preserve">Частичная смена существующих рулонных кровель на покрытие из битумно-резиновой мастики </w:t>
            </w:r>
            <w:proofErr w:type="spellStart"/>
            <w:r w:rsidRPr="005100F7">
              <w:rPr>
                <w:b/>
                <w:bCs/>
                <w:shd w:val="clear" w:color="auto" w:fill="FFFFFF"/>
                <w:lang w:val="en-US"/>
              </w:rPr>
              <w:t>Bitupren</w:t>
            </w:r>
            <w:proofErr w:type="spellEnd"/>
            <w:r w:rsidRPr="005100F7">
              <w:t> (или</w:t>
            </w:r>
            <w:r w:rsidRPr="005100F7">
              <w:rPr>
                <w:rFonts w:eastAsia="Calibri"/>
                <w:lang w:eastAsia="en-US"/>
              </w:rPr>
              <w:t xml:space="preserve"> аналог) в два слоя с армированием. Замена деревянных окон на </w:t>
            </w:r>
            <w:proofErr w:type="gramStart"/>
            <w:r w:rsidRPr="005100F7">
              <w:rPr>
                <w:rFonts w:eastAsia="Calibri"/>
                <w:lang w:eastAsia="en-US"/>
              </w:rPr>
              <w:t>пластиковые</w:t>
            </w:r>
            <w:proofErr w:type="gramEnd"/>
            <w:r w:rsidRPr="005100F7">
              <w:rPr>
                <w:rFonts w:eastAsia="Calibri"/>
                <w:lang w:eastAsia="en-US"/>
              </w:rPr>
              <w:t xml:space="preserve">. Замена дверей на </w:t>
            </w:r>
            <w:proofErr w:type="gramStart"/>
            <w:r w:rsidRPr="005100F7">
              <w:rPr>
                <w:rFonts w:eastAsia="Calibri"/>
                <w:lang w:eastAsia="en-US"/>
              </w:rPr>
              <w:t>металлические</w:t>
            </w:r>
            <w:proofErr w:type="gramEnd"/>
            <w:r w:rsidRPr="005100F7">
              <w:rPr>
                <w:rFonts w:eastAsia="Calibri"/>
                <w:lang w:eastAsia="en-US"/>
              </w:rPr>
              <w:t>.</w:t>
            </w:r>
          </w:p>
        </w:tc>
      </w:tr>
      <w:tr w:rsidR="005100F7" w:rsidRPr="005100F7" w:rsidTr="005100F7">
        <w:tc>
          <w:tcPr>
            <w:tcW w:w="777" w:type="dxa"/>
            <w:shd w:val="clear" w:color="auto" w:fill="auto"/>
          </w:tcPr>
          <w:p w:rsidR="005100F7" w:rsidRPr="005100F7" w:rsidRDefault="005100F7" w:rsidP="005100F7">
            <w:pPr>
              <w:jc w:val="both"/>
              <w:rPr>
                <w:rFonts w:eastAsia="Calibri"/>
                <w:lang w:eastAsia="en-US"/>
              </w:rPr>
            </w:pPr>
            <w:r w:rsidRPr="005100F7">
              <w:rPr>
                <w:rFonts w:eastAsia="Calibri"/>
                <w:lang w:eastAsia="en-US"/>
              </w:rPr>
              <w:t>8</w:t>
            </w:r>
          </w:p>
        </w:tc>
        <w:tc>
          <w:tcPr>
            <w:tcW w:w="3447" w:type="dxa"/>
            <w:shd w:val="clear" w:color="auto" w:fill="auto"/>
          </w:tcPr>
          <w:p w:rsidR="005100F7" w:rsidRPr="005100F7" w:rsidRDefault="005100F7" w:rsidP="005100F7">
            <w:pPr>
              <w:ind w:firstLine="567"/>
              <w:rPr>
                <w:rFonts w:eastAsia="Calibri"/>
                <w:lang w:eastAsia="en-US"/>
              </w:rPr>
            </w:pPr>
            <w:r w:rsidRPr="005100F7">
              <w:rPr>
                <w:rFonts w:eastAsia="Calibri"/>
                <w:lang w:eastAsia="en-US"/>
              </w:rPr>
              <w:t>Требования</w:t>
            </w:r>
          </w:p>
          <w:p w:rsidR="005100F7" w:rsidRPr="005100F7" w:rsidRDefault="005100F7" w:rsidP="005100F7">
            <w:pPr>
              <w:ind w:firstLine="567"/>
              <w:rPr>
                <w:rFonts w:eastAsia="Calibri"/>
                <w:lang w:eastAsia="en-US"/>
              </w:rPr>
            </w:pPr>
            <w:r w:rsidRPr="005100F7">
              <w:rPr>
                <w:rFonts w:eastAsia="Calibri"/>
                <w:lang w:eastAsia="en-US"/>
              </w:rPr>
              <w:t>- к качеству работы/услуги</w:t>
            </w:r>
          </w:p>
          <w:p w:rsidR="005100F7" w:rsidRPr="005100F7" w:rsidRDefault="005100F7" w:rsidP="005100F7">
            <w:pPr>
              <w:ind w:firstLine="567"/>
              <w:rPr>
                <w:rFonts w:eastAsia="Calibri"/>
                <w:lang w:eastAsia="en-US"/>
              </w:rPr>
            </w:pPr>
            <w:r w:rsidRPr="005100F7">
              <w:rPr>
                <w:rFonts w:eastAsia="Calibri"/>
                <w:lang w:eastAsia="en-US"/>
              </w:rPr>
              <w:t>- к техническим характеристикам выполнения работы/услуги,</w:t>
            </w:r>
          </w:p>
          <w:p w:rsidR="005100F7" w:rsidRPr="005100F7" w:rsidRDefault="005100F7" w:rsidP="005100F7">
            <w:pPr>
              <w:ind w:firstLine="567"/>
              <w:rPr>
                <w:rFonts w:eastAsia="Calibri"/>
                <w:lang w:eastAsia="en-US"/>
              </w:rPr>
            </w:pPr>
            <w:r w:rsidRPr="005100F7">
              <w:rPr>
                <w:rFonts w:eastAsia="Calibri"/>
                <w:lang w:eastAsia="en-US"/>
              </w:rPr>
              <w:t>- к безопасности производства работы/услуги</w:t>
            </w:r>
          </w:p>
          <w:p w:rsidR="005100F7" w:rsidRPr="005100F7" w:rsidRDefault="005100F7" w:rsidP="005100F7">
            <w:pPr>
              <w:ind w:firstLine="567"/>
              <w:rPr>
                <w:rFonts w:eastAsia="Calibri"/>
                <w:lang w:eastAsia="en-US"/>
              </w:rPr>
            </w:pPr>
            <w:r w:rsidRPr="005100F7">
              <w:rPr>
                <w:rFonts w:eastAsia="Calibri"/>
                <w:lang w:eastAsia="en-US"/>
              </w:rPr>
              <w:t>- к результатам работы/услуги</w:t>
            </w:r>
          </w:p>
        </w:tc>
        <w:tc>
          <w:tcPr>
            <w:tcW w:w="5631" w:type="dxa"/>
            <w:shd w:val="clear" w:color="auto" w:fill="auto"/>
          </w:tcPr>
          <w:p w:rsidR="005100F7" w:rsidRPr="005100F7" w:rsidRDefault="005100F7" w:rsidP="005100F7">
            <w:pPr>
              <w:ind w:firstLine="567"/>
              <w:rPr>
                <w:rFonts w:eastAsia="Calibri"/>
                <w:lang w:eastAsia="en-US"/>
              </w:rPr>
            </w:pPr>
            <w:r w:rsidRPr="005100F7">
              <w:rPr>
                <w:rFonts w:eastAsia="Calibri"/>
                <w:lang w:eastAsia="en-US"/>
              </w:rPr>
              <w:t xml:space="preserve">Требования к качеству выполняемых работ: качественное выполнение работ в полном объеме и в установленные </w:t>
            </w:r>
            <w:proofErr w:type="gramStart"/>
            <w:r w:rsidRPr="005100F7">
              <w:rPr>
                <w:rFonts w:eastAsia="Calibri"/>
                <w:lang w:eastAsia="en-US"/>
              </w:rPr>
              <w:t>сроки</w:t>
            </w:r>
            <w:proofErr w:type="gramEnd"/>
            <w:r w:rsidRPr="005100F7">
              <w:rPr>
                <w:rFonts w:eastAsia="Calibri"/>
                <w:lang w:eastAsia="en-US"/>
              </w:rPr>
              <w:t xml:space="preserve"> определенные условия договора в соответствии действующих норм РФ. Своевременное устранение недостатков и дефектов, выявленных при приемке работ и в период действии гарантий.</w:t>
            </w:r>
          </w:p>
          <w:p w:rsidR="005100F7" w:rsidRPr="005100F7" w:rsidRDefault="005100F7" w:rsidP="005100F7">
            <w:pPr>
              <w:ind w:firstLine="567"/>
              <w:rPr>
                <w:rFonts w:eastAsia="Calibri"/>
                <w:lang w:eastAsia="en-US"/>
              </w:rPr>
            </w:pPr>
            <w:r w:rsidRPr="005100F7">
              <w:rPr>
                <w:rFonts w:eastAsia="Calibri"/>
                <w:lang w:eastAsia="en-US"/>
              </w:rPr>
              <w:t xml:space="preserve">При выполнении работ/услуг должны соблюдаться требования, обеспечивающие безопасные условия труда в соответствии с требованиями систем государственных стандартов РФ по безопасности труда и промышленной безопасности, свидетельства </w:t>
            </w:r>
            <w:proofErr w:type="spellStart"/>
            <w:r w:rsidRPr="005100F7">
              <w:rPr>
                <w:rFonts w:eastAsia="Calibri"/>
                <w:lang w:eastAsia="en-US"/>
              </w:rPr>
              <w:t>НП</w:t>
            </w:r>
            <w:proofErr w:type="spellEnd"/>
            <w:r w:rsidRPr="005100F7">
              <w:rPr>
                <w:rFonts w:eastAsia="Calibri"/>
                <w:lang w:eastAsia="en-US"/>
              </w:rPr>
              <w:t xml:space="preserve"> о членстве в </w:t>
            </w:r>
            <w:proofErr w:type="spellStart"/>
            <w:r w:rsidRPr="005100F7">
              <w:rPr>
                <w:rFonts w:eastAsia="Calibri"/>
                <w:lang w:eastAsia="en-US"/>
              </w:rPr>
              <w:t>СРО</w:t>
            </w:r>
            <w:proofErr w:type="spellEnd"/>
            <w:r w:rsidRPr="005100F7">
              <w:rPr>
                <w:rFonts w:eastAsia="Calibri"/>
                <w:lang w:eastAsia="en-US"/>
              </w:rPr>
              <w:t>.</w:t>
            </w:r>
          </w:p>
        </w:tc>
      </w:tr>
      <w:tr w:rsidR="005100F7" w:rsidRPr="005100F7" w:rsidTr="005100F7">
        <w:tc>
          <w:tcPr>
            <w:tcW w:w="777" w:type="dxa"/>
            <w:shd w:val="clear" w:color="auto" w:fill="auto"/>
          </w:tcPr>
          <w:p w:rsidR="005100F7" w:rsidRPr="005100F7" w:rsidRDefault="005100F7" w:rsidP="005100F7">
            <w:pPr>
              <w:jc w:val="both"/>
              <w:rPr>
                <w:rFonts w:eastAsia="Calibri"/>
                <w:lang w:eastAsia="en-US"/>
              </w:rPr>
            </w:pPr>
            <w:r w:rsidRPr="005100F7">
              <w:rPr>
                <w:rFonts w:eastAsia="Calibri"/>
                <w:lang w:eastAsia="en-US"/>
              </w:rPr>
              <w:t>9</w:t>
            </w:r>
          </w:p>
        </w:tc>
        <w:tc>
          <w:tcPr>
            <w:tcW w:w="3447" w:type="dxa"/>
            <w:shd w:val="clear" w:color="auto" w:fill="auto"/>
          </w:tcPr>
          <w:p w:rsidR="005100F7" w:rsidRPr="005100F7" w:rsidRDefault="005100F7" w:rsidP="005100F7">
            <w:pPr>
              <w:ind w:firstLine="567"/>
              <w:rPr>
                <w:rFonts w:eastAsia="Calibri"/>
                <w:lang w:eastAsia="en-US"/>
              </w:rPr>
            </w:pPr>
            <w:r w:rsidRPr="005100F7">
              <w:rPr>
                <w:rFonts w:eastAsia="Calibri"/>
                <w:lang w:eastAsia="en-US"/>
              </w:rPr>
              <w:t>Сроки (периоды) выполнения работ/услуг</w:t>
            </w:r>
          </w:p>
        </w:tc>
        <w:tc>
          <w:tcPr>
            <w:tcW w:w="5631" w:type="dxa"/>
            <w:shd w:val="clear" w:color="auto" w:fill="auto"/>
          </w:tcPr>
          <w:p w:rsidR="005100F7" w:rsidRPr="005100F7" w:rsidRDefault="005100F7" w:rsidP="005100F7">
            <w:pPr>
              <w:ind w:firstLine="567"/>
              <w:rPr>
                <w:rFonts w:eastAsia="Calibri"/>
                <w:lang w:eastAsia="en-US"/>
              </w:rPr>
            </w:pPr>
            <w:r w:rsidRPr="005100F7">
              <w:rPr>
                <w:rFonts w:eastAsia="Calibri"/>
                <w:lang w:eastAsia="en-US"/>
              </w:rPr>
              <w:t>Дата начала работ/услуг 20 августа 2021г.</w:t>
            </w:r>
          </w:p>
          <w:p w:rsidR="005100F7" w:rsidRPr="005100F7" w:rsidRDefault="005100F7" w:rsidP="005100F7">
            <w:pPr>
              <w:ind w:firstLine="567"/>
              <w:rPr>
                <w:rFonts w:eastAsia="Calibri"/>
                <w:lang w:eastAsia="en-US"/>
              </w:rPr>
            </w:pPr>
            <w:r w:rsidRPr="005100F7">
              <w:rPr>
                <w:rFonts w:eastAsia="Calibri"/>
                <w:lang w:eastAsia="en-US"/>
              </w:rPr>
              <w:t>Дата окончания работ/услуг 31 декабря 2021г.</w:t>
            </w:r>
          </w:p>
        </w:tc>
      </w:tr>
      <w:tr w:rsidR="005100F7" w:rsidRPr="005100F7" w:rsidTr="005100F7">
        <w:tc>
          <w:tcPr>
            <w:tcW w:w="777" w:type="dxa"/>
            <w:shd w:val="clear" w:color="auto" w:fill="auto"/>
          </w:tcPr>
          <w:p w:rsidR="005100F7" w:rsidRPr="005100F7" w:rsidRDefault="005100F7" w:rsidP="005100F7">
            <w:pPr>
              <w:jc w:val="both"/>
              <w:rPr>
                <w:rFonts w:eastAsia="Calibri"/>
                <w:lang w:eastAsia="en-US"/>
              </w:rPr>
            </w:pPr>
            <w:r w:rsidRPr="005100F7">
              <w:rPr>
                <w:rFonts w:eastAsia="Calibri"/>
                <w:lang w:eastAsia="en-US"/>
              </w:rPr>
              <w:t>10</w:t>
            </w:r>
          </w:p>
        </w:tc>
        <w:tc>
          <w:tcPr>
            <w:tcW w:w="3447" w:type="dxa"/>
            <w:shd w:val="clear" w:color="auto" w:fill="auto"/>
          </w:tcPr>
          <w:p w:rsidR="005100F7" w:rsidRPr="005100F7" w:rsidRDefault="005100F7" w:rsidP="005100F7">
            <w:pPr>
              <w:ind w:firstLine="567"/>
              <w:rPr>
                <w:rFonts w:eastAsia="Calibri"/>
                <w:lang w:eastAsia="en-US"/>
              </w:rPr>
            </w:pPr>
            <w:proofErr w:type="gramStart"/>
            <w:r w:rsidRPr="005100F7">
              <w:rPr>
                <w:rFonts w:eastAsia="Calibri"/>
                <w:lang w:eastAsia="en-US"/>
              </w:rPr>
              <w:t>Ответственный</w:t>
            </w:r>
            <w:proofErr w:type="gramEnd"/>
            <w:r w:rsidRPr="005100F7">
              <w:rPr>
                <w:rFonts w:eastAsia="Calibri"/>
                <w:lang w:eastAsia="en-US"/>
              </w:rPr>
              <w:t xml:space="preserve"> от эксплуатации</w:t>
            </w:r>
          </w:p>
        </w:tc>
        <w:tc>
          <w:tcPr>
            <w:tcW w:w="5631" w:type="dxa"/>
            <w:shd w:val="clear" w:color="auto" w:fill="auto"/>
          </w:tcPr>
          <w:p w:rsidR="005100F7" w:rsidRPr="005100F7" w:rsidRDefault="005100F7" w:rsidP="005100F7">
            <w:pPr>
              <w:ind w:firstLine="567"/>
              <w:rPr>
                <w:rFonts w:eastAsia="Calibri"/>
                <w:lang w:eastAsia="en-US"/>
              </w:rPr>
            </w:pPr>
            <w:r w:rsidRPr="005100F7">
              <w:rPr>
                <w:rFonts w:eastAsia="Calibri"/>
                <w:lang w:eastAsia="en-US"/>
              </w:rPr>
              <w:t>Должность:</w:t>
            </w:r>
          </w:p>
        </w:tc>
      </w:tr>
      <w:tr w:rsidR="005100F7" w:rsidRPr="005100F7" w:rsidTr="005100F7">
        <w:tc>
          <w:tcPr>
            <w:tcW w:w="777" w:type="dxa"/>
            <w:shd w:val="clear" w:color="auto" w:fill="auto"/>
          </w:tcPr>
          <w:p w:rsidR="005100F7" w:rsidRPr="005100F7" w:rsidRDefault="005100F7" w:rsidP="005100F7">
            <w:pPr>
              <w:jc w:val="both"/>
              <w:rPr>
                <w:rFonts w:eastAsia="Calibri"/>
                <w:lang w:eastAsia="en-US"/>
              </w:rPr>
            </w:pPr>
            <w:r w:rsidRPr="005100F7">
              <w:rPr>
                <w:rFonts w:eastAsia="Calibri"/>
                <w:lang w:eastAsia="en-US"/>
              </w:rPr>
              <w:t>11</w:t>
            </w:r>
          </w:p>
        </w:tc>
        <w:tc>
          <w:tcPr>
            <w:tcW w:w="3447" w:type="dxa"/>
            <w:shd w:val="clear" w:color="auto" w:fill="auto"/>
          </w:tcPr>
          <w:p w:rsidR="005100F7" w:rsidRPr="005100F7" w:rsidRDefault="005100F7" w:rsidP="005100F7">
            <w:pPr>
              <w:ind w:firstLine="567"/>
              <w:rPr>
                <w:rFonts w:eastAsia="Calibri"/>
                <w:lang w:eastAsia="en-US"/>
              </w:rPr>
            </w:pPr>
            <w:r w:rsidRPr="005100F7">
              <w:rPr>
                <w:rFonts w:eastAsia="Calibri"/>
                <w:lang w:eastAsia="en-US"/>
              </w:rPr>
              <w:t>Гарантийный срок</w:t>
            </w:r>
          </w:p>
        </w:tc>
        <w:tc>
          <w:tcPr>
            <w:tcW w:w="5631" w:type="dxa"/>
            <w:shd w:val="clear" w:color="auto" w:fill="auto"/>
          </w:tcPr>
          <w:p w:rsidR="005100F7" w:rsidRPr="005100F7" w:rsidRDefault="005100F7" w:rsidP="005100F7">
            <w:pPr>
              <w:ind w:firstLine="567"/>
              <w:rPr>
                <w:rFonts w:eastAsia="Calibri"/>
                <w:lang w:eastAsia="en-US"/>
              </w:rPr>
            </w:pPr>
            <w:r w:rsidRPr="005100F7">
              <w:rPr>
                <w:rFonts w:eastAsia="Calibri"/>
                <w:lang w:eastAsia="en-US"/>
              </w:rPr>
              <w:t>Срок гарантий на качество работ/услуг не менее 10 лет (устанавливается от даты подписания Сторонами актов приема-передачи результатов работ)</w:t>
            </w:r>
          </w:p>
        </w:tc>
      </w:tr>
      <w:tr w:rsidR="005100F7" w:rsidRPr="005100F7" w:rsidTr="005100F7">
        <w:tc>
          <w:tcPr>
            <w:tcW w:w="777" w:type="dxa"/>
            <w:shd w:val="clear" w:color="auto" w:fill="auto"/>
          </w:tcPr>
          <w:p w:rsidR="005100F7" w:rsidRPr="005100F7" w:rsidRDefault="005100F7" w:rsidP="005100F7">
            <w:pPr>
              <w:jc w:val="both"/>
              <w:rPr>
                <w:rFonts w:eastAsia="Calibri"/>
                <w:lang w:eastAsia="en-US"/>
              </w:rPr>
            </w:pPr>
            <w:r w:rsidRPr="005100F7">
              <w:rPr>
                <w:rFonts w:eastAsia="Calibri"/>
                <w:lang w:eastAsia="en-US"/>
              </w:rPr>
              <w:t>12</w:t>
            </w:r>
          </w:p>
        </w:tc>
        <w:tc>
          <w:tcPr>
            <w:tcW w:w="3447" w:type="dxa"/>
            <w:shd w:val="clear" w:color="auto" w:fill="auto"/>
          </w:tcPr>
          <w:p w:rsidR="005100F7" w:rsidRPr="005100F7" w:rsidRDefault="005100F7" w:rsidP="005100F7">
            <w:pPr>
              <w:ind w:firstLine="567"/>
              <w:rPr>
                <w:rFonts w:eastAsia="Calibri"/>
                <w:lang w:eastAsia="en-US"/>
              </w:rPr>
            </w:pPr>
            <w:proofErr w:type="spellStart"/>
            <w:r w:rsidRPr="005100F7">
              <w:rPr>
                <w:rFonts w:eastAsia="Calibri"/>
                <w:lang w:eastAsia="en-US"/>
              </w:rPr>
              <w:t>МВЗ</w:t>
            </w:r>
            <w:proofErr w:type="spellEnd"/>
          </w:p>
        </w:tc>
        <w:tc>
          <w:tcPr>
            <w:tcW w:w="5631" w:type="dxa"/>
            <w:shd w:val="clear" w:color="auto" w:fill="auto"/>
          </w:tcPr>
          <w:p w:rsidR="005100F7" w:rsidRPr="005100F7" w:rsidRDefault="005100F7" w:rsidP="005100F7">
            <w:pPr>
              <w:ind w:firstLine="567"/>
              <w:rPr>
                <w:rFonts w:eastAsia="Calibri"/>
                <w:lang w:eastAsia="en-US"/>
              </w:rPr>
            </w:pPr>
            <w:r w:rsidRPr="005100F7">
              <w:rPr>
                <w:rFonts w:eastAsia="Calibri"/>
                <w:lang w:eastAsia="en-US"/>
              </w:rPr>
              <w:t>Уточняется перед закрытием форм КС-2, КС-3</w:t>
            </w:r>
          </w:p>
        </w:tc>
      </w:tr>
      <w:tr w:rsidR="005100F7" w:rsidRPr="005100F7" w:rsidTr="005100F7">
        <w:tc>
          <w:tcPr>
            <w:tcW w:w="777" w:type="dxa"/>
            <w:shd w:val="clear" w:color="auto" w:fill="auto"/>
          </w:tcPr>
          <w:p w:rsidR="005100F7" w:rsidRPr="005100F7" w:rsidRDefault="005100F7" w:rsidP="005100F7">
            <w:pPr>
              <w:jc w:val="both"/>
              <w:rPr>
                <w:rFonts w:eastAsia="Calibri"/>
                <w:lang w:eastAsia="en-US"/>
              </w:rPr>
            </w:pPr>
            <w:r w:rsidRPr="005100F7">
              <w:rPr>
                <w:rFonts w:eastAsia="Calibri"/>
                <w:lang w:eastAsia="en-US"/>
              </w:rPr>
              <w:t>13</w:t>
            </w:r>
          </w:p>
        </w:tc>
        <w:tc>
          <w:tcPr>
            <w:tcW w:w="3447" w:type="dxa"/>
            <w:shd w:val="clear" w:color="auto" w:fill="auto"/>
          </w:tcPr>
          <w:p w:rsidR="005100F7" w:rsidRPr="005100F7" w:rsidRDefault="005100F7" w:rsidP="005100F7">
            <w:pPr>
              <w:ind w:firstLine="567"/>
              <w:rPr>
                <w:rFonts w:eastAsia="Calibri"/>
                <w:lang w:eastAsia="en-US"/>
              </w:rPr>
            </w:pPr>
            <w:r w:rsidRPr="005100F7">
              <w:rPr>
                <w:rFonts w:eastAsia="Calibri"/>
                <w:lang w:eastAsia="en-US"/>
              </w:rPr>
              <w:t>Порядок формирования цены договора</w:t>
            </w:r>
          </w:p>
        </w:tc>
        <w:tc>
          <w:tcPr>
            <w:tcW w:w="5631" w:type="dxa"/>
            <w:shd w:val="clear" w:color="auto" w:fill="auto"/>
          </w:tcPr>
          <w:p w:rsidR="005100F7" w:rsidRPr="005100F7" w:rsidRDefault="005100F7" w:rsidP="005100F7">
            <w:pPr>
              <w:ind w:firstLine="567"/>
              <w:rPr>
                <w:rFonts w:eastAsia="Calibri"/>
                <w:lang w:eastAsia="en-US"/>
              </w:rPr>
            </w:pPr>
            <w:r w:rsidRPr="005100F7">
              <w:rPr>
                <w:rFonts w:eastAsia="Calibri"/>
                <w:lang w:eastAsia="en-US"/>
              </w:rPr>
              <w:t>Стоимость работ/услуг, цена договора расчетная и фиксируется в Ведомости согласования договорной цены, на основании утвержденной Заказчиком сметы</w:t>
            </w:r>
          </w:p>
        </w:tc>
      </w:tr>
      <w:tr w:rsidR="005100F7" w:rsidRPr="005100F7" w:rsidTr="005100F7">
        <w:tc>
          <w:tcPr>
            <w:tcW w:w="777" w:type="dxa"/>
            <w:shd w:val="clear" w:color="auto" w:fill="auto"/>
          </w:tcPr>
          <w:p w:rsidR="005100F7" w:rsidRPr="005100F7" w:rsidRDefault="005100F7" w:rsidP="005100F7">
            <w:pPr>
              <w:jc w:val="both"/>
              <w:rPr>
                <w:rFonts w:eastAsia="Calibri"/>
                <w:lang w:eastAsia="en-US"/>
              </w:rPr>
            </w:pPr>
            <w:r w:rsidRPr="005100F7">
              <w:rPr>
                <w:rFonts w:eastAsia="Calibri"/>
                <w:lang w:eastAsia="en-US"/>
              </w:rPr>
              <w:t>14</w:t>
            </w:r>
          </w:p>
        </w:tc>
        <w:tc>
          <w:tcPr>
            <w:tcW w:w="3447" w:type="dxa"/>
            <w:shd w:val="clear" w:color="auto" w:fill="auto"/>
          </w:tcPr>
          <w:p w:rsidR="005100F7" w:rsidRPr="005100F7" w:rsidRDefault="005100F7" w:rsidP="005100F7">
            <w:pPr>
              <w:ind w:firstLine="567"/>
              <w:rPr>
                <w:rFonts w:eastAsia="Calibri"/>
                <w:lang w:eastAsia="en-US"/>
              </w:rPr>
            </w:pPr>
            <w:r w:rsidRPr="005100F7">
              <w:rPr>
                <w:rFonts w:eastAsia="Calibri"/>
                <w:lang w:eastAsia="en-US"/>
              </w:rPr>
              <w:t>Форма, сроки и порядок оплаты работы/услуги</w:t>
            </w:r>
          </w:p>
        </w:tc>
        <w:tc>
          <w:tcPr>
            <w:tcW w:w="5631" w:type="dxa"/>
            <w:shd w:val="clear" w:color="auto" w:fill="auto"/>
          </w:tcPr>
          <w:p w:rsidR="005100F7" w:rsidRPr="005100F7" w:rsidRDefault="005100F7" w:rsidP="005100F7">
            <w:pPr>
              <w:ind w:firstLine="567"/>
              <w:rPr>
                <w:rFonts w:eastAsia="Calibri"/>
                <w:lang w:eastAsia="en-US"/>
              </w:rPr>
            </w:pPr>
            <w:r w:rsidRPr="005100F7">
              <w:rPr>
                <w:rFonts w:eastAsia="Calibri"/>
                <w:lang w:eastAsia="en-US"/>
              </w:rPr>
              <w:t>Форма, сроки и порядок оплаты работ/услуг устанавливаются в соответствии с условиями типового договора подряда по направлению работ/услуг.</w:t>
            </w:r>
          </w:p>
        </w:tc>
      </w:tr>
    </w:tbl>
    <w:p w:rsidR="005100F7" w:rsidRPr="005100F7" w:rsidRDefault="005100F7" w:rsidP="005100F7">
      <w:pPr>
        <w:spacing w:line="360" w:lineRule="auto"/>
        <w:ind w:firstLine="567"/>
        <w:jc w:val="center"/>
        <w:rPr>
          <w:b/>
          <w:sz w:val="22"/>
          <w:szCs w:val="22"/>
        </w:rPr>
      </w:pPr>
      <w:r w:rsidRPr="005100F7">
        <w:rPr>
          <w:b/>
          <w:sz w:val="22"/>
          <w:szCs w:val="22"/>
        </w:rPr>
        <w:lastRenderedPageBreak/>
        <w:t>Дефектная ведомость</w:t>
      </w:r>
    </w:p>
    <w:p w:rsidR="005100F7" w:rsidRPr="005100F7" w:rsidRDefault="005100F7" w:rsidP="005100F7">
      <w:pPr>
        <w:tabs>
          <w:tab w:val="left" w:pos="7560"/>
        </w:tabs>
        <w:spacing w:line="360" w:lineRule="auto"/>
        <w:ind w:firstLine="567"/>
        <w:jc w:val="both"/>
        <w:rPr>
          <w:rFonts w:eastAsia="Calibri"/>
          <w:sz w:val="22"/>
          <w:szCs w:val="22"/>
          <w:u w:val="single"/>
          <w:lang w:eastAsia="en-US"/>
        </w:rPr>
      </w:pPr>
      <w:r w:rsidRPr="005100F7">
        <w:rPr>
          <w:rFonts w:eastAsia="Calibri"/>
          <w:sz w:val="22"/>
          <w:szCs w:val="22"/>
          <w:lang w:eastAsia="en-US"/>
        </w:rPr>
        <w:t xml:space="preserve">На выполнение работ по: Замене окон - здание РММ-1 литер </w:t>
      </w:r>
      <w:proofErr w:type="spellStart"/>
      <w:r w:rsidRPr="005100F7">
        <w:rPr>
          <w:rFonts w:eastAsia="Calibri"/>
          <w:sz w:val="22"/>
          <w:szCs w:val="22"/>
          <w:lang w:eastAsia="en-US"/>
        </w:rPr>
        <w:t>В</w:t>
      </w:r>
      <w:proofErr w:type="gramStart"/>
      <w:r w:rsidRPr="005100F7">
        <w:rPr>
          <w:rFonts w:eastAsia="Calibri"/>
          <w:sz w:val="22"/>
          <w:szCs w:val="22"/>
          <w:lang w:eastAsia="en-US"/>
        </w:rPr>
        <w:t>7</w:t>
      </w:r>
      <w:proofErr w:type="gramEnd"/>
      <w:r w:rsidRPr="005100F7">
        <w:rPr>
          <w:rFonts w:eastAsia="Calibri"/>
          <w:sz w:val="22"/>
          <w:szCs w:val="22"/>
          <w:lang w:eastAsia="en-US"/>
        </w:rPr>
        <w:t>,В7</w:t>
      </w:r>
      <w:proofErr w:type="spellEnd"/>
      <w:r w:rsidRPr="005100F7">
        <w:rPr>
          <w:rFonts w:eastAsia="Calibri"/>
          <w:sz w:val="22"/>
          <w:szCs w:val="22"/>
          <w:lang w:eastAsia="en-US"/>
        </w:rPr>
        <w:t xml:space="preserve">^, инвентарный номер 286, административно-бытовой корпус АТЦ инв. 274, литер </w:t>
      </w:r>
      <w:proofErr w:type="spellStart"/>
      <w:r w:rsidRPr="005100F7">
        <w:rPr>
          <w:rFonts w:eastAsia="Calibri"/>
          <w:sz w:val="22"/>
          <w:szCs w:val="22"/>
          <w:lang w:eastAsia="en-US"/>
        </w:rPr>
        <w:t>А23</w:t>
      </w:r>
      <w:proofErr w:type="spellEnd"/>
      <w:r w:rsidRPr="005100F7">
        <w:rPr>
          <w:rFonts w:eastAsia="Calibri"/>
          <w:sz w:val="22"/>
          <w:szCs w:val="22"/>
          <w:lang w:eastAsia="en-US"/>
        </w:rPr>
        <w:t xml:space="preserve"> (Переход); Ремонта мягкой кровли - административно-бытовой корпус АТЦ инв. 274, литер </w:t>
      </w:r>
      <w:proofErr w:type="spellStart"/>
      <w:r w:rsidRPr="005100F7">
        <w:rPr>
          <w:rFonts w:eastAsia="Calibri"/>
          <w:sz w:val="22"/>
          <w:szCs w:val="22"/>
          <w:lang w:eastAsia="en-US"/>
        </w:rPr>
        <w:t>А23</w:t>
      </w:r>
      <w:proofErr w:type="spellEnd"/>
      <w:r w:rsidRPr="005100F7">
        <w:rPr>
          <w:rFonts w:eastAsia="Calibri"/>
          <w:sz w:val="22"/>
          <w:szCs w:val="22"/>
          <w:lang w:eastAsia="en-US"/>
        </w:rPr>
        <w:t xml:space="preserve"> (Переход) для Саяногорского филиала ООО «КраМЗ-Авто.</w:t>
      </w:r>
    </w:p>
    <w:tbl>
      <w:tblPr>
        <w:tblpPr w:leftFromText="180" w:rightFromText="180" w:vertAnchor="text" w:horzAnchor="margin" w:tblpXSpec="right" w:tblpY="186"/>
        <w:tblW w:w="10164" w:type="dxa"/>
        <w:tblLook w:val="04A0" w:firstRow="1" w:lastRow="0" w:firstColumn="1" w:lastColumn="0" w:noHBand="0" w:noVBand="1"/>
      </w:tblPr>
      <w:tblGrid>
        <w:gridCol w:w="486"/>
        <w:gridCol w:w="4956"/>
        <w:gridCol w:w="985"/>
        <w:gridCol w:w="1657"/>
        <w:gridCol w:w="2080"/>
      </w:tblGrid>
      <w:tr w:rsidR="005100F7" w:rsidRPr="005100F7" w:rsidTr="0029027F">
        <w:trPr>
          <w:trHeight w:val="483"/>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100F7" w:rsidRPr="005100F7" w:rsidRDefault="005100F7" w:rsidP="005100F7">
            <w:pPr>
              <w:spacing w:line="360" w:lineRule="auto"/>
              <w:jc w:val="both"/>
            </w:pPr>
            <w:r w:rsidRPr="005100F7">
              <w:t>№ п/п</w:t>
            </w:r>
          </w:p>
        </w:tc>
        <w:tc>
          <w:tcPr>
            <w:tcW w:w="49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100F7" w:rsidRPr="005100F7" w:rsidRDefault="005100F7" w:rsidP="005100F7">
            <w:pPr>
              <w:spacing w:line="360" w:lineRule="auto"/>
              <w:ind w:firstLine="567"/>
              <w:jc w:val="center"/>
            </w:pPr>
            <w:r w:rsidRPr="005100F7">
              <w:t>Наименование</w:t>
            </w:r>
          </w:p>
        </w:tc>
        <w:tc>
          <w:tcPr>
            <w:tcW w:w="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100F7" w:rsidRPr="005100F7" w:rsidRDefault="005100F7" w:rsidP="005100F7">
            <w:pPr>
              <w:spacing w:line="360" w:lineRule="auto"/>
              <w:jc w:val="both"/>
            </w:pPr>
            <w:r w:rsidRPr="005100F7">
              <w:t>Ед. изм.</w:t>
            </w:r>
          </w:p>
        </w:tc>
        <w:tc>
          <w:tcPr>
            <w:tcW w:w="16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00F7" w:rsidRPr="005100F7" w:rsidRDefault="005100F7" w:rsidP="005100F7">
            <w:pPr>
              <w:spacing w:line="360" w:lineRule="auto"/>
              <w:jc w:val="both"/>
            </w:pPr>
            <w:r w:rsidRPr="005100F7">
              <w:t>всего</w:t>
            </w:r>
          </w:p>
        </w:tc>
        <w:tc>
          <w:tcPr>
            <w:tcW w:w="2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100F7" w:rsidRPr="005100F7" w:rsidRDefault="005100F7" w:rsidP="005100F7">
            <w:pPr>
              <w:spacing w:line="360" w:lineRule="auto"/>
              <w:jc w:val="both"/>
            </w:pPr>
            <w:r w:rsidRPr="005100F7">
              <w:t>Примечание</w:t>
            </w:r>
          </w:p>
        </w:tc>
      </w:tr>
      <w:tr w:rsidR="005100F7" w:rsidRPr="005100F7" w:rsidTr="0029027F">
        <w:trPr>
          <w:trHeight w:val="483"/>
        </w:trPr>
        <w:tc>
          <w:tcPr>
            <w:tcW w:w="486" w:type="dxa"/>
            <w:vMerge/>
            <w:tcBorders>
              <w:top w:val="single" w:sz="4" w:space="0" w:color="auto"/>
              <w:left w:val="single" w:sz="4" w:space="0" w:color="auto"/>
              <w:bottom w:val="single" w:sz="4" w:space="0" w:color="auto"/>
              <w:right w:val="single" w:sz="4" w:space="0" w:color="auto"/>
            </w:tcBorders>
            <w:vAlign w:val="center"/>
            <w:hideMark/>
          </w:tcPr>
          <w:p w:rsidR="005100F7" w:rsidRPr="005100F7" w:rsidRDefault="005100F7" w:rsidP="005100F7">
            <w:pPr>
              <w:spacing w:line="360" w:lineRule="auto"/>
              <w:ind w:firstLine="567"/>
              <w:jc w:val="both"/>
            </w:pPr>
          </w:p>
        </w:tc>
        <w:tc>
          <w:tcPr>
            <w:tcW w:w="4956" w:type="dxa"/>
            <w:vMerge/>
            <w:tcBorders>
              <w:top w:val="single" w:sz="4" w:space="0" w:color="auto"/>
              <w:left w:val="single" w:sz="4" w:space="0" w:color="auto"/>
              <w:bottom w:val="single" w:sz="4" w:space="0" w:color="auto"/>
              <w:right w:val="single" w:sz="4" w:space="0" w:color="auto"/>
            </w:tcBorders>
            <w:vAlign w:val="center"/>
            <w:hideMark/>
          </w:tcPr>
          <w:p w:rsidR="005100F7" w:rsidRPr="005100F7" w:rsidRDefault="005100F7" w:rsidP="005100F7">
            <w:pPr>
              <w:spacing w:line="360" w:lineRule="auto"/>
              <w:ind w:firstLine="567"/>
              <w:jc w:val="both"/>
            </w:pPr>
          </w:p>
        </w:tc>
        <w:tc>
          <w:tcPr>
            <w:tcW w:w="985" w:type="dxa"/>
            <w:vMerge/>
            <w:tcBorders>
              <w:top w:val="single" w:sz="4" w:space="0" w:color="auto"/>
              <w:left w:val="single" w:sz="4" w:space="0" w:color="auto"/>
              <w:bottom w:val="single" w:sz="4" w:space="0" w:color="auto"/>
              <w:right w:val="single" w:sz="4" w:space="0" w:color="auto"/>
            </w:tcBorders>
            <w:vAlign w:val="center"/>
            <w:hideMark/>
          </w:tcPr>
          <w:p w:rsidR="005100F7" w:rsidRPr="005100F7" w:rsidRDefault="005100F7" w:rsidP="005100F7">
            <w:pPr>
              <w:spacing w:line="360" w:lineRule="auto"/>
              <w:ind w:firstLine="567"/>
              <w:jc w:val="both"/>
            </w:pPr>
          </w:p>
        </w:tc>
        <w:tc>
          <w:tcPr>
            <w:tcW w:w="1657" w:type="dxa"/>
            <w:vMerge/>
            <w:tcBorders>
              <w:top w:val="single" w:sz="4" w:space="0" w:color="auto"/>
              <w:left w:val="single" w:sz="4" w:space="0" w:color="auto"/>
              <w:bottom w:val="single" w:sz="4" w:space="0" w:color="000000"/>
              <w:right w:val="single" w:sz="4" w:space="0" w:color="auto"/>
            </w:tcBorders>
            <w:vAlign w:val="center"/>
            <w:hideMark/>
          </w:tcPr>
          <w:p w:rsidR="005100F7" w:rsidRPr="005100F7" w:rsidRDefault="005100F7" w:rsidP="005100F7">
            <w:pPr>
              <w:spacing w:line="360" w:lineRule="auto"/>
              <w:ind w:firstLine="567"/>
              <w:jc w:val="both"/>
            </w:pPr>
          </w:p>
        </w:tc>
        <w:tc>
          <w:tcPr>
            <w:tcW w:w="2080" w:type="dxa"/>
            <w:vMerge/>
            <w:tcBorders>
              <w:top w:val="single" w:sz="4" w:space="0" w:color="auto"/>
              <w:left w:val="single" w:sz="4" w:space="0" w:color="auto"/>
              <w:bottom w:val="single" w:sz="4" w:space="0" w:color="auto"/>
              <w:right w:val="single" w:sz="4" w:space="0" w:color="auto"/>
            </w:tcBorders>
            <w:vAlign w:val="center"/>
            <w:hideMark/>
          </w:tcPr>
          <w:p w:rsidR="005100F7" w:rsidRPr="005100F7" w:rsidRDefault="005100F7" w:rsidP="005100F7">
            <w:pPr>
              <w:spacing w:line="360" w:lineRule="auto"/>
              <w:ind w:firstLine="567"/>
              <w:jc w:val="both"/>
            </w:pPr>
          </w:p>
        </w:tc>
      </w:tr>
      <w:tr w:rsidR="005100F7" w:rsidRPr="005100F7" w:rsidTr="0029027F">
        <w:trPr>
          <w:trHeight w:val="483"/>
        </w:trPr>
        <w:tc>
          <w:tcPr>
            <w:tcW w:w="486" w:type="dxa"/>
            <w:vMerge/>
            <w:tcBorders>
              <w:top w:val="single" w:sz="4" w:space="0" w:color="auto"/>
              <w:left w:val="single" w:sz="4" w:space="0" w:color="auto"/>
              <w:bottom w:val="single" w:sz="4" w:space="0" w:color="auto"/>
              <w:right w:val="single" w:sz="4" w:space="0" w:color="auto"/>
            </w:tcBorders>
            <w:vAlign w:val="center"/>
            <w:hideMark/>
          </w:tcPr>
          <w:p w:rsidR="005100F7" w:rsidRPr="005100F7" w:rsidRDefault="005100F7" w:rsidP="005100F7">
            <w:pPr>
              <w:spacing w:line="360" w:lineRule="auto"/>
              <w:ind w:firstLine="567"/>
              <w:jc w:val="both"/>
            </w:pPr>
          </w:p>
        </w:tc>
        <w:tc>
          <w:tcPr>
            <w:tcW w:w="4956" w:type="dxa"/>
            <w:vMerge/>
            <w:tcBorders>
              <w:top w:val="single" w:sz="4" w:space="0" w:color="auto"/>
              <w:left w:val="single" w:sz="4" w:space="0" w:color="auto"/>
              <w:bottom w:val="single" w:sz="4" w:space="0" w:color="auto"/>
              <w:right w:val="single" w:sz="4" w:space="0" w:color="auto"/>
            </w:tcBorders>
            <w:vAlign w:val="center"/>
            <w:hideMark/>
          </w:tcPr>
          <w:p w:rsidR="005100F7" w:rsidRPr="005100F7" w:rsidRDefault="005100F7" w:rsidP="005100F7">
            <w:pPr>
              <w:spacing w:line="360" w:lineRule="auto"/>
              <w:ind w:firstLine="567"/>
              <w:jc w:val="both"/>
            </w:pPr>
          </w:p>
        </w:tc>
        <w:tc>
          <w:tcPr>
            <w:tcW w:w="985" w:type="dxa"/>
            <w:vMerge/>
            <w:tcBorders>
              <w:top w:val="single" w:sz="4" w:space="0" w:color="auto"/>
              <w:left w:val="single" w:sz="4" w:space="0" w:color="auto"/>
              <w:bottom w:val="single" w:sz="4" w:space="0" w:color="auto"/>
              <w:right w:val="single" w:sz="4" w:space="0" w:color="auto"/>
            </w:tcBorders>
            <w:vAlign w:val="center"/>
            <w:hideMark/>
          </w:tcPr>
          <w:p w:rsidR="005100F7" w:rsidRPr="005100F7" w:rsidRDefault="005100F7" w:rsidP="005100F7">
            <w:pPr>
              <w:spacing w:line="360" w:lineRule="auto"/>
              <w:ind w:firstLine="567"/>
              <w:jc w:val="both"/>
            </w:pPr>
          </w:p>
        </w:tc>
        <w:tc>
          <w:tcPr>
            <w:tcW w:w="1657" w:type="dxa"/>
            <w:vMerge/>
            <w:tcBorders>
              <w:top w:val="single" w:sz="4" w:space="0" w:color="auto"/>
              <w:left w:val="single" w:sz="4" w:space="0" w:color="auto"/>
              <w:bottom w:val="single" w:sz="4" w:space="0" w:color="000000"/>
              <w:right w:val="single" w:sz="4" w:space="0" w:color="auto"/>
            </w:tcBorders>
            <w:vAlign w:val="center"/>
            <w:hideMark/>
          </w:tcPr>
          <w:p w:rsidR="005100F7" w:rsidRPr="005100F7" w:rsidRDefault="005100F7" w:rsidP="005100F7">
            <w:pPr>
              <w:spacing w:line="360" w:lineRule="auto"/>
              <w:ind w:firstLine="567"/>
              <w:jc w:val="both"/>
            </w:pPr>
          </w:p>
        </w:tc>
        <w:tc>
          <w:tcPr>
            <w:tcW w:w="2080" w:type="dxa"/>
            <w:vMerge/>
            <w:tcBorders>
              <w:top w:val="single" w:sz="4" w:space="0" w:color="auto"/>
              <w:left w:val="single" w:sz="4" w:space="0" w:color="auto"/>
              <w:bottom w:val="single" w:sz="4" w:space="0" w:color="auto"/>
              <w:right w:val="single" w:sz="4" w:space="0" w:color="auto"/>
            </w:tcBorders>
            <w:vAlign w:val="center"/>
            <w:hideMark/>
          </w:tcPr>
          <w:p w:rsidR="005100F7" w:rsidRPr="005100F7" w:rsidRDefault="005100F7" w:rsidP="005100F7">
            <w:pPr>
              <w:spacing w:line="360" w:lineRule="auto"/>
              <w:ind w:firstLine="567"/>
              <w:jc w:val="both"/>
            </w:pPr>
          </w:p>
        </w:tc>
      </w:tr>
      <w:tr w:rsidR="005100F7" w:rsidRPr="005100F7" w:rsidTr="0029027F">
        <w:trPr>
          <w:trHeight w:val="255"/>
        </w:trPr>
        <w:tc>
          <w:tcPr>
            <w:tcW w:w="486" w:type="dxa"/>
            <w:tcBorders>
              <w:top w:val="nil"/>
              <w:left w:val="single" w:sz="4" w:space="0" w:color="auto"/>
              <w:bottom w:val="nil"/>
              <w:right w:val="single" w:sz="4" w:space="0" w:color="auto"/>
            </w:tcBorders>
            <w:shd w:val="clear" w:color="auto" w:fill="auto"/>
            <w:noWrap/>
            <w:vAlign w:val="center"/>
            <w:hideMark/>
          </w:tcPr>
          <w:p w:rsidR="005100F7" w:rsidRPr="005100F7" w:rsidRDefault="005100F7" w:rsidP="005100F7">
            <w:pPr>
              <w:spacing w:line="360" w:lineRule="auto"/>
              <w:ind w:firstLine="567"/>
              <w:jc w:val="center"/>
            </w:pPr>
            <w:r w:rsidRPr="005100F7">
              <w:t>1</w:t>
            </w:r>
          </w:p>
        </w:tc>
        <w:tc>
          <w:tcPr>
            <w:tcW w:w="4956" w:type="dxa"/>
            <w:tcBorders>
              <w:top w:val="nil"/>
              <w:left w:val="nil"/>
              <w:bottom w:val="nil"/>
              <w:right w:val="single" w:sz="4" w:space="0" w:color="auto"/>
            </w:tcBorders>
            <w:shd w:val="clear" w:color="auto" w:fill="auto"/>
            <w:noWrap/>
            <w:vAlign w:val="center"/>
            <w:hideMark/>
          </w:tcPr>
          <w:p w:rsidR="005100F7" w:rsidRPr="005100F7" w:rsidRDefault="005100F7" w:rsidP="005100F7">
            <w:pPr>
              <w:spacing w:line="360" w:lineRule="auto"/>
              <w:ind w:firstLine="567"/>
              <w:jc w:val="center"/>
            </w:pPr>
            <w:r w:rsidRPr="005100F7">
              <w:t>2</w:t>
            </w:r>
          </w:p>
        </w:tc>
        <w:tc>
          <w:tcPr>
            <w:tcW w:w="985" w:type="dxa"/>
            <w:tcBorders>
              <w:top w:val="nil"/>
              <w:left w:val="nil"/>
              <w:bottom w:val="nil"/>
              <w:right w:val="single" w:sz="4" w:space="0" w:color="auto"/>
            </w:tcBorders>
            <w:shd w:val="clear" w:color="auto" w:fill="auto"/>
            <w:vAlign w:val="center"/>
            <w:hideMark/>
          </w:tcPr>
          <w:p w:rsidR="005100F7" w:rsidRPr="005100F7" w:rsidRDefault="005100F7" w:rsidP="005100F7">
            <w:pPr>
              <w:spacing w:line="360" w:lineRule="auto"/>
              <w:ind w:firstLine="567"/>
              <w:jc w:val="center"/>
            </w:pPr>
            <w:r w:rsidRPr="005100F7">
              <w:t>3</w:t>
            </w:r>
          </w:p>
        </w:tc>
        <w:tc>
          <w:tcPr>
            <w:tcW w:w="1657" w:type="dxa"/>
            <w:tcBorders>
              <w:top w:val="nil"/>
              <w:left w:val="nil"/>
              <w:bottom w:val="nil"/>
              <w:right w:val="single" w:sz="4" w:space="0" w:color="auto"/>
            </w:tcBorders>
            <w:shd w:val="clear" w:color="auto" w:fill="auto"/>
            <w:noWrap/>
            <w:hideMark/>
          </w:tcPr>
          <w:p w:rsidR="005100F7" w:rsidRPr="005100F7" w:rsidRDefault="005100F7" w:rsidP="005100F7">
            <w:pPr>
              <w:spacing w:line="360" w:lineRule="auto"/>
              <w:ind w:firstLine="567"/>
              <w:jc w:val="center"/>
            </w:pPr>
            <w:r w:rsidRPr="005100F7">
              <w:t>4</w:t>
            </w:r>
          </w:p>
        </w:tc>
        <w:tc>
          <w:tcPr>
            <w:tcW w:w="2080" w:type="dxa"/>
            <w:tcBorders>
              <w:top w:val="nil"/>
              <w:left w:val="nil"/>
              <w:bottom w:val="nil"/>
              <w:right w:val="single" w:sz="4" w:space="0" w:color="auto"/>
            </w:tcBorders>
            <w:shd w:val="clear" w:color="auto" w:fill="auto"/>
            <w:noWrap/>
            <w:vAlign w:val="bottom"/>
            <w:hideMark/>
          </w:tcPr>
          <w:p w:rsidR="005100F7" w:rsidRPr="005100F7" w:rsidRDefault="005100F7" w:rsidP="005100F7">
            <w:pPr>
              <w:spacing w:line="360" w:lineRule="auto"/>
              <w:ind w:firstLine="567"/>
              <w:jc w:val="center"/>
            </w:pPr>
            <w:r w:rsidRPr="005100F7">
              <w:t>5</w:t>
            </w:r>
          </w:p>
        </w:tc>
      </w:tr>
      <w:tr w:rsidR="005100F7" w:rsidRPr="005100F7" w:rsidTr="0029027F">
        <w:trPr>
          <w:trHeight w:val="255"/>
        </w:trPr>
        <w:tc>
          <w:tcPr>
            <w:tcW w:w="10164" w:type="dxa"/>
            <w:gridSpan w:val="5"/>
            <w:tcBorders>
              <w:top w:val="single" w:sz="4" w:space="0" w:color="auto"/>
              <w:left w:val="single" w:sz="4" w:space="0" w:color="auto"/>
              <w:bottom w:val="single" w:sz="4" w:space="0" w:color="auto"/>
              <w:right w:val="single" w:sz="4" w:space="0" w:color="auto"/>
            </w:tcBorders>
            <w:shd w:val="clear" w:color="auto" w:fill="auto"/>
            <w:hideMark/>
          </w:tcPr>
          <w:p w:rsidR="005100F7" w:rsidRPr="005100F7" w:rsidRDefault="005100F7" w:rsidP="005100F7">
            <w:pPr>
              <w:spacing w:line="360" w:lineRule="auto"/>
              <w:ind w:firstLine="567"/>
              <w:jc w:val="both"/>
              <w:rPr>
                <w:b/>
                <w:bCs/>
              </w:rPr>
            </w:pPr>
            <w:r w:rsidRPr="005100F7">
              <w:rPr>
                <w:b/>
                <w:bCs/>
              </w:rPr>
              <w:t xml:space="preserve">Раздел 1. Демонтажные / монтажные работы работы (Замена окон  здание РММ-1 литер </w:t>
            </w:r>
            <w:proofErr w:type="spellStart"/>
            <w:r w:rsidRPr="005100F7">
              <w:rPr>
                <w:b/>
                <w:bCs/>
              </w:rPr>
              <w:t>В</w:t>
            </w:r>
            <w:proofErr w:type="gramStart"/>
            <w:r w:rsidRPr="005100F7">
              <w:rPr>
                <w:b/>
                <w:bCs/>
              </w:rPr>
              <w:t>7</w:t>
            </w:r>
            <w:proofErr w:type="gramEnd"/>
            <w:r w:rsidRPr="005100F7">
              <w:rPr>
                <w:b/>
                <w:bCs/>
              </w:rPr>
              <w:t>,В7</w:t>
            </w:r>
            <w:proofErr w:type="spellEnd"/>
            <w:r w:rsidRPr="005100F7">
              <w:rPr>
                <w:b/>
                <w:bCs/>
              </w:rPr>
              <w:t>^, инвентарный номер 286)</w:t>
            </w:r>
          </w:p>
        </w:tc>
      </w:tr>
      <w:tr w:rsidR="005100F7" w:rsidRPr="005100F7" w:rsidTr="0029027F">
        <w:trPr>
          <w:trHeight w:val="506"/>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5100F7" w:rsidRPr="005100F7" w:rsidRDefault="005100F7" w:rsidP="005100F7">
            <w:pPr>
              <w:spacing w:line="360" w:lineRule="auto"/>
              <w:ind w:firstLine="567"/>
              <w:jc w:val="center"/>
            </w:pPr>
            <w:r w:rsidRPr="005100F7">
              <w:t>11</w:t>
            </w:r>
          </w:p>
        </w:tc>
        <w:tc>
          <w:tcPr>
            <w:tcW w:w="4956" w:type="dxa"/>
            <w:tcBorders>
              <w:top w:val="nil"/>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r w:rsidRPr="005100F7">
              <w:rPr>
                <w:bCs/>
              </w:rPr>
              <w:t>Разборка деревянных заполнений проемов: оконных</w:t>
            </w:r>
          </w:p>
        </w:tc>
        <w:tc>
          <w:tcPr>
            <w:tcW w:w="985" w:type="dxa"/>
            <w:tcBorders>
              <w:top w:val="nil"/>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proofErr w:type="spellStart"/>
            <w:r w:rsidRPr="005100F7">
              <w:rPr>
                <w:bCs/>
              </w:rPr>
              <w:t>м2</w:t>
            </w:r>
            <w:proofErr w:type="spellEnd"/>
          </w:p>
        </w:tc>
        <w:tc>
          <w:tcPr>
            <w:tcW w:w="1657" w:type="dxa"/>
            <w:tcBorders>
              <w:top w:val="nil"/>
              <w:left w:val="nil"/>
              <w:bottom w:val="single" w:sz="4" w:space="0" w:color="auto"/>
              <w:right w:val="single" w:sz="4" w:space="0" w:color="auto"/>
            </w:tcBorders>
            <w:shd w:val="clear" w:color="auto" w:fill="auto"/>
          </w:tcPr>
          <w:p w:rsidR="005100F7" w:rsidRPr="005100F7" w:rsidRDefault="005100F7" w:rsidP="005100F7">
            <w:pPr>
              <w:spacing w:line="360" w:lineRule="auto"/>
              <w:ind w:firstLine="567"/>
              <w:jc w:val="both"/>
              <w:rPr>
                <w:bCs/>
              </w:rPr>
            </w:pPr>
            <w:r w:rsidRPr="005100F7">
              <w:rPr>
                <w:bCs/>
              </w:rPr>
              <w:t>114</w:t>
            </w:r>
          </w:p>
        </w:tc>
        <w:tc>
          <w:tcPr>
            <w:tcW w:w="2080" w:type="dxa"/>
            <w:tcBorders>
              <w:top w:val="nil"/>
              <w:left w:val="nil"/>
              <w:bottom w:val="single" w:sz="4" w:space="0" w:color="auto"/>
              <w:right w:val="single" w:sz="4" w:space="0" w:color="auto"/>
            </w:tcBorders>
            <w:shd w:val="clear" w:color="auto" w:fill="auto"/>
            <w:noWrap/>
            <w:vAlign w:val="center"/>
            <w:hideMark/>
          </w:tcPr>
          <w:p w:rsidR="005100F7" w:rsidRPr="005100F7" w:rsidRDefault="005100F7" w:rsidP="005100F7">
            <w:pPr>
              <w:spacing w:line="360" w:lineRule="auto"/>
              <w:ind w:firstLine="567"/>
              <w:jc w:val="center"/>
            </w:pPr>
          </w:p>
        </w:tc>
      </w:tr>
      <w:tr w:rsidR="005100F7" w:rsidRPr="005100F7" w:rsidTr="0029027F">
        <w:trPr>
          <w:trHeight w:val="67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5100F7" w:rsidRPr="005100F7" w:rsidRDefault="005100F7" w:rsidP="005100F7">
            <w:pPr>
              <w:spacing w:line="360" w:lineRule="auto"/>
              <w:ind w:firstLine="567"/>
              <w:jc w:val="center"/>
            </w:pPr>
            <w:r w:rsidRPr="005100F7">
              <w:t>22</w:t>
            </w:r>
          </w:p>
        </w:tc>
        <w:tc>
          <w:tcPr>
            <w:tcW w:w="4956" w:type="dxa"/>
            <w:tcBorders>
              <w:top w:val="nil"/>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r w:rsidRPr="005100F7">
              <w:rPr>
                <w:bCs/>
              </w:rPr>
              <w:t xml:space="preserve">Установка блок оконный  4-х камерный из ПВХ профиля </w:t>
            </w:r>
            <w:proofErr w:type="spellStart"/>
            <w:r w:rsidRPr="005100F7">
              <w:rPr>
                <w:bCs/>
              </w:rPr>
              <w:t>WHS</w:t>
            </w:r>
            <w:proofErr w:type="spellEnd"/>
            <w:r w:rsidRPr="005100F7">
              <w:rPr>
                <w:bCs/>
              </w:rPr>
              <w:t xml:space="preserve"> цвет белый,  уплотнитель черный Размер </w:t>
            </w:r>
            <w:proofErr w:type="spellStart"/>
            <w:r w:rsidRPr="005100F7">
              <w:rPr>
                <w:bCs/>
              </w:rPr>
              <w:t>3000х1800</w:t>
            </w:r>
            <w:proofErr w:type="spellEnd"/>
            <w:r w:rsidRPr="005100F7">
              <w:rPr>
                <w:bCs/>
              </w:rPr>
              <w:t xml:space="preserve"> Эскиз изделия №1 (</w:t>
            </w:r>
            <w:proofErr w:type="gramStart"/>
            <w:r w:rsidRPr="005100F7">
              <w:rPr>
                <w:bCs/>
              </w:rPr>
              <w:t>глухое</w:t>
            </w:r>
            <w:proofErr w:type="gramEnd"/>
            <w:r w:rsidRPr="005100F7">
              <w:rPr>
                <w:bCs/>
              </w:rPr>
              <w:t>)</w:t>
            </w:r>
          </w:p>
        </w:tc>
        <w:tc>
          <w:tcPr>
            <w:tcW w:w="985" w:type="dxa"/>
            <w:tcBorders>
              <w:top w:val="nil"/>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r w:rsidRPr="005100F7">
              <w:rPr>
                <w:bCs/>
              </w:rPr>
              <w:t>шт</w:t>
            </w:r>
          </w:p>
        </w:tc>
        <w:tc>
          <w:tcPr>
            <w:tcW w:w="1657" w:type="dxa"/>
            <w:tcBorders>
              <w:top w:val="nil"/>
              <w:left w:val="nil"/>
              <w:bottom w:val="single" w:sz="4" w:space="0" w:color="auto"/>
              <w:right w:val="single" w:sz="4" w:space="0" w:color="auto"/>
            </w:tcBorders>
            <w:shd w:val="clear" w:color="auto" w:fill="auto"/>
          </w:tcPr>
          <w:p w:rsidR="005100F7" w:rsidRPr="005100F7" w:rsidRDefault="005100F7" w:rsidP="005100F7">
            <w:pPr>
              <w:spacing w:line="360" w:lineRule="auto"/>
              <w:jc w:val="right"/>
              <w:rPr>
                <w:bCs/>
              </w:rPr>
            </w:pPr>
            <w:r w:rsidRPr="005100F7">
              <w:rPr>
                <w:bCs/>
              </w:rPr>
              <w:t>16</w:t>
            </w:r>
          </w:p>
        </w:tc>
        <w:tc>
          <w:tcPr>
            <w:tcW w:w="2080" w:type="dxa"/>
            <w:tcBorders>
              <w:top w:val="nil"/>
              <w:left w:val="nil"/>
              <w:bottom w:val="single" w:sz="4" w:space="0" w:color="auto"/>
              <w:right w:val="single" w:sz="4" w:space="0" w:color="auto"/>
            </w:tcBorders>
            <w:shd w:val="clear" w:color="auto" w:fill="auto"/>
            <w:vAlign w:val="center"/>
            <w:hideMark/>
          </w:tcPr>
          <w:p w:rsidR="005100F7" w:rsidRPr="005100F7" w:rsidRDefault="005100F7" w:rsidP="005100F7">
            <w:pPr>
              <w:spacing w:line="360" w:lineRule="auto"/>
              <w:jc w:val="both"/>
              <w:rPr>
                <w:lang w:val="en-US"/>
              </w:rPr>
            </w:pPr>
          </w:p>
        </w:tc>
      </w:tr>
      <w:tr w:rsidR="005100F7" w:rsidRPr="005100F7" w:rsidTr="0029027F">
        <w:trPr>
          <w:trHeight w:val="48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5100F7" w:rsidRPr="005100F7" w:rsidRDefault="005100F7" w:rsidP="005100F7">
            <w:pPr>
              <w:spacing w:line="360" w:lineRule="auto"/>
              <w:ind w:firstLine="567"/>
              <w:jc w:val="center"/>
            </w:pPr>
            <w:r w:rsidRPr="005100F7">
              <w:t>33</w:t>
            </w:r>
          </w:p>
        </w:tc>
        <w:tc>
          <w:tcPr>
            <w:tcW w:w="4956" w:type="dxa"/>
            <w:tcBorders>
              <w:top w:val="nil"/>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r w:rsidRPr="005100F7">
              <w:rPr>
                <w:bCs/>
              </w:rPr>
              <w:t xml:space="preserve">Установка блок оконный  4-х камерный из ПВХ профиля </w:t>
            </w:r>
            <w:proofErr w:type="spellStart"/>
            <w:r w:rsidRPr="005100F7">
              <w:rPr>
                <w:bCs/>
              </w:rPr>
              <w:t>WHS</w:t>
            </w:r>
            <w:proofErr w:type="spellEnd"/>
            <w:r w:rsidRPr="005100F7">
              <w:rPr>
                <w:bCs/>
              </w:rPr>
              <w:t xml:space="preserve"> цвет белый,  уплотнитель черный Размер </w:t>
            </w:r>
            <w:proofErr w:type="spellStart"/>
            <w:r w:rsidRPr="005100F7">
              <w:rPr>
                <w:bCs/>
              </w:rPr>
              <w:t>2000х1800</w:t>
            </w:r>
            <w:proofErr w:type="spellEnd"/>
            <w:r w:rsidRPr="005100F7">
              <w:rPr>
                <w:bCs/>
              </w:rPr>
              <w:t xml:space="preserve"> Эскиз изделия №2 (</w:t>
            </w:r>
            <w:proofErr w:type="gramStart"/>
            <w:r w:rsidRPr="005100F7">
              <w:rPr>
                <w:bCs/>
              </w:rPr>
              <w:t>глухое</w:t>
            </w:r>
            <w:proofErr w:type="gramEnd"/>
            <w:r w:rsidRPr="005100F7">
              <w:rPr>
                <w:bCs/>
              </w:rPr>
              <w:t>)</w:t>
            </w:r>
          </w:p>
        </w:tc>
        <w:tc>
          <w:tcPr>
            <w:tcW w:w="985" w:type="dxa"/>
            <w:tcBorders>
              <w:top w:val="nil"/>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r w:rsidRPr="005100F7">
              <w:rPr>
                <w:bCs/>
              </w:rPr>
              <w:t>шт</w:t>
            </w:r>
          </w:p>
        </w:tc>
        <w:tc>
          <w:tcPr>
            <w:tcW w:w="1657" w:type="dxa"/>
            <w:tcBorders>
              <w:top w:val="nil"/>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1</w:t>
            </w:r>
          </w:p>
        </w:tc>
        <w:tc>
          <w:tcPr>
            <w:tcW w:w="2080" w:type="dxa"/>
            <w:tcBorders>
              <w:top w:val="nil"/>
              <w:left w:val="nil"/>
              <w:bottom w:val="single" w:sz="4" w:space="0" w:color="auto"/>
              <w:right w:val="single" w:sz="4" w:space="0" w:color="auto"/>
            </w:tcBorders>
            <w:shd w:val="clear" w:color="auto" w:fill="auto"/>
            <w:noWrap/>
            <w:vAlign w:val="center"/>
            <w:hideMark/>
          </w:tcPr>
          <w:p w:rsidR="005100F7" w:rsidRPr="005100F7" w:rsidRDefault="005100F7" w:rsidP="005100F7">
            <w:pPr>
              <w:spacing w:line="360" w:lineRule="auto"/>
              <w:ind w:firstLine="567"/>
              <w:jc w:val="center"/>
            </w:pPr>
          </w:p>
        </w:tc>
      </w:tr>
      <w:tr w:rsidR="005100F7" w:rsidRPr="005100F7" w:rsidTr="0029027F">
        <w:trPr>
          <w:trHeight w:val="480"/>
        </w:trPr>
        <w:tc>
          <w:tcPr>
            <w:tcW w:w="486" w:type="dxa"/>
            <w:tcBorders>
              <w:top w:val="nil"/>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ind w:firstLine="567"/>
              <w:jc w:val="center"/>
            </w:pPr>
            <w:r w:rsidRPr="005100F7">
              <w:t>44</w:t>
            </w:r>
          </w:p>
        </w:tc>
        <w:tc>
          <w:tcPr>
            <w:tcW w:w="4956" w:type="dxa"/>
            <w:tcBorders>
              <w:top w:val="nil"/>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r w:rsidRPr="005100F7">
              <w:rPr>
                <w:bCs/>
              </w:rPr>
              <w:t xml:space="preserve">Установка блок оконный  4-х камерный из ПВХ профиля </w:t>
            </w:r>
            <w:proofErr w:type="spellStart"/>
            <w:r w:rsidRPr="005100F7">
              <w:rPr>
                <w:bCs/>
              </w:rPr>
              <w:t>WHS</w:t>
            </w:r>
            <w:proofErr w:type="spellEnd"/>
            <w:r w:rsidRPr="005100F7">
              <w:rPr>
                <w:bCs/>
              </w:rPr>
              <w:t xml:space="preserve"> цвет белый,  уплотнитель черный Размер </w:t>
            </w:r>
            <w:proofErr w:type="spellStart"/>
            <w:r w:rsidRPr="005100F7">
              <w:rPr>
                <w:bCs/>
              </w:rPr>
              <w:t>3000х1000</w:t>
            </w:r>
            <w:proofErr w:type="spellEnd"/>
            <w:r w:rsidRPr="005100F7">
              <w:rPr>
                <w:bCs/>
              </w:rPr>
              <w:t xml:space="preserve"> Эскиз №3 (</w:t>
            </w:r>
            <w:proofErr w:type="gramStart"/>
            <w:r w:rsidRPr="005100F7">
              <w:rPr>
                <w:bCs/>
              </w:rPr>
              <w:t>глухое</w:t>
            </w:r>
            <w:proofErr w:type="gramEnd"/>
            <w:r w:rsidRPr="005100F7">
              <w:rPr>
                <w:bCs/>
              </w:rPr>
              <w:t>) на высоте 5,2 м от уровня земли (требуется установка лесов)</w:t>
            </w:r>
          </w:p>
        </w:tc>
        <w:tc>
          <w:tcPr>
            <w:tcW w:w="985" w:type="dxa"/>
            <w:tcBorders>
              <w:top w:val="nil"/>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r w:rsidRPr="005100F7">
              <w:rPr>
                <w:bCs/>
              </w:rPr>
              <w:t>шт</w:t>
            </w:r>
          </w:p>
        </w:tc>
        <w:tc>
          <w:tcPr>
            <w:tcW w:w="1657" w:type="dxa"/>
            <w:tcBorders>
              <w:top w:val="nil"/>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8</w:t>
            </w:r>
          </w:p>
        </w:tc>
        <w:tc>
          <w:tcPr>
            <w:tcW w:w="2080" w:type="dxa"/>
            <w:tcBorders>
              <w:top w:val="nil"/>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480"/>
        </w:trPr>
        <w:tc>
          <w:tcPr>
            <w:tcW w:w="486" w:type="dxa"/>
            <w:tcBorders>
              <w:top w:val="nil"/>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ind w:firstLine="567"/>
              <w:jc w:val="center"/>
            </w:pPr>
            <w:r w:rsidRPr="005100F7">
              <w:t>55</w:t>
            </w:r>
          </w:p>
        </w:tc>
        <w:tc>
          <w:tcPr>
            <w:tcW w:w="4956" w:type="dxa"/>
            <w:tcBorders>
              <w:top w:val="nil"/>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r w:rsidRPr="005100F7">
              <w:rPr>
                <w:bCs/>
              </w:rPr>
              <w:t xml:space="preserve">Установка уголков ПВХ </w:t>
            </w:r>
            <w:proofErr w:type="spellStart"/>
            <w:r w:rsidRPr="005100F7">
              <w:rPr>
                <w:bCs/>
              </w:rPr>
              <w:t>40х80х2700</w:t>
            </w:r>
            <w:proofErr w:type="spellEnd"/>
            <w:r w:rsidRPr="005100F7">
              <w:rPr>
                <w:bCs/>
              </w:rPr>
              <w:t xml:space="preserve"> на </w:t>
            </w:r>
            <w:proofErr w:type="gramStart"/>
            <w:r w:rsidRPr="005100F7">
              <w:rPr>
                <w:bCs/>
              </w:rPr>
              <w:t>клее</w:t>
            </w:r>
            <w:proofErr w:type="gramEnd"/>
            <w:r w:rsidRPr="005100F7">
              <w:rPr>
                <w:bCs/>
              </w:rPr>
              <w:t xml:space="preserve"> "</w:t>
            </w:r>
            <w:proofErr w:type="spellStart"/>
            <w:r w:rsidRPr="005100F7">
              <w:rPr>
                <w:bCs/>
              </w:rPr>
              <w:t>Titebond</w:t>
            </w:r>
            <w:proofErr w:type="spellEnd"/>
            <w:r w:rsidRPr="005100F7">
              <w:rPr>
                <w:bCs/>
              </w:rPr>
              <w:t>"(наружных)</w:t>
            </w:r>
          </w:p>
        </w:tc>
        <w:tc>
          <w:tcPr>
            <w:tcW w:w="985" w:type="dxa"/>
            <w:tcBorders>
              <w:top w:val="nil"/>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r w:rsidRPr="005100F7">
              <w:rPr>
                <w:bCs/>
              </w:rPr>
              <w:t>м</w:t>
            </w:r>
          </w:p>
        </w:tc>
        <w:tc>
          <w:tcPr>
            <w:tcW w:w="1657" w:type="dxa"/>
            <w:tcBorders>
              <w:top w:val="nil"/>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450,4</w:t>
            </w:r>
          </w:p>
        </w:tc>
        <w:tc>
          <w:tcPr>
            <w:tcW w:w="2080" w:type="dxa"/>
            <w:tcBorders>
              <w:top w:val="nil"/>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48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5100F7" w:rsidRPr="005100F7" w:rsidRDefault="005100F7" w:rsidP="005100F7">
            <w:pPr>
              <w:spacing w:line="360" w:lineRule="auto"/>
              <w:ind w:firstLine="567"/>
              <w:jc w:val="center"/>
            </w:pPr>
            <w:r w:rsidRPr="005100F7">
              <w:t>66</w:t>
            </w:r>
          </w:p>
        </w:tc>
        <w:tc>
          <w:tcPr>
            <w:tcW w:w="4956" w:type="dxa"/>
            <w:tcBorders>
              <w:top w:val="nil"/>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r w:rsidRPr="005100F7">
              <w:rPr>
                <w:bCs/>
              </w:rPr>
              <w:t xml:space="preserve">Монтаж водоотлива из оцинкованной стали толщиной </w:t>
            </w:r>
            <w:proofErr w:type="spellStart"/>
            <w:r w:rsidRPr="005100F7">
              <w:rPr>
                <w:bCs/>
              </w:rPr>
              <w:t>0,4мм</w:t>
            </w:r>
            <w:proofErr w:type="spellEnd"/>
            <w:r w:rsidRPr="005100F7">
              <w:rPr>
                <w:bCs/>
              </w:rPr>
              <w:t xml:space="preserve"> шириной 200 мм с креплением на </w:t>
            </w:r>
            <w:proofErr w:type="spellStart"/>
            <w:r w:rsidRPr="005100F7">
              <w:rPr>
                <w:bCs/>
              </w:rPr>
              <w:t>саморезы</w:t>
            </w:r>
            <w:proofErr w:type="spellEnd"/>
            <w:r w:rsidRPr="005100F7">
              <w:rPr>
                <w:bCs/>
              </w:rPr>
              <w:t xml:space="preserve"> </w:t>
            </w:r>
            <w:proofErr w:type="spellStart"/>
            <w:r w:rsidRPr="005100F7">
              <w:rPr>
                <w:bCs/>
              </w:rPr>
              <w:t>4,8х29мм</w:t>
            </w:r>
            <w:proofErr w:type="spellEnd"/>
          </w:p>
        </w:tc>
        <w:tc>
          <w:tcPr>
            <w:tcW w:w="985" w:type="dxa"/>
            <w:tcBorders>
              <w:top w:val="nil"/>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proofErr w:type="spellStart"/>
            <w:r w:rsidRPr="005100F7">
              <w:rPr>
                <w:bCs/>
              </w:rPr>
              <w:t>м2</w:t>
            </w:r>
            <w:proofErr w:type="spellEnd"/>
          </w:p>
        </w:tc>
        <w:tc>
          <w:tcPr>
            <w:tcW w:w="1657" w:type="dxa"/>
            <w:tcBorders>
              <w:top w:val="nil"/>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15,3</w:t>
            </w:r>
          </w:p>
        </w:tc>
        <w:tc>
          <w:tcPr>
            <w:tcW w:w="2080" w:type="dxa"/>
            <w:tcBorders>
              <w:top w:val="nil"/>
              <w:left w:val="nil"/>
              <w:bottom w:val="single" w:sz="4" w:space="0" w:color="auto"/>
              <w:right w:val="single" w:sz="4" w:space="0" w:color="auto"/>
            </w:tcBorders>
            <w:shd w:val="clear" w:color="auto" w:fill="auto"/>
            <w:vAlign w:val="center"/>
            <w:hideMark/>
          </w:tcPr>
          <w:p w:rsidR="005100F7" w:rsidRPr="005100F7" w:rsidRDefault="005100F7" w:rsidP="005100F7">
            <w:pPr>
              <w:spacing w:line="360" w:lineRule="auto"/>
              <w:ind w:firstLine="567"/>
              <w:jc w:val="center"/>
            </w:pPr>
          </w:p>
        </w:tc>
      </w:tr>
      <w:tr w:rsidR="005100F7" w:rsidRPr="005100F7" w:rsidTr="0029027F">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ind w:firstLine="567"/>
              <w:jc w:val="center"/>
            </w:pPr>
            <w:r w:rsidRPr="005100F7">
              <w:t>77</w:t>
            </w:r>
          </w:p>
        </w:tc>
        <w:tc>
          <w:tcPr>
            <w:tcW w:w="4956"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r w:rsidRPr="005100F7">
              <w:rPr>
                <w:bCs/>
              </w:rPr>
              <w:t>Затаривание строительного мусора в мешки</w:t>
            </w:r>
          </w:p>
        </w:tc>
        <w:tc>
          <w:tcPr>
            <w:tcW w:w="985"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r w:rsidRPr="005100F7">
              <w:rPr>
                <w:bCs/>
              </w:rPr>
              <w:t>т</w:t>
            </w:r>
          </w:p>
        </w:tc>
        <w:tc>
          <w:tcPr>
            <w:tcW w:w="1657" w:type="dxa"/>
            <w:tcBorders>
              <w:top w:val="single" w:sz="4" w:space="0" w:color="auto"/>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1,63</w:t>
            </w:r>
          </w:p>
        </w:tc>
        <w:tc>
          <w:tcPr>
            <w:tcW w:w="2080" w:type="dxa"/>
            <w:tcBorders>
              <w:top w:val="single" w:sz="4" w:space="0" w:color="auto"/>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ind w:firstLine="567"/>
              <w:jc w:val="center"/>
            </w:pPr>
            <w:r w:rsidRPr="005100F7">
              <w:t>88</w:t>
            </w:r>
          </w:p>
        </w:tc>
        <w:tc>
          <w:tcPr>
            <w:tcW w:w="4956"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proofErr w:type="gramStart"/>
            <w:r w:rsidRPr="005100F7">
              <w:rPr>
                <w:bCs/>
              </w:rPr>
              <w:t>Погрузо-разгрузочные</w:t>
            </w:r>
            <w:proofErr w:type="gramEnd"/>
            <w:r w:rsidRPr="005100F7">
              <w:rPr>
                <w:bCs/>
              </w:rPr>
              <w:t xml:space="preserve"> работы при автомобильных перевозках: Погрузка мусора строительного с погрузкой вручную</w:t>
            </w:r>
          </w:p>
        </w:tc>
        <w:tc>
          <w:tcPr>
            <w:tcW w:w="985"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r w:rsidRPr="005100F7">
              <w:rPr>
                <w:bCs/>
              </w:rPr>
              <w:t>1 т груза</w:t>
            </w:r>
          </w:p>
        </w:tc>
        <w:tc>
          <w:tcPr>
            <w:tcW w:w="1657" w:type="dxa"/>
            <w:tcBorders>
              <w:top w:val="single" w:sz="4" w:space="0" w:color="auto"/>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6,66</w:t>
            </w:r>
          </w:p>
        </w:tc>
        <w:tc>
          <w:tcPr>
            <w:tcW w:w="2080" w:type="dxa"/>
            <w:tcBorders>
              <w:top w:val="single" w:sz="4" w:space="0" w:color="auto"/>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ind w:firstLine="567"/>
              <w:jc w:val="center"/>
            </w:pPr>
            <w:r w:rsidRPr="005100F7">
              <w:t>99</w:t>
            </w:r>
          </w:p>
        </w:tc>
        <w:tc>
          <w:tcPr>
            <w:tcW w:w="4956"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r w:rsidRPr="005100F7">
              <w:rPr>
                <w:bCs/>
              </w:rPr>
              <w:t>Перевозка грузов автомобилями-самосвалами грузоподъемностью 10 т работающих вне карьера на расстояние: I класс груза до 3 км</w:t>
            </w:r>
          </w:p>
        </w:tc>
        <w:tc>
          <w:tcPr>
            <w:tcW w:w="985"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r w:rsidRPr="005100F7">
              <w:rPr>
                <w:bCs/>
              </w:rPr>
              <w:t>1 т груза</w:t>
            </w:r>
          </w:p>
        </w:tc>
        <w:tc>
          <w:tcPr>
            <w:tcW w:w="1657" w:type="dxa"/>
            <w:tcBorders>
              <w:top w:val="single" w:sz="4" w:space="0" w:color="auto"/>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6,66</w:t>
            </w:r>
          </w:p>
        </w:tc>
        <w:tc>
          <w:tcPr>
            <w:tcW w:w="2080" w:type="dxa"/>
            <w:tcBorders>
              <w:top w:val="single" w:sz="4" w:space="0" w:color="auto"/>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480"/>
        </w:trPr>
        <w:tc>
          <w:tcPr>
            <w:tcW w:w="10164"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ind w:firstLine="567"/>
              <w:jc w:val="center"/>
            </w:pPr>
            <w:r w:rsidRPr="005100F7">
              <w:rPr>
                <w:b/>
                <w:bCs/>
              </w:rPr>
              <w:t xml:space="preserve">Раздел 2. </w:t>
            </w:r>
            <w:proofErr w:type="gramStart"/>
            <w:r w:rsidRPr="005100F7">
              <w:rPr>
                <w:b/>
                <w:bCs/>
              </w:rPr>
              <w:t xml:space="preserve">Демонтажные / монтажные работы работы (административно-бытовой корпус АТЦ инв. 274, литер </w:t>
            </w:r>
            <w:proofErr w:type="spellStart"/>
            <w:r w:rsidRPr="005100F7">
              <w:rPr>
                <w:b/>
                <w:bCs/>
              </w:rPr>
              <w:t>А23</w:t>
            </w:r>
            <w:proofErr w:type="spellEnd"/>
            <w:r w:rsidRPr="005100F7">
              <w:rPr>
                <w:b/>
                <w:bCs/>
              </w:rPr>
              <w:t xml:space="preserve"> (Переход)</w:t>
            </w:r>
            <w:proofErr w:type="gramEnd"/>
          </w:p>
        </w:tc>
      </w:tr>
      <w:tr w:rsidR="005100F7" w:rsidRPr="005100F7" w:rsidTr="0029027F">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jc w:val="both"/>
            </w:pPr>
            <w:r w:rsidRPr="005100F7">
              <w:t>10</w:t>
            </w:r>
          </w:p>
        </w:tc>
        <w:tc>
          <w:tcPr>
            <w:tcW w:w="4956"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r w:rsidRPr="005100F7">
              <w:rPr>
                <w:bCs/>
              </w:rPr>
              <w:t xml:space="preserve">Разборка деревянных заполнений проемов: оконных с </w:t>
            </w:r>
            <w:r w:rsidRPr="005100F7">
              <w:rPr>
                <w:bCs/>
              </w:rPr>
              <w:lastRenderedPageBreak/>
              <w:t>подоконными досками</w:t>
            </w:r>
          </w:p>
        </w:tc>
        <w:tc>
          <w:tcPr>
            <w:tcW w:w="985"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proofErr w:type="spellStart"/>
            <w:r w:rsidRPr="005100F7">
              <w:rPr>
                <w:bCs/>
              </w:rPr>
              <w:lastRenderedPageBreak/>
              <w:t>м2</w:t>
            </w:r>
            <w:proofErr w:type="spellEnd"/>
          </w:p>
        </w:tc>
        <w:tc>
          <w:tcPr>
            <w:tcW w:w="1657" w:type="dxa"/>
            <w:tcBorders>
              <w:top w:val="single" w:sz="4" w:space="0" w:color="auto"/>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27,54</w:t>
            </w:r>
          </w:p>
        </w:tc>
        <w:tc>
          <w:tcPr>
            <w:tcW w:w="2080" w:type="dxa"/>
            <w:tcBorders>
              <w:top w:val="single" w:sz="4" w:space="0" w:color="auto"/>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jc w:val="both"/>
            </w:pPr>
            <w:r w:rsidRPr="005100F7">
              <w:lastRenderedPageBreak/>
              <w:t>11</w:t>
            </w:r>
          </w:p>
        </w:tc>
        <w:tc>
          <w:tcPr>
            <w:tcW w:w="4956"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r w:rsidRPr="005100F7">
              <w:rPr>
                <w:bCs/>
              </w:rPr>
              <w:t xml:space="preserve">Установка блок оконный  3-х камерный из ПВХ профиля </w:t>
            </w:r>
            <w:proofErr w:type="spellStart"/>
            <w:r w:rsidRPr="005100F7">
              <w:rPr>
                <w:bCs/>
              </w:rPr>
              <w:t>Euroline</w:t>
            </w:r>
            <w:proofErr w:type="spellEnd"/>
            <w:r w:rsidRPr="005100F7">
              <w:rPr>
                <w:bCs/>
              </w:rPr>
              <w:t xml:space="preserve"> </w:t>
            </w:r>
            <w:proofErr w:type="spellStart"/>
            <w:r w:rsidRPr="005100F7">
              <w:rPr>
                <w:bCs/>
              </w:rPr>
              <w:t>AD</w:t>
            </w:r>
            <w:proofErr w:type="spellEnd"/>
            <w:r w:rsidRPr="005100F7">
              <w:rPr>
                <w:bCs/>
              </w:rPr>
              <w:t xml:space="preserve"> цвет белый, фурнитура </w:t>
            </w:r>
            <w:proofErr w:type="spellStart"/>
            <w:r w:rsidRPr="005100F7">
              <w:rPr>
                <w:bCs/>
              </w:rPr>
              <w:t>MACO</w:t>
            </w:r>
            <w:proofErr w:type="spellEnd"/>
            <w:r w:rsidRPr="005100F7">
              <w:rPr>
                <w:bCs/>
              </w:rPr>
              <w:t xml:space="preserve">, уплотнитель черный размер </w:t>
            </w:r>
            <w:proofErr w:type="spellStart"/>
            <w:r w:rsidRPr="005100F7">
              <w:rPr>
                <w:bCs/>
              </w:rPr>
              <w:t>1800х1800</w:t>
            </w:r>
            <w:proofErr w:type="spellEnd"/>
            <w:r w:rsidRPr="005100F7">
              <w:rPr>
                <w:bCs/>
              </w:rPr>
              <w:t>, двухстворчатый с левой поворотно-откидной створкой. Эскиз №4</w:t>
            </w:r>
          </w:p>
        </w:tc>
        <w:tc>
          <w:tcPr>
            <w:tcW w:w="985"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r w:rsidRPr="005100F7">
              <w:rPr>
                <w:bCs/>
              </w:rPr>
              <w:t>шт</w:t>
            </w:r>
          </w:p>
        </w:tc>
        <w:tc>
          <w:tcPr>
            <w:tcW w:w="1657" w:type="dxa"/>
            <w:tcBorders>
              <w:top w:val="single" w:sz="4" w:space="0" w:color="auto"/>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6</w:t>
            </w:r>
          </w:p>
        </w:tc>
        <w:tc>
          <w:tcPr>
            <w:tcW w:w="2080" w:type="dxa"/>
            <w:tcBorders>
              <w:top w:val="single" w:sz="4" w:space="0" w:color="auto"/>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jc w:val="both"/>
            </w:pPr>
            <w:r w:rsidRPr="005100F7">
              <w:t>12</w:t>
            </w:r>
          </w:p>
        </w:tc>
        <w:tc>
          <w:tcPr>
            <w:tcW w:w="4956"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r w:rsidRPr="005100F7">
              <w:rPr>
                <w:bCs/>
              </w:rPr>
              <w:t xml:space="preserve">Установка блок оконный  3-х камерный ПВХ профиль </w:t>
            </w:r>
            <w:proofErr w:type="spellStart"/>
            <w:r w:rsidRPr="005100F7">
              <w:rPr>
                <w:bCs/>
              </w:rPr>
              <w:t>Euroline</w:t>
            </w:r>
            <w:proofErr w:type="spellEnd"/>
            <w:r w:rsidRPr="005100F7">
              <w:rPr>
                <w:bCs/>
              </w:rPr>
              <w:t xml:space="preserve"> </w:t>
            </w:r>
            <w:proofErr w:type="spellStart"/>
            <w:r w:rsidRPr="005100F7">
              <w:rPr>
                <w:bCs/>
              </w:rPr>
              <w:t>AD</w:t>
            </w:r>
            <w:proofErr w:type="spellEnd"/>
            <w:r w:rsidRPr="005100F7">
              <w:rPr>
                <w:bCs/>
              </w:rPr>
              <w:t xml:space="preserve"> цвет белый, фурнитура </w:t>
            </w:r>
            <w:proofErr w:type="spellStart"/>
            <w:r w:rsidRPr="005100F7">
              <w:rPr>
                <w:bCs/>
              </w:rPr>
              <w:t>MACO</w:t>
            </w:r>
            <w:proofErr w:type="spellEnd"/>
            <w:r w:rsidRPr="005100F7">
              <w:rPr>
                <w:bCs/>
              </w:rPr>
              <w:t xml:space="preserve">, уплотнитель черный, размер </w:t>
            </w:r>
            <w:proofErr w:type="spellStart"/>
            <w:r w:rsidRPr="005100F7">
              <w:rPr>
                <w:bCs/>
              </w:rPr>
              <w:t>2250х1800</w:t>
            </w:r>
            <w:proofErr w:type="spellEnd"/>
            <w:r w:rsidRPr="005100F7">
              <w:rPr>
                <w:bCs/>
              </w:rPr>
              <w:t xml:space="preserve">, </w:t>
            </w:r>
            <w:proofErr w:type="spellStart"/>
            <w:r w:rsidRPr="005100F7">
              <w:rPr>
                <w:bCs/>
              </w:rPr>
              <w:t>трухстворчатый</w:t>
            </w:r>
            <w:proofErr w:type="spellEnd"/>
            <w:r w:rsidRPr="005100F7">
              <w:rPr>
                <w:bCs/>
              </w:rPr>
              <w:t>, средняя створка поворотно-откидная. Эскиз №5</w:t>
            </w:r>
          </w:p>
        </w:tc>
        <w:tc>
          <w:tcPr>
            <w:tcW w:w="985"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r w:rsidRPr="005100F7">
              <w:rPr>
                <w:bCs/>
              </w:rPr>
              <w:t>шт</w:t>
            </w:r>
          </w:p>
        </w:tc>
        <w:tc>
          <w:tcPr>
            <w:tcW w:w="1657" w:type="dxa"/>
            <w:tcBorders>
              <w:top w:val="single" w:sz="4" w:space="0" w:color="auto"/>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2</w:t>
            </w:r>
          </w:p>
        </w:tc>
        <w:tc>
          <w:tcPr>
            <w:tcW w:w="2080" w:type="dxa"/>
            <w:tcBorders>
              <w:top w:val="single" w:sz="4" w:space="0" w:color="auto"/>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jc w:val="both"/>
            </w:pPr>
            <w:r w:rsidRPr="005100F7">
              <w:t>13</w:t>
            </w:r>
          </w:p>
        </w:tc>
        <w:tc>
          <w:tcPr>
            <w:tcW w:w="4956"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r w:rsidRPr="005100F7">
              <w:rPr>
                <w:bCs/>
              </w:rPr>
              <w:t>Установка стартового профиля для крепления откосов с дополнительным креплением на клей "</w:t>
            </w:r>
            <w:proofErr w:type="spellStart"/>
            <w:r w:rsidRPr="005100F7">
              <w:rPr>
                <w:bCs/>
              </w:rPr>
              <w:t>Titebond</w:t>
            </w:r>
            <w:proofErr w:type="spellEnd"/>
            <w:r w:rsidRPr="005100F7">
              <w:rPr>
                <w:bCs/>
              </w:rPr>
              <w:t>"</w:t>
            </w:r>
          </w:p>
        </w:tc>
        <w:tc>
          <w:tcPr>
            <w:tcW w:w="985"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r w:rsidRPr="005100F7">
              <w:rPr>
                <w:bCs/>
              </w:rPr>
              <w:t>м</w:t>
            </w:r>
          </w:p>
        </w:tc>
        <w:tc>
          <w:tcPr>
            <w:tcW w:w="1657" w:type="dxa"/>
            <w:tcBorders>
              <w:top w:val="single" w:sz="4" w:space="0" w:color="auto"/>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7,2</w:t>
            </w:r>
          </w:p>
        </w:tc>
        <w:tc>
          <w:tcPr>
            <w:tcW w:w="2080" w:type="dxa"/>
            <w:tcBorders>
              <w:top w:val="single" w:sz="4" w:space="0" w:color="auto"/>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jc w:val="both"/>
            </w:pPr>
            <w:r w:rsidRPr="005100F7">
              <w:t>14</w:t>
            </w:r>
          </w:p>
        </w:tc>
        <w:tc>
          <w:tcPr>
            <w:tcW w:w="4956"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proofErr w:type="gramStart"/>
            <w:r w:rsidRPr="005100F7">
              <w:rPr>
                <w:bCs/>
              </w:rPr>
              <w:t>Облицовка оконных откосов декоративным бумажно-слоистым пластиком (</w:t>
            </w:r>
            <w:proofErr w:type="spellStart"/>
            <w:r w:rsidRPr="005100F7">
              <w:rPr>
                <w:bCs/>
              </w:rPr>
              <w:t>c'yldbx-gfytkm</w:t>
            </w:r>
            <w:proofErr w:type="spellEnd"/>
            <w:r w:rsidRPr="005100F7">
              <w:rPr>
                <w:bCs/>
              </w:rPr>
              <w:t xml:space="preserve"> </w:t>
            </w:r>
            <w:proofErr w:type="spellStart"/>
            <w:r w:rsidRPr="005100F7">
              <w:rPr>
                <w:bCs/>
              </w:rPr>
              <w:t>njkobyjq</w:t>
            </w:r>
            <w:proofErr w:type="spellEnd"/>
            <w:r w:rsidRPr="005100F7">
              <w:rPr>
                <w:bCs/>
              </w:rPr>
              <w:t xml:space="preserve"> </w:t>
            </w:r>
            <w:proofErr w:type="spellStart"/>
            <w:r w:rsidRPr="005100F7">
              <w:rPr>
                <w:bCs/>
              </w:rPr>
              <w:t>10мм</w:t>
            </w:r>
            <w:proofErr w:type="spellEnd"/>
            <w:r w:rsidRPr="005100F7">
              <w:rPr>
                <w:bCs/>
              </w:rPr>
              <w:t xml:space="preserve"> с внутренним наполнением </w:t>
            </w:r>
            <w:proofErr w:type="spellStart"/>
            <w:r w:rsidRPr="005100F7">
              <w:rPr>
                <w:bCs/>
              </w:rPr>
              <w:t>ППС</w:t>
            </w:r>
            <w:proofErr w:type="spellEnd"/>
            <w:r w:rsidRPr="005100F7">
              <w:rPr>
                <w:bCs/>
              </w:rPr>
              <w:t xml:space="preserve"> на пене </w:t>
            </w:r>
            <w:proofErr w:type="spellStart"/>
            <w:r w:rsidRPr="005100F7">
              <w:rPr>
                <w:bCs/>
              </w:rPr>
              <w:t>Penosil</w:t>
            </w:r>
            <w:proofErr w:type="spellEnd"/>
            <w:r w:rsidRPr="005100F7">
              <w:rPr>
                <w:bCs/>
              </w:rPr>
              <w:t xml:space="preserve"> </w:t>
            </w:r>
            <w:proofErr w:type="spellStart"/>
            <w:r w:rsidRPr="005100F7">
              <w:rPr>
                <w:bCs/>
              </w:rPr>
              <w:t>gold</w:t>
            </w:r>
            <w:proofErr w:type="spellEnd"/>
            <w:r w:rsidRPr="005100F7">
              <w:rPr>
                <w:bCs/>
              </w:rPr>
              <w:t xml:space="preserve"> </w:t>
            </w:r>
            <w:proofErr w:type="spellStart"/>
            <w:r w:rsidRPr="005100F7">
              <w:rPr>
                <w:bCs/>
              </w:rPr>
              <w:t>gun</w:t>
            </w:r>
            <w:proofErr w:type="spellEnd"/>
            <w:proofErr w:type="gramEnd"/>
          </w:p>
        </w:tc>
        <w:tc>
          <w:tcPr>
            <w:tcW w:w="985"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proofErr w:type="spellStart"/>
            <w:r w:rsidRPr="005100F7">
              <w:rPr>
                <w:bCs/>
              </w:rPr>
              <w:t>м2</w:t>
            </w:r>
            <w:proofErr w:type="spellEnd"/>
          </w:p>
        </w:tc>
        <w:tc>
          <w:tcPr>
            <w:tcW w:w="1657" w:type="dxa"/>
            <w:tcBorders>
              <w:top w:val="single" w:sz="4" w:space="0" w:color="auto"/>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11,025</w:t>
            </w:r>
          </w:p>
        </w:tc>
        <w:tc>
          <w:tcPr>
            <w:tcW w:w="2080" w:type="dxa"/>
            <w:tcBorders>
              <w:top w:val="single" w:sz="4" w:space="0" w:color="auto"/>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jc w:val="both"/>
            </w:pPr>
            <w:r w:rsidRPr="005100F7">
              <w:t>15</w:t>
            </w:r>
          </w:p>
        </w:tc>
        <w:tc>
          <w:tcPr>
            <w:tcW w:w="4956"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r w:rsidRPr="005100F7">
              <w:rPr>
                <w:bCs/>
              </w:rPr>
              <w:t xml:space="preserve">Установка уголков ПВХ </w:t>
            </w:r>
            <w:proofErr w:type="spellStart"/>
            <w:r w:rsidRPr="005100F7">
              <w:rPr>
                <w:bCs/>
              </w:rPr>
              <w:t>40х80х2700мм</w:t>
            </w:r>
            <w:proofErr w:type="spellEnd"/>
            <w:r w:rsidRPr="005100F7">
              <w:rPr>
                <w:bCs/>
              </w:rPr>
              <w:t xml:space="preserve"> на </w:t>
            </w:r>
            <w:proofErr w:type="gramStart"/>
            <w:r w:rsidRPr="005100F7">
              <w:rPr>
                <w:bCs/>
              </w:rPr>
              <w:t>клее</w:t>
            </w:r>
            <w:proofErr w:type="gramEnd"/>
            <w:r w:rsidRPr="005100F7">
              <w:rPr>
                <w:bCs/>
              </w:rPr>
              <w:t xml:space="preserve"> "</w:t>
            </w:r>
            <w:proofErr w:type="spellStart"/>
            <w:r w:rsidRPr="005100F7">
              <w:rPr>
                <w:bCs/>
              </w:rPr>
              <w:t>Titebond</w:t>
            </w:r>
            <w:proofErr w:type="spellEnd"/>
            <w:r w:rsidRPr="005100F7">
              <w:rPr>
                <w:bCs/>
              </w:rPr>
              <w:t>" (наружных)</w:t>
            </w:r>
          </w:p>
        </w:tc>
        <w:tc>
          <w:tcPr>
            <w:tcW w:w="985"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r w:rsidRPr="005100F7">
              <w:rPr>
                <w:bCs/>
              </w:rPr>
              <w:t>м</w:t>
            </w:r>
          </w:p>
        </w:tc>
        <w:tc>
          <w:tcPr>
            <w:tcW w:w="1657" w:type="dxa"/>
            <w:tcBorders>
              <w:top w:val="single" w:sz="4" w:space="0" w:color="auto"/>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7,2</w:t>
            </w:r>
          </w:p>
        </w:tc>
        <w:tc>
          <w:tcPr>
            <w:tcW w:w="2080" w:type="dxa"/>
            <w:tcBorders>
              <w:top w:val="single" w:sz="4" w:space="0" w:color="auto"/>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jc w:val="both"/>
            </w:pPr>
            <w:r w:rsidRPr="005100F7">
              <w:t>16</w:t>
            </w:r>
          </w:p>
        </w:tc>
        <w:tc>
          <w:tcPr>
            <w:tcW w:w="4956"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r w:rsidRPr="005100F7">
              <w:rPr>
                <w:bCs/>
              </w:rPr>
              <w:t xml:space="preserve">Установка уголков ПВХ </w:t>
            </w:r>
            <w:proofErr w:type="spellStart"/>
            <w:r w:rsidRPr="005100F7">
              <w:rPr>
                <w:bCs/>
              </w:rPr>
              <w:t>35х35</w:t>
            </w:r>
            <w:proofErr w:type="spellEnd"/>
            <w:r w:rsidRPr="005100F7">
              <w:rPr>
                <w:bCs/>
              </w:rPr>
              <w:t xml:space="preserve">  на </w:t>
            </w:r>
            <w:proofErr w:type="gramStart"/>
            <w:r w:rsidRPr="005100F7">
              <w:rPr>
                <w:bCs/>
              </w:rPr>
              <w:t>клее</w:t>
            </w:r>
            <w:proofErr w:type="gramEnd"/>
            <w:r w:rsidRPr="005100F7">
              <w:rPr>
                <w:bCs/>
              </w:rPr>
              <w:t xml:space="preserve"> </w:t>
            </w:r>
            <w:proofErr w:type="spellStart"/>
            <w:r w:rsidRPr="005100F7">
              <w:rPr>
                <w:bCs/>
              </w:rPr>
              <w:t>Titebond</w:t>
            </w:r>
            <w:proofErr w:type="spellEnd"/>
            <w:r w:rsidRPr="005100F7">
              <w:rPr>
                <w:bCs/>
              </w:rPr>
              <w:t xml:space="preserve">" </w:t>
            </w:r>
          </w:p>
        </w:tc>
        <w:tc>
          <w:tcPr>
            <w:tcW w:w="985"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r w:rsidRPr="005100F7">
              <w:rPr>
                <w:bCs/>
              </w:rPr>
              <w:t>м</w:t>
            </w:r>
          </w:p>
        </w:tc>
        <w:tc>
          <w:tcPr>
            <w:tcW w:w="1657" w:type="dxa"/>
            <w:tcBorders>
              <w:top w:val="single" w:sz="4" w:space="0" w:color="auto"/>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7,2</w:t>
            </w:r>
          </w:p>
        </w:tc>
        <w:tc>
          <w:tcPr>
            <w:tcW w:w="2080" w:type="dxa"/>
            <w:tcBorders>
              <w:top w:val="single" w:sz="4" w:space="0" w:color="auto"/>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jc w:val="both"/>
            </w:pPr>
            <w:r w:rsidRPr="005100F7">
              <w:t>17</w:t>
            </w:r>
          </w:p>
        </w:tc>
        <w:tc>
          <w:tcPr>
            <w:tcW w:w="4956"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r w:rsidRPr="005100F7">
              <w:rPr>
                <w:bCs/>
              </w:rPr>
              <w:t xml:space="preserve">Установка подоконных досок из ПВХ шириной </w:t>
            </w:r>
            <w:proofErr w:type="spellStart"/>
            <w:r w:rsidRPr="005100F7">
              <w:rPr>
                <w:bCs/>
              </w:rPr>
              <w:t>300мм</w:t>
            </w:r>
            <w:proofErr w:type="spellEnd"/>
            <w:r w:rsidRPr="005100F7">
              <w:rPr>
                <w:bCs/>
              </w:rPr>
              <w:t xml:space="preserve"> с установкой заглушек торцевых</w:t>
            </w:r>
            <w:proofErr w:type="gramStart"/>
            <w:r w:rsidRPr="005100F7">
              <w:rPr>
                <w:bCs/>
              </w:rPr>
              <w:t xml:space="preserve"> :</w:t>
            </w:r>
            <w:proofErr w:type="gramEnd"/>
            <w:r w:rsidRPr="005100F7">
              <w:rPr>
                <w:bCs/>
              </w:rPr>
              <w:t xml:space="preserve"> в панельных стенах</w:t>
            </w:r>
          </w:p>
        </w:tc>
        <w:tc>
          <w:tcPr>
            <w:tcW w:w="985"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r w:rsidRPr="005100F7">
              <w:rPr>
                <w:bCs/>
              </w:rPr>
              <w:t>м</w:t>
            </w:r>
          </w:p>
        </w:tc>
        <w:tc>
          <w:tcPr>
            <w:tcW w:w="1657" w:type="dxa"/>
            <w:tcBorders>
              <w:top w:val="single" w:sz="4" w:space="0" w:color="auto"/>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16,1</w:t>
            </w:r>
          </w:p>
        </w:tc>
        <w:tc>
          <w:tcPr>
            <w:tcW w:w="2080" w:type="dxa"/>
            <w:tcBorders>
              <w:top w:val="single" w:sz="4" w:space="0" w:color="auto"/>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jc w:val="both"/>
            </w:pPr>
            <w:r w:rsidRPr="005100F7">
              <w:t>18</w:t>
            </w:r>
          </w:p>
        </w:tc>
        <w:tc>
          <w:tcPr>
            <w:tcW w:w="4956"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r w:rsidRPr="005100F7">
              <w:rPr>
                <w:bCs/>
              </w:rPr>
              <w:t xml:space="preserve">Монтаж водоотлива из оцинкованной стали толщиной </w:t>
            </w:r>
            <w:proofErr w:type="spellStart"/>
            <w:r w:rsidRPr="005100F7">
              <w:rPr>
                <w:bCs/>
              </w:rPr>
              <w:t>0,4мм</w:t>
            </w:r>
            <w:proofErr w:type="spellEnd"/>
            <w:r w:rsidRPr="005100F7">
              <w:rPr>
                <w:bCs/>
              </w:rPr>
              <w:t xml:space="preserve"> шириной 200 мм с креплением на  шурупы-</w:t>
            </w:r>
            <w:proofErr w:type="spellStart"/>
            <w:r w:rsidRPr="005100F7">
              <w:rPr>
                <w:bCs/>
              </w:rPr>
              <w:t>саморезы</w:t>
            </w:r>
            <w:proofErr w:type="spellEnd"/>
            <w:r w:rsidRPr="005100F7">
              <w:rPr>
                <w:bCs/>
              </w:rPr>
              <w:t xml:space="preserve"> </w:t>
            </w:r>
            <w:proofErr w:type="spellStart"/>
            <w:r w:rsidRPr="005100F7">
              <w:rPr>
                <w:bCs/>
              </w:rPr>
              <w:t>4,8х29</w:t>
            </w:r>
            <w:proofErr w:type="spellEnd"/>
          </w:p>
        </w:tc>
        <w:tc>
          <w:tcPr>
            <w:tcW w:w="985"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proofErr w:type="spellStart"/>
            <w:r w:rsidRPr="005100F7">
              <w:rPr>
                <w:bCs/>
              </w:rPr>
              <w:t>м2</w:t>
            </w:r>
            <w:proofErr w:type="spellEnd"/>
          </w:p>
        </w:tc>
        <w:tc>
          <w:tcPr>
            <w:tcW w:w="1657" w:type="dxa"/>
            <w:tcBorders>
              <w:top w:val="single" w:sz="4" w:space="0" w:color="auto"/>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3,6</w:t>
            </w:r>
          </w:p>
        </w:tc>
        <w:tc>
          <w:tcPr>
            <w:tcW w:w="2080" w:type="dxa"/>
            <w:tcBorders>
              <w:top w:val="single" w:sz="4" w:space="0" w:color="auto"/>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jc w:val="both"/>
            </w:pPr>
            <w:r w:rsidRPr="005100F7">
              <w:t>19</w:t>
            </w:r>
          </w:p>
        </w:tc>
        <w:tc>
          <w:tcPr>
            <w:tcW w:w="4956"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r w:rsidRPr="005100F7">
              <w:rPr>
                <w:bCs/>
              </w:rPr>
              <w:t>Затаривание строительного мусора в мешки</w:t>
            </w:r>
          </w:p>
        </w:tc>
        <w:tc>
          <w:tcPr>
            <w:tcW w:w="985"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r w:rsidRPr="005100F7">
              <w:rPr>
                <w:bCs/>
              </w:rPr>
              <w:t>т</w:t>
            </w:r>
          </w:p>
        </w:tc>
        <w:tc>
          <w:tcPr>
            <w:tcW w:w="1657" w:type="dxa"/>
            <w:tcBorders>
              <w:top w:val="single" w:sz="4" w:space="0" w:color="auto"/>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1,98</w:t>
            </w:r>
          </w:p>
        </w:tc>
        <w:tc>
          <w:tcPr>
            <w:tcW w:w="2080" w:type="dxa"/>
            <w:tcBorders>
              <w:top w:val="single" w:sz="4" w:space="0" w:color="auto"/>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jc w:val="both"/>
            </w:pPr>
            <w:r w:rsidRPr="005100F7">
              <w:t>20</w:t>
            </w:r>
          </w:p>
        </w:tc>
        <w:tc>
          <w:tcPr>
            <w:tcW w:w="4956"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proofErr w:type="gramStart"/>
            <w:r w:rsidRPr="005100F7">
              <w:rPr>
                <w:bCs/>
              </w:rPr>
              <w:t>Погрузо-разгрузочные</w:t>
            </w:r>
            <w:proofErr w:type="gramEnd"/>
            <w:r w:rsidRPr="005100F7">
              <w:rPr>
                <w:bCs/>
              </w:rPr>
              <w:t xml:space="preserve"> работы при автомобильных перевозках: Погрузка мусора строительного с погрузкой вручную</w:t>
            </w:r>
          </w:p>
        </w:tc>
        <w:tc>
          <w:tcPr>
            <w:tcW w:w="985"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r w:rsidRPr="005100F7">
              <w:rPr>
                <w:bCs/>
              </w:rPr>
              <w:t>1 т груза</w:t>
            </w:r>
          </w:p>
        </w:tc>
        <w:tc>
          <w:tcPr>
            <w:tcW w:w="1657" w:type="dxa"/>
            <w:tcBorders>
              <w:top w:val="single" w:sz="4" w:space="0" w:color="auto"/>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1,98</w:t>
            </w:r>
          </w:p>
        </w:tc>
        <w:tc>
          <w:tcPr>
            <w:tcW w:w="2080" w:type="dxa"/>
            <w:tcBorders>
              <w:top w:val="single" w:sz="4" w:space="0" w:color="auto"/>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jc w:val="both"/>
            </w:pPr>
            <w:r w:rsidRPr="005100F7">
              <w:t>21</w:t>
            </w:r>
          </w:p>
        </w:tc>
        <w:tc>
          <w:tcPr>
            <w:tcW w:w="4956"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r w:rsidRPr="005100F7">
              <w:rPr>
                <w:bCs/>
              </w:rPr>
              <w:t>Перевозка грузов автомобилями-самосвалами грузоподъемностью 10 т работающих вне карьера на расстояние: I класс груза до 3 км</w:t>
            </w:r>
          </w:p>
        </w:tc>
        <w:tc>
          <w:tcPr>
            <w:tcW w:w="985"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r w:rsidRPr="005100F7">
              <w:rPr>
                <w:bCs/>
              </w:rPr>
              <w:t>1 т груза</w:t>
            </w:r>
          </w:p>
        </w:tc>
        <w:tc>
          <w:tcPr>
            <w:tcW w:w="1657" w:type="dxa"/>
            <w:tcBorders>
              <w:top w:val="single" w:sz="4" w:space="0" w:color="auto"/>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1,98</w:t>
            </w:r>
          </w:p>
        </w:tc>
        <w:tc>
          <w:tcPr>
            <w:tcW w:w="2080" w:type="dxa"/>
            <w:tcBorders>
              <w:top w:val="single" w:sz="4" w:space="0" w:color="auto"/>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480"/>
        </w:trPr>
        <w:tc>
          <w:tcPr>
            <w:tcW w:w="10164"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ind w:firstLine="567"/>
              <w:jc w:val="center"/>
            </w:pPr>
            <w:r w:rsidRPr="005100F7">
              <w:rPr>
                <w:b/>
                <w:bCs/>
              </w:rPr>
              <w:t xml:space="preserve">Раздел 3.  Ремонт мягкой кровли - административно-бытовой корпус АТЦ инв. 274, литер </w:t>
            </w:r>
            <w:proofErr w:type="spellStart"/>
            <w:r w:rsidRPr="005100F7">
              <w:rPr>
                <w:b/>
                <w:bCs/>
              </w:rPr>
              <w:t>А23</w:t>
            </w:r>
            <w:proofErr w:type="spellEnd"/>
            <w:r w:rsidRPr="005100F7">
              <w:rPr>
                <w:b/>
                <w:bCs/>
              </w:rPr>
              <w:t xml:space="preserve"> (Переход)</w:t>
            </w:r>
          </w:p>
        </w:tc>
      </w:tr>
      <w:tr w:rsidR="005100F7" w:rsidRPr="005100F7" w:rsidTr="0029027F">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jc w:val="both"/>
            </w:pPr>
            <w:r w:rsidRPr="005100F7">
              <w:t>22</w:t>
            </w:r>
          </w:p>
        </w:tc>
        <w:tc>
          <w:tcPr>
            <w:tcW w:w="4956"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r w:rsidRPr="005100F7">
              <w:rPr>
                <w:bCs/>
              </w:rPr>
              <w:t xml:space="preserve">Разборка мелких покрытий и обделок из листовой стали: поясков, </w:t>
            </w:r>
            <w:proofErr w:type="spellStart"/>
            <w:r w:rsidRPr="005100F7">
              <w:rPr>
                <w:bCs/>
              </w:rPr>
              <w:t>сандриков</w:t>
            </w:r>
            <w:proofErr w:type="spellEnd"/>
            <w:r w:rsidRPr="005100F7">
              <w:rPr>
                <w:bCs/>
              </w:rPr>
              <w:t>, желобов, отливов, свесов и т.п.</w:t>
            </w:r>
          </w:p>
        </w:tc>
        <w:tc>
          <w:tcPr>
            <w:tcW w:w="985"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r w:rsidRPr="005100F7">
              <w:rPr>
                <w:bCs/>
              </w:rPr>
              <w:t>м</w:t>
            </w:r>
          </w:p>
        </w:tc>
        <w:tc>
          <w:tcPr>
            <w:tcW w:w="1657" w:type="dxa"/>
            <w:tcBorders>
              <w:top w:val="single" w:sz="4" w:space="0" w:color="auto"/>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12,8</w:t>
            </w:r>
          </w:p>
        </w:tc>
        <w:tc>
          <w:tcPr>
            <w:tcW w:w="2080" w:type="dxa"/>
            <w:tcBorders>
              <w:top w:val="single" w:sz="4" w:space="0" w:color="auto"/>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jc w:val="both"/>
            </w:pPr>
            <w:r w:rsidRPr="005100F7">
              <w:t>23</w:t>
            </w:r>
          </w:p>
        </w:tc>
        <w:tc>
          <w:tcPr>
            <w:tcW w:w="4956"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r w:rsidRPr="005100F7">
              <w:rPr>
                <w:bCs/>
              </w:rPr>
              <w:t>Разборка покрытий кровель: из рулонных материалов</w:t>
            </w:r>
          </w:p>
        </w:tc>
        <w:tc>
          <w:tcPr>
            <w:tcW w:w="985"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proofErr w:type="spellStart"/>
            <w:r w:rsidRPr="005100F7">
              <w:rPr>
                <w:bCs/>
              </w:rPr>
              <w:t>м2</w:t>
            </w:r>
            <w:proofErr w:type="spellEnd"/>
          </w:p>
        </w:tc>
        <w:tc>
          <w:tcPr>
            <w:tcW w:w="1657" w:type="dxa"/>
            <w:tcBorders>
              <w:top w:val="single" w:sz="4" w:space="0" w:color="auto"/>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75</w:t>
            </w:r>
          </w:p>
        </w:tc>
        <w:tc>
          <w:tcPr>
            <w:tcW w:w="2080" w:type="dxa"/>
            <w:tcBorders>
              <w:top w:val="single" w:sz="4" w:space="0" w:color="auto"/>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1003"/>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jc w:val="both"/>
            </w:pPr>
            <w:r w:rsidRPr="005100F7">
              <w:lastRenderedPageBreak/>
              <w:t>24</w:t>
            </w:r>
          </w:p>
        </w:tc>
        <w:tc>
          <w:tcPr>
            <w:tcW w:w="4956"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r w:rsidRPr="005100F7">
              <w:rPr>
                <w:bCs/>
              </w:rPr>
              <w:t>Разборка примыканий кровель из наплавляемых материалов к стенам и парапетам высотой: до 600 мм без фартуков</w:t>
            </w:r>
          </w:p>
        </w:tc>
        <w:tc>
          <w:tcPr>
            <w:tcW w:w="985"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r w:rsidRPr="005100F7">
              <w:rPr>
                <w:bCs/>
              </w:rPr>
              <w:t>м</w:t>
            </w:r>
          </w:p>
        </w:tc>
        <w:tc>
          <w:tcPr>
            <w:tcW w:w="1657" w:type="dxa"/>
            <w:tcBorders>
              <w:top w:val="single" w:sz="4" w:space="0" w:color="auto"/>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12,8</w:t>
            </w:r>
          </w:p>
        </w:tc>
        <w:tc>
          <w:tcPr>
            <w:tcW w:w="2080" w:type="dxa"/>
            <w:tcBorders>
              <w:top w:val="single" w:sz="4" w:space="0" w:color="auto"/>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jc w:val="both"/>
            </w:pPr>
            <w:r w:rsidRPr="005100F7">
              <w:t>25</w:t>
            </w:r>
          </w:p>
        </w:tc>
        <w:tc>
          <w:tcPr>
            <w:tcW w:w="4956"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r w:rsidRPr="005100F7">
              <w:rPr>
                <w:bCs/>
              </w:rPr>
              <w:t>Разборка выравнивающих стяжек: цементно-песчаных толщиной 50 мм</w:t>
            </w:r>
          </w:p>
        </w:tc>
        <w:tc>
          <w:tcPr>
            <w:tcW w:w="985"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proofErr w:type="spellStart"/>
            <w:r w:rsidRPr="005100F7">
              <w:rPr>
                <w:bCs/>
              </w:rPr>
              <w:t>м2</w:t>
            </w:r>
            <w:proofErr w:type="spellEnd"/>
          </w:p>
        </w:tc>
        <w:tc>
          <w:tcPr>
            <w:tcW w:w="1657" w:type="dxa"/>
            <w:tcBorders>
              <w:top w:val="single" w:sz="4" w:space="0" w:color="auto"/>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75</w:t>
            </w:r>
          </w:p>
        </w:tc>
        <w:tc>
          <w:tcPr>
            <w:tcW w:w="2080" w:type="dxa"/>
            <w:tcBorders>
              <w:top w:val="single" w:sz="4" w:space="0" w:color="auto"/>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jc w:val="both"/>
            </w:pPr>
            <w:r w:rsidRPr="005100F7">
              <w:t>26</w:t>
            </w:r>
          </w:p>
        </w:tc>
        <w:tc>
          <w:tcPr>
            <w:tcW w:w="4956"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r w:rsidRPr="005100F7">
              <w:rPr>
                <w:bCs/>
              </w:rPr>
              <w:t>Затаривание строительного мусора в мешки</w:t>
            </w:r>
          </w:p>
        </w:tc>
        <w:tc>
          <w:tcPr>
            <w:tcW w:w="985"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r w:rsidRPr="005100F7">
              <w:rPr>
                <w:bCs/>
              </w:rPr>
              <w:t>т</w:t>
            </w:r>
          </w:p>
        </w:tc>
        <w:tc>
          <w:tcPr>
            <w:tcW w:w="1657" w:type="dxa"/>
            <w:tcBorders>
              <w:top w:val="single" w:sz="4" w:space="0" w:color="auto"/>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9,59</w:t>
            </w:r>
          </w:p>
        </w:tc>
        <w:tc>
          <w:tcPr>
            <w:tcW w:w="2080" w:type="dxa"/>
            <w:tcBorders>
              <w:top w:val="single" w:sz="4" w:space="0" w:color="auto"/>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jc w:val="both"/>
            </w:pPr>
            <w:r w:rsidRPr="005100F7">
              <w:t>27</w:t>
            </w:r>
          </w:p>
        </w:tc>
        <w:tc>
          <w:tcPr>
            <w:tcW w:w="4956"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proofErr w:type="gramStart"/>
            <w:r w:rsidRPr="005100F7">
              <w:rPr>
                <w:bCs/>
              </w:rPr>
              <w:t>Погрузо-разгрузочные</w:t>
            </w:r>
            <w:proofErr w:type="gramEnd"/>
            <w:r w:rsidRPr="005100F7">
              <w:rPr>
                <w:bCs/>
              </w:rPr>
              <w:t xml:space="preserve"> работы при автомобильных перевозках: Погрузка мусора строительного с погрузкой вручную</w:t>
            </w:r>
          </w:p>
        </w:tc>
        <w:tc>
          <w:tcPr>
            <w:tcW w:w="985"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r w:rsidRPr="005100F7">
              <w:rPr>
                <w:bCs/>
              </w:rPr>
              <w:t>1 т груза</w:t>
            </w:r>
          </w:p>
        </w:tc>
        <w:tc>
          <w:tcPr>
            <w:tcW w:w="1657" w:type="dxa"/>
            <w:tcBorders>
              <w:top w:val="single" w:sz="4" w:space="0" w:color="auto"/>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0,01536</w:t>
            </w:r>
          </w:p>
        </w:tc>
        <w:tc>
          <w:tcPr>
            <w:tcW w:w="2080" w:type="dxa"/>
            <w:tcBorders>
              <w:top w:val="single" w:sz="4" w:space="0" w:color="auto"/>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jc w:val="both"/>
            </w:pPr>
            <w:r w:rsidRPr="005100F7">
              <w:t>28</w:t>
            </w:r>
          </w:p>
        </w:tc>
        <w:tc>
          <w:tcPr>
            <w:tcW w:w="4956"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proofErr w:type="gramStart"/>
            <w:r w:rsidRPr="005100F7">
              <w:rPr>
                <w:bCs/>
              </w:rPr>
              <w:t>Погрузо-разгрузочные</w:t>
            </w:r>
            <w:proofErr w:type="gramEnd"/>
            <w:r w:rsidRPr="005100F7">
              <w:rPr>
                <w:bCs/>
              </w:rPr>
              <w:t xml:space="preserve"> работы при автомобильных перевозках: Погрузка материалов, перевозимых в мешках и пакетах</w:t>
            </w:r>
          </w:p>
        </w:tc>
        <w:tc>
          <w:tcPr>
            <w:tcW w:w="985"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r w:rsidRPr="005100F7">
              <w:rPr>
                <w:bCs/>
              </w:rPr>
              <w:t>1 т груза</w:t>
            </w:r>
          </w:p>
        </w:tc>
        <w:tc>
          <w:tcPr>
            <w:tcW w:w="1657" w:type="dxa"/>
            <w:tcBorders>
              <w:top w:val="single" w:sz="4" w:space="0" w:color="auto"/>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9,59</w:t>
            </w:r>
          </w:p>
        </w:tc>
        <w:tc>
          <w:tcPr>
            <w:tcW w:w="2080" w:type="dxa"/>
            <w:tcBorders>
              <w:top w:val="single" w:sz="4" w:space="0" w:color="auto"/>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jc w:val="both"/>
            </w:pPr>
            <w:r w:rsidRPr="005100F7">
              <w:t>29</w:t>
            </w:r>
          </w:p>
        </w:tc>
        <w:tc>
          <w:tcPr>
            <w:tcW w:w="4956"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r w:rsidRPr="005100F7">
              <w:rPr>
                <w:bCs/>
              </w:rPr>
              <w:t>Перевозка грузов автомобилями-самосвалами грузоподъемностью 10 т работающих вне карьера на расстояние: I класс груза до 3 км</w:t>
            </w:r>
          </w:p>
        </w:tc>
        <w:tc>
          <w:tcPr>
            <w:tcW w:w="985"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r w:rsidRPr="005100F7">
              <w:rPr>
                <w:bCs/>
              </w:rPr>
              <w:t>1 т груза</w:t>
            </w:r>
          </w:p>
        </w:tc>
        <w:tc>
          <w:tcPr>
            <w:tcW w:w="1657" w:type="dxa"/>
            <w:tcBorders>
              <w:top w:val="single" w:sz="4" w:space="0" w:color="auto"/>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9,60536</w:t>
            </w:r>
          </w:p>
        </w:tc>
        <w:tc>
          <w:tcPr>
            <w:tcW w:w="2080" w:type="dxa"/>
            <w:tcBorders>
              <w:top w:val="single" w:sz="4" w:space="0" w:color="auto"/>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jc w:val="both"/>
            </w:pPr>
            <w:r w:rsidRPr="005100F7">
              <w:t>30</w:t>
            </w:r>
          </w:p>
        </w:tc>
        <w:tc>
          <w:tcPr>
            <w:tcW w:w="4956"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r w:rsidRPr="005100F7">
              <w:rPr>
                <w:bCs/>
              </w:rPr>
              <w:t xml:space="preserve">Армирование стяжки сеткой </w:t>
            </w:r>
            <w:proofErr w:type="spellStart"/>
            <w:r w:rsidRPr="005100F7">
              <w:rPr>
                <w:bCs/>
              </w:rPr>
              <w:t>Вр-5мм</w:t>
            </w:r>
            <w:proofErr w:type="spellEnd"/>
            <w:r w:rsidRPr="005100F7">
              <w:rPr>
                <w:bCs/>
              </w:rPr>
              <w:t xml:space="preserve"> </w:t>
            </w:r>
            <w:proofErr w:type="spellStart"/>
            <w:r w:rsidRPr="005100F7">
              <w:rPr>
                <w:bCs/>
              </w:rPr>
              <w:t>100х100</w:t>
            </w:r>
            <w:proofErr w:type="spellEnd"/>
            <w:r w:rsidRPr="005100F7">
              <w:rPr>
                <w:bCs/>
              </w:rPr>
              <w:t xml:space="preserve"> (размер </w:t>
            </w:r>
            <w:proofErr w:type="spellStart"/>
            <w:r w:rsidRPr="005100F7">
              <w:rPr>
                <w:bCs/>
              </w:rPr>
              <w:t>1500х3000</w:t>
            </w:r>
            <w:proofErr w:type="spellEnd"/>
            <w:r w:rsidRPr="005100F7">
              <w:rPr>
                <w:bCs/>
              </w:rPr>
              <w:t>)</w:t>
            </w:r>
          </w:p>
        </w:tc>
        <w:tc>
          <w:tcPr>
            <w:tcW w:w="985"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r w:rsidRPr="005100F7">
              <w:rPr>
                <w:bCs/>
              </w:rPr>
              <w:t>т</w:t>
            </w:r>
          </w:p>
        </w:tc>
        <w:tc>
          <w:tcPr>
            <w:tcW w:w="1657" w:type="dxa"/>
            <w:tcBorders>
              <w:top w:val="single" w:sz="4" w:space="0" w:color="auto"/>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0,23625</w:t>
            </w:r>
          </w:p>
        </w:tc>
        <w:tc>
          <w:tcPr>
            <w:tcW w:w="2080" w:type="dxa"/>
            <w:tcBorders>
              <w:top w:val="single" w:sz="4" w:space="0" w:color="auto"/>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jc w:val="both"/>
            </w:pPr>
            <w:r w:rsidRPr="005100F7">
              <w:t>31</w:t>
            </w:r>
          </w:p>
        </w:tc>
        <w:tc>
          <w:tcPr>
            <w:tcW w:w="4956"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r w:rsidRPr="005100F7">
              <w:rPr>
                <w:bCs/>
              </w:rPr>
              <w:t xml:space="preserve">Устройство выравнивающих стяжек: цементно-песчаных толщиной 50 мм из раствора </w:t>
            </w:r>
            <w:proofErr w:type="spellStart"/>
            <w:r w:rsidRPr="005100F7">
              <w:rPr>
                <w:bCs/>
              </w:rPr>
              <w:t>М100</w:t>
            </w:r>
            <w:proofErr w:type="spellEnd"/>
          </w:p>
        </w:tc>
        <w:tc>
          <w:tcPr>
            <w:tcW w:w="985"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proofErr w:type="spellStart"/>
            <w:r w:rsidRPr="005100F7">
              <w:rPr>
                <w:bCs/>
              </w:rPr>
              <w:t>м2</w:t>
            </w:r>
            <w:proofErr w:type="spellEnd"/>
          </w:p>
        </w:tc>
        <w:tc>
          <w:tcPr>
            <w:tcW w:w="1657" w:type="dxa"/>
            <w:tcBorders>
              <w:top w:val="single" w:sz="4" w:space="0" w:color="auto"/>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75</w:t>
            </w:r>
          </w:p>
        </w:tc>
        <w:tc>
          <w:tcPr>
            <w:tcW w:w="2080" w:type="dxa"/>
            <w:tcBorders>
              <w:top w:val="single" w:sz="4" w:space="0" w:color="auto"/>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jc w:val="both"/>
            </w:pPr>
            <w:r w:rsidRPr="005100F7">
              <w:t>32</w:t>
            </w:r>
          </w:p>
        </w:tc>
        <w:tc>
          <w:tcPr>
            <w:tcW w:w="4956"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proofErr w:type="spellStart"/>
            <w:r w:rsidRPr="005100F7">
              <w:rPr>
                <w:bCs/>
              </w:rPr>
              <w:t>Огрунтовка</w:t>
            </w:r>
            <w:proofErr w:type="spellEnd"/>
            <w:r w:rsidRPr="005100F7">
              <w:rPr>
                <w:bCs/>
              </w:rPr>
              <w:t xml:space="preserve"> оснований из бетона или раствора под водоизоляционный кровельный ковер: </w:t>
            </w:r>
            <w:proofErr w:type="spellStart"/>
            <w:r w:rsidRPr="005100F7">
              <w:rPr>
                <w:bCs/>
              </w:rPr>
              <w:t>праймером</w:t>
            </w:r>
            <w:proofErr w:type="spellEnd"/>
            <w:r w:rsidRPr="005100F7">
              <w:rPr>
                <w:bCs/>
              </w:rPr>
              <w:t xml:space="preserve"> битумный ТЕХНОНИКОЛЬ №01</w:t>
            </w:r>
          </w:p>
        </w:tc>
        <w:tc>
          <w:tcPr>
            <w:tcW w:w="985"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proofErr w:type="spellStart"/>
            <w:r w:rsidRPr="005100F7">
              <w:rPr>
                <w:bCs/>
              </w:rPr>
              <w:t>м2</w:t>
            </w:r>
            <w:proofErr w:type="spellEnd"/>
          </w:p>
        </w:tc>
        <w:tc>
          <w:tcPr>
            <w:tcW w:w="1657" w:type="dxa"/>
            <w:tcBorders>
              <w:top w:val="single" w:sz="4" w:space="0" w:color="auto"/>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75</w:t>
            </w:r>
          </w:p>
        </w:tc>
        <w:tc>
          <w:tcPr>
            <w:tcW w:w="2080" w:type="dxa"/>
            <w:tcBorders>
              <w:top w:val="single" w:sz="4" w:space="0" w:color="auto"/>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jc w:val="both"/>
            </w:pPr>
            <w:r w:rsidRPr="005100F7">
              <w:t>33</w:t>
            </w:r>
          </w:p>
        </w:tc>
        <w:tc>
          <w:tcPr>
            <w:tcW w:w="4956"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r w:rsidRPr="005100F7">
              <w:rPr>
                <w:bCs/>
              </w:rPr>
              <w:t xml:space="preserve">Устройство кровель плоских из наплавляемых материалов: в два слоя </w:t>
            </w:r>
            <w:proofErr w:type="spellStart"/>
            <w:r w:rsidRPr="005100F7">
              <w:rPr>
                <w:bCs/>
              </w:rPr>
              <w:t>нижной</w:t>
            </w:r>
            <w:proofErr w:type="spellEnd"/>
            <w:r w:rsidRPr="005100F7">
              <w:rPr>
                <w:bCs/>
              </w:rPr>
              <w:t xml:space="preserve"> слой - </w:t>
            </w:r>
            <w:proofErr w:type="spellStart"/>
            <w:r w:rsidRPr="005100F7">
              <w:rPr>
                <w:bCs/>
              </w:rPr>
              <w:t>Унифлекс</w:t>
            </w:r>
            <w:proofErr w:type="spellEnd"/>
            <w:r w:rsidRPr="005100F7">
              <w:rPr>
                <w:bCs/>
              </w:rPr>
              <w:t xml:space="preserve"> ТПП, верхний слой </w:t>
            </w:r>
            <w:proofErr w:type="spellStart"/>
            <w:r w:rsidRPr="005100F7">
              <w:rPr>
                <w:bCs/>
              </w:rPr>
              <w:t>Унифлекс</w:t>
            </w:r>
            <w:proofErr w:type="spellEnd"/>
            <w:r w:rsidRPr="005100F7">
              <w:rPr>
                <w:bCs/>
              </w:rPr>
              <w:t xml:space="preserve"> </w:t>
            </w:r>
            <w:proofErr w:type="spellStart"/>
            <w:r w:rsidRPr="005100F7">
              <w:rPr>
                <w:bCs/>
              </w:rPr>
              <w:t>ТКП</w:t>
            </w:r>
            <w:proofErr w:type="spellEnd"/>
          </w:p>
        </w:tc>
        <w:tc>
          <w:tcPr>
            <w:tcW w:w="985"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proofErr w:type="spellStart"/>
            <w:r w:rsidRPr="005100F7">
              <w:rPr>
                <w:bCs/>
              </w:rPr>
              <w:t>м2</w:t>
            </w:r>
            <w:proofErr w:type="spellEnd"/>
          </w:p>
        </w:tc>
        <w:tc>
          <w:tcPr>
            <w:tcW w:w="1657" w:type="dxa"/>
            <w:tcBorders>
              <w:top w:val="single" w:sz="4" w:space="0" w:color="auto"/>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75</w:t>
            </w:r>
          </w:p>
        </w:tc>
        <w:tc>
          <w:tcPr>
            <w:tcW w:w="2080" w:type="dxa"/>
            <w:tcBorders>
              <w:top w:val="single" w:sz="4" w:space="0" w:color="auto"/>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jc w:val="both"/>
            </w:pPr>
            <w:r w:rsidRPr="005100F7">
              <w:t>34</w:t>
            </w:r>
          </w:p>
        </w:tc>
        <w:tc>
          <w:tcPr>
            <w:tcW w:w="4956"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r w:rsidRPr="005100F7">
              <w:rPr>
                <w:bCs/>
              </w:rPr>
              <w:t xml:space="preserve">Установка аэратора кровельного </w:t>
            </w:r>
            <w:proofErr w:type="spellStart"/>
            <w:r w:rsidRPr="005100F7">
              <w:rPr>
                <w:bCs/>
              </w:rPr>
              <w:t>ТехноНИКОЛЬ</w:t>
            </w:r>
            <w:proofErr w:type="spellEnd"/>
            <w:r w:rsidRPr="005100F7">
              <w:rPr>
                <w:bCs/>
              </w:rPr>
              <w:t xml:space="preserve"> </w:t>
            </w:r>
            <w:proofErr w:type="spellStart"/>
            <w:r w:rsidRPr="005100F7">
              <w:rPr>
                <w:bCs/>
              </w:rPr>
              <w:t>160х460</w:t>
            </w:r>
            <w:proofErr w:type="spellEnd"/>
            <w:r w:rsidRPr="005100F7">
              <w:rPr>
                <w:bCs/>
              </w:rPr>
              <w:t xml:space="preserve"> мм</w:t>
            </w:r>
          </w:p>
        </w:tc>
        <w:tc>
          <w:tcPr>
            <w:tcW w:w="985"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r w:rsidRPr="005100F7">
              <w:rPr>
                <w:bCs/>
              </w:rPr>
              <w:t>шт</w:t>
            </w:r>
          </w:p>
        </w:tc>
        <w:tc>
          <w:tcPr>
            <w:tcW w:w="1657" w:type="dxa"/>
            <w:tcBorders>
              <w:top w:val="single" w:sz="4" w:space="0" w:color="auto"/>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1</w:t>
            </w:r>
          </w:p>
        </w:tc>
        <w:tc>
          <w:tcPr>
            <w:tcW w:w="2080" w:type="dxa"/>
            <w:tcBorders>
              <w:top w:val="single" w:sz="4" w:space="0" w:color="auto"/>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jc w:val="both"/>
            </w:pPr>
            <w:r w:rsidRPr="005100F7">
              <w:t>35</w:t>
            </w:r>
          </w:p>
        </w:tc>
        <w:tc>
          <w:tcPr>
            <w:tcW w:w="4956"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r w:rsidRPr="005100F7">
              <w:rPr>
                <w:bCs/>
              </w:rPr>
              <w:t xml:space="preserve">Устройство примыканий кровель из наплавляемых материалов к стенам и парапетам высотой: до 600 мм без фартуков из </w:t>
            </w:r>
            <w:proofErr w:type="spellStart"/>
            <w:r w:rsidRPr="005100F7">
              <w:rPr>
                <w:bCs/>
              </w:rPr>
              <w:t>Унифлекс</w:t>
            </w:r>
            <w:proofErr w:type="spellEnd"/>
            <w:r w:rsidRPr="005100F7">
              <w:rPr>
                <w:bCs/>
              </w:rPr>
              <w:t xml:space="preserve"> </w:t>
            </w:r>
            <w:proofErr w:type="spellStart"/>
            <w:r w:rsidRPr="005100F7">
              <w:rPr>
                <w:bCs/>
              </w:rPr>
              <w:t>ТКП</w:t>
            </w:r>
            <w:proofErr w:type="spellEnd"/>
          </w:p>
        </w:tc>
        <w:tc>
          <w:tcPr>
            <w:tcW w:w="985"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r w:rsidRPr="005100F7">
              <w:rPr>
                <w:bCs/>
              </w:rPr>
              <w:t>м</w:t>
            </w:r>
          </w:p>
        </w:tc>
        <w:tc>
          <w:tcPr>
            <w:tcW w:w="1657" w:type="dxa"/>
            <w:tcBorders>
              <w:top w:val="single" w:sz="4" w:space="0" w:color="auto"/>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12,8</w:t>
            </w:r>
          </w:p>
        </w:tc>
        <w:tc>
          <w:tcPr>
            <w:tcW w:w="2080" w:type="dxa"/>
            <w:tcBorders>
              <w:top w:val="single" w:sz="4" w:space="0" w:color="auto"/>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jc w:val="both"/>
            </w:pPr>
            <w:r w:rsidRPr="005100F7">
              <w:t>36</w:t>
            </w:r>
          </w:p>
        </w:tc>
        <w:tc>
          <w:tcPr>
            <w:tcW w:w="4956"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r w:rsidRPr="005100F7">
              <w:rPr>
                <w:bCs/>
              </w:rPr>
              <w:t xml:space="preserve">Установка рейки прижимной стальной </w:t>
            </w:r>
            <w:proofErr w:type="spellStart"/>
            <w:r w:rsidRPr="005100F7">
              <w:rPr>
                <w:bCs/>
              </w:rPr>
              <w:t>ТехноНИКОЛЬ</w:t>
            </w:r>
            <w:proofErr w:type="spellEnd"/>
            <w:r w:rsidRPr="005100F7">
              <w:rPr>
                <w:bCs/>
              </w:rPr>
              <w:t xml:space="preserve"> </w:t>
            </w:r>
            <w:proofErr w:type="spellStart"/>
            <w:r w:rsidRPr="005100F7">
              <w:rPr>
                <w:bCs/>
              </w:rPr>
              <w:t>3000х31х1,5</w:t>
            </w:r>
            <w:proofErr w:type="spellEnd"/>
          </w:p>
        </w:tc>
        <w:tc>
          <w:tcPr>
            <w:tcW w:w="985"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r w:rsidRPr="005100F7">
              <w:rPr>
                <w:bCs/>
              </w:rPr>
              <w:t>м</w:t>
            </w:r>
          </w:p>
        </w:tc>
        <w:tc>
          <w:tcPr>
            <w:tcW w:w="1657" w:type="dxa"/>
            <w:tcBorders>
              <w:top w:val="single" w:sz="4" w:space="0" w:color="auto"/>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12,8</w:t>
            </w:r>
          </w:p>
        </w:tc>
        <w:tc>
          <w:tcPr>
            <w:tcW w:w="2080" w:type="dxa"/>
            <w:tcBorders>
              <w:top w:val="single" w:sz="4" w:space="0" w:color="auto"/>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jc w:val="both"/>
            </w:pPr>
            <w:r w:rsidRPr="005100F7">
              <w:t>37</w:t>
            </w:r>
          </w:p>
        </w:tc>
        <w:tc>
          <w:tcPr>
            <w:tcW w:w="4956"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r w:rsidRPr="005100F7">
              <w:rPr>
                <w:bCs/>
              </w:rPr>
              <w:t>Устройство мелких покрытий (брандмауэры, парапеты, свесы и т.п.) из листовой оцинкованной стали</w:t>
            </w:r>
          </w:p>
        </w:tc>
        <w:tc>
          <w:tcPr>
            <w:tcW w:w="985"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proofErr w:type="spellStart"/>
            <w:r w:rsidRPr="005100F7">
              <w:rPr>
                <w:bCs/>
              </w:rPr>
              <w:t>м2</w:t>
            </w:r>
            <w:proofErr w:type="spellEnd"/>
          </w:p>
        </w:tc>
        <w:tc>
          <w:tcPr>
            <w:tcW w:w="1657" w:type="dxa"/>
            <w:tcBorders>
              <w:top w:val="single" w:sz="4" w:space="0" w:color="auto"/>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6,912</w:t>
            </w:r>
          </w:p>
        </w:tc>
        <w:tc>
          <w:tcPr>
            <w:tcW w:w="2080" w:type="dxa"/>
            <w:tcBorders>
              <w:top w:val="single" w:sz="4" w:space="0" w:color="auto"/>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r w:rsidR="005100F7" w:rsidRPr="005100F7" w:rsidTr="0029027F">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0F7" w:rsidRPr="005100F7" w:rsidRDefault="005100F7" w:rsidP="005100F7">
            <w:pPr>
              <w:spacing w:line="360" w:lineRule="auto"/>
              <w:jc w:val="both"/>
            </w:pPr>
            <w:r w:rsidRPr="005100F7">
              <w:t>38</w:t>
            </w:r>
          </w:p>
        </w:tc>
        <w:tc>
          <w:tcPr>
            <w:tcW w:w="4956"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both"/>
              <w:rPr>
                <w:bCs/>
              </w:rPr>
            </w:pPr>
            <w:r w:rsidRPr="005100F7">
              <w:rPr>
                <w:bCs/>
              </w:rPr>
              <w:t xml:space="preserve">Герметик </w:t>
            </w:r>
            <w:proofErr w:type="gramStart"/>
            <w:r w:rsidRPr="005100F7">
              <w:rPr>
                <w:bCs/>
              </w:rPr>
              <w:t>полиуретановый</w:t>
            </w:r>
            <w:proofErr w:type="gramEnd"/>
            <w:r w:rsidRPr="005100F7">
              <w:rPr>
                <w:bCs/>
              </w:rPr>
              <w:t xml:space="preserve"> однокомпонентный </w:t>
            </w:r>
            <w:proofErr w:type="spellStart"/>
            <w:r w:rsidRPr="005100F7">
              <w:rPr>
                <w:bCs/>
              </w:rPr>
              <w:t>тиксотропный</w:t>
            </w:r>
            <w:proofErr w:type="spellEnd"/>
            <w:r w:rsidRPr="005100F7">
              <w:rPr>
                <w:bCs/>
              </w:rPr>
              <w:t xml:space="preserve"> водостойкий, устойчивый к УФ-излучению и агрессивным средам</w:t>
            </w:r>
          </w:p>
        </w:tc>
        <w:tc>
          <w:tcPr>
            <w:tcW w:w="985" w:type="dxa"/>
            <w:tcBorders>
              <w:top w:val="single" w:sz="4" w:space="0" w:color="auto"/>
              <w:left w:val="nil"/>
              <w:bottom w:val="single" w:sz="4" w:space="0" w:color="auto"/>
              <w:right w:val="single" w:sz="4" w:space="0" w:color="auto"/>
            </w:tcBorders>
            <w:shd w:val="clear" w:color="auto" w:fill="auto"/>
          </w:tcPr>
          <w:p w:rsidR="005100F7" w:rsidRPr="005100F7" w:rsidRDefault="005100F7" w:rsidP="005100F7">
            <w:pPr>
              <w:spacing w:line="360" w:lineRule="auto"/>
              <w:jc w:val="center"/>
              <w:rPr>
                <w:bCs/>
              </w:rPr>
            </w:pPr>
            <w:r w:rsidRPr="005100F7">
              <w:rPr>
                <w:bCs/>
              </w:rPr>
              <w:t>кг</w:t>
            </w:r>
          </w:p>
        </w:tc>
        <w:tc>
          <w:tcPr>
            <w:tcW w:w="1657" w:type="dxa"/>
            <w:tcBorders>
              <w:top w:val="single" w:sz="4" w:space="0" w:color="auto"/>
              <w:left w:val="nil"/>
              <w:bottom w:val="single" w:sz="4" w:space="0" w:color="auto"/>
              <w:right w:val="single" w:sz="4" w:space="0" w:color="auto"/>
            </w:tcBorders>
            <w:shd w:val="clear" w:color="auto" w:fill="auto"/>
            <w:noWrap/>
          </w:tcPr>
          <w:p w:rsidR="005100F7" w:rsidRPr="005100F7" w:rsidRDefault="005100F7" w:rsidP="005100F7">
            <w:pPr>
              <w:spacing w:line="360" w:lineRule="auto"/>
              <w:jc w:val="right"/>
              <w:rPr>
                <w:bCs/>
              </w:rPr>
            </w:pPr>
            <w:r w:rsidRPr="005100F7">
              <w:rPr>
                <w:bCs/>
              </w:rPr>
              <w:t>1,92</w:t>
            </w:r>
          </w:p>
        </w:tc>
        <w:tc>
          <w:tcPr>
            <w:tcW w:w="2080" w:type="dxa"/>
            <w:tcBorders>
              <w:top w:val="single" w:sz="4" w:space="0" w:color="auto"/>
              <w:left w:val="nil"/>
              <w:bottom w:val="single" w:sz="4" w:space="0" w:color="auto"/>
              <w:right w:val="single" w:sz="4" w:space="0" w:color="auto"/>
            </w:tcBorders>
            <w:shd w:val="clear" w:color="auto" w:fill="auto"/>
            <w:vAlign w:val="center"/>
          </w:tcPr>
          <w:p w:rsidR="005100F7" w:rsidRPr="005100F7" w:rsidRDefault="005100F7" w:rsidP="005100F7">
            <w:pPr>
              <w:spacing w:line="360" w:lineRule="auto"/>
              <w:ind w:firstLine="567"/>
              <w:jc w:val="center"/>
            </w:pPr>
          </w:p>
        </w:tc>
      </w:tr>
    </w:tbl>
    <w:p w:rsidR="005100F7" w:rsidRDefault="005100F7" w:rsidP="005100F7">
      <w:pPr>
        <w:tabs>
          <w:tab w:val="left" w:pos="527"/>
          <w:tab w:val="left" w:pos="3727"/>
          <w:tab w:val="left" w:pos="9247"/>
          <w:tab w:val="left" w:pos="13801"/>
          <w:tab w:val="left" w:pos="14861"/>
        </w:tabs>
        <w:jc w:val="center"/>
        <w:rPr>
          <w:b/>
        </w:rPr>
      </w:pPr>
      <w:r>
        <w:rPr>
          <w:b/>
        </w:rPr>
        <w:t>Подписи сторон</w:t>
      </w:r>
    </w:p>
    <w:p w:rsidR="005100F7" w:rsidRDefault="005100F7" w:rsidP="005100F7">
      <w:pPr>
        <w:tabs>
          <w:tab w:val="left" w:pos="527"/>
          <w:tab w:val="left" w:pos="6379"/>
          <w:tab w:val="left" w:pos="9247"/>
          <w:tab w:val="left" w:pos="13801"/>
          <w:tab w:val="left" w:pos="14861"/>
        </w:tabs>
        <w:rPr>
          <w:b/>
        </w:rPr>
      </w:pPr>
      <w:r>
        <w:rPr>
          <w:b/>
        </w:rPr>
        <w:t>Подрядчик</w:t>
      </w:r>
      <w:r>
        <w:rPr>
          <w:b/>
        </w:rPr>
        <w:tab/>
        <w:t>Заказчик</w:t>
      </w:r>
    </w:p>
    <w:p w:rsidR="005100F7" w:rsidRPr="005100F7" w:rsidRDefault="005100F7" w:rsidP="005100F7">
      <w:pPr>
        <w:tabs>
          <w:tab w:val="left" w:pos="527"/>
          <w:tab w:val="left" w:pos="6379"/>
          <w:tab w:val="left" w:pos="9247"/>
          <w:tab w:val="left" w:pos="13801"/>
          <w:tab w:val="left" w:pos="14861"/>
        </w:tabs>
      </w:pPr>
      <w:r>
        <w:rPr>
          <w:b/>
        </w:rPr>
        <w:tab/>
      </w:r>
      <w:r>
        <w:rPr>
          <w:b/>
        </w:rPr>
        <w:tab/>
      </w:r>
      <w:r w:rsidRPr="005100F7">
        <w:t>Директор ООО «КраМЗ-Авто»</w:t>
      </w:r>
    </w:p>
    <w:p w:rsidR="005100F7" w:rsidRPr="005100F7" w:rsidRDefault="005100F7" w:rsidP="005100F7">
      <w:pPr>
        <w:tabs>
          <w:tab w:val="left" w:pos="527"/>
          <w:tab w:val="left" w:pos="6379"/>
          <w:tab w:val="left" w:pos="9247"/>
          <w:tab w:val="left" w:pos="13801"/>
          <w:tab w:val="left" w:pos="14861"/>
        </w:tabs>
      </w:pPr>
      <w:r>
        <w:t>______________/__________/</w:t>
      </w:r>
      <w:r w:rsidRPr="005100F7">
        <w:tab/>
        <w:t xml:space="preserve">________________/ </w:t>
      </w:r>
      <w:proofErr w:type="spellStart"/>
      <w:r w:rsidRPr="005100F7">
        <w:t>А.В</w:t>
      </w:r>
      <w:proofErr w:type="spellEnd"/>
      <w:r w:rsidRPr="005100F7">
        <w:t>. Крупицкий</w:t>
      </w:r>
    </w:p>
    <w:p w:rsidR="005100F7" w:rsidRPr="005100F7" w:rsidRDefault="005100F7" w:rsidP="005100F7">
      <w:pPr>
        <w:tabs>
          <w:tab w:val="left" w:pos="527"/>
          <w:tab w:val="left" w:pos="6379"/>
          <w:tab w:val="left" w:pos="9247"/>
          <w:tab w:val="left" w:pos="13801"/>
          <w:tab w:val="left" w:pos="14861"/>
        </w:tabs>
      </w:pPr>
      <w:r>
        <w:t>М.П.</w:t>
      </w:r>
      <w:r>
        <w:tab/>
      </w:r>
      <w:r w:rsidRPr="005100F7">
        <w:tab/>
        <w:t>М.П.</w:t>
      </w:r>
    </w:p>
    <w:p w:rsidR="00C26381" w:rsidRPr="00C26381" w:rsidRDefault="00C26381" w:rsidP="005100F7">
      <w:pPr>
        <w:pStyle w:val="SCH"/>
        <w:keepNext/>
        <w:keepLines/>
        <w:suppressLineNumbers/>
        <w:spacing w:after="0" w:line="240" w:lineRule="auto"/>
        <w:ind w:left="7799"/>
        <w:contextualSpacing/>
        <w:jc w:val="left"/>
        <w:outlineLvl w:val="0"/>
        <w:rPr>
          <w:sz w:val="20"/>
          <w:szCs w:val="20"/>
        </w:rPr>
      </w:pPr>
      <w:bookmarkStart w:id="86" w:name="RefSCH6"/>
      <w:bookmarkStart w:id="87" w:name="_Toc5702858"/>
      <w:r>
        <w:rPr>
          <w:sz w:val="20"/>
          <w:szCs w:val="20"/>
        </w:rPr>
        <w:lastRenderedPageBreak/>
        <w:t xml:space="preserve"> </w:t>
      </w:r>
      <w:r w:rsidR="00AE533F" w:rsidRPr="00C26381">
        <w:rPr>
          <w:sz w:val="20"/>
          <w:szCs w:val="20"/>
        </w:rPr>
        <w:t xml:space="preserve">Приложение </w:t>
      </w:r>
      <w:bookmarkStart w:id="88" w:name="RefSCH6_No"/>
      <w:r w:rsidR="00AE533F" w:rsidRPr="00C26381">
        <w:rPr>
          <w:sz w:val="20"/>
          <w:szCs w:val="20"/>
        </w:rPr>
        <w:t xml:space="preserve">№ </w:t>
      </w:r>
      <w:bookmarkEnd w:id="86"/>
      <w:bookmarkEnd w:id="88"/>
      <w:r w:rsidR="006A171A" w:rsidRPr="00C26381">
        <w:rPr>
          <w:sz w:val="20"/>
          <w:szCs w:val="20"/>
        </w:rPr>
        <w:t>3</w:t>
      </w:r>
    </w:p>
    <w:p w:rsidR="005100F7" w:rsidRDefault="005100F7" w:rsidP="00591C2D">
      <w:pPr>
        <w:pStyle w:val="SCH"/>
        <w:keepNext/>
        <w:keepLines/>
        <w:suppressLineNumbers/>
        <w:spacing w:after="0" w:line="240" w:lineRule="auto"/>
        <w:ind w:firstLine="3261"/>
        <w:contextualSpacing/>
        <w:jc w:val="center"/>
        <w:outlineLvl w:val="0"/>
        <w:rPr>
          <w:i w:val="0"/>
          <w:sz w:val="22"/>
          <w:szCs w:val="22"/>
        </w:rPr>
      </w:pPr>
      <w:bookmarkStart w:id="89" w:name="RefSCH6_1"/>
    </w:p>
    <w:p w:rsidR="00D4666C" w:rsidRPr="008C7FAE" w:rsidRDefault="0011403A" w:rsidP="005100F7">
      <w:pPr>
        <w:pStyle w:val="SCH"/>
        <w:keepNext/>
        <w:keepLines/>
        <w:suppressLineNumbers/>
        <w:spacing w:after="0" w:line="240" w:lineRule="auto"/>
        <w:ind w:firstLine="3261"/>
        <w:contextualSpacing/>
        <w:jc w:val="left"/>
        <w:outlineLvl w:val="0"/>
        <w:rPr>
          <w:i w:val="0"/>
          <w:sz w:val="22"/>
          <w:szCs w:val="22"/>
        </w:rPr>
      </w:pPr>
      <w:r w:rsidRPr="008C7FAE">
        <w:rPr>
          <w:i w:val="0"/>
          <w:sz w:val="22"/>
          <w:szCs w:val="22"/>
        </w:rPr>
        <w:t>Гарантии и заверения</w:t>
      </w:r>
      <w:bookmarkEnd w:id="87"/>
      <w:bookmarkEnd w:id="89"/>
    </w:p>
    <w:p w:rsidR="00D4666C" w:rsidRPr="008C7FAE" w:rsidRDefault="00D4666C" w:rsidP="00AF0A7D">
      <w:pPr>
        <w:keepNext/>
        <w:keepLines/>
        <w:suppressLineNumbers/>
        <w:tabs>
          <w:tab w:val="left" w:pos="0"/>
        </w:tabs>
        <w:suppressAutoHyphens/>
        <w:spacing w:before="120"/>
        <w:ind w:left="-567"/>
        <w:contextualSpacing/>
        <w:jc w:val="both"/>
        <w:rPr>
          <w:sz w:val="22"/>
          <w:szCs w:val="22"/>
          <w:lang w:eastAsia="en-US"/>
        </w:rPr>
      </w:pPr>
      <w:r w:rsidRPr="008C7FAE">
        <w:rPr>
          <w:sz w:val="22"/>
          <w:szCs w:val="22"/>
          <w:lang w:eastAsia="en-US"/>
        </w:rPr>
        <w:t xml:space="preserve">Для целей настоящего </w:t>
      </w:r>
      <w:r w:rsidR="0046507E" w:rsidRPr="008C7FAE">
        <w:rPr>
          <w:sz w:val="22"/>
          <w:szCs w:val="22"/>
          <w:lang w:eastAsia="en-US"/>
        </w:rPr>
        <w:t>Приложения</w:t>
      </w:r>
      <w:r w:rsidRPr="008C7FAE">
        <w:rPr>
          <w:sz w:val="22"/>
          <w:szCs w:val="22"/>
          <w:lang w:eastAsia="en-US"/>
        </w:rPr>
        <w:t xml:space="preserve"> Стороны договорились о том, что термины и определения имеют следующее значение:</w:t>
      </w:r>
    </w:p>
    <w:p w:rsidR="00D4666C" w:rsidRPr="008C7FAE" w:rsidRDefault="00D4666C" w:rsidP="00AF0A7D">
      <w:pPr>
        <w:keepNext/>
        <w:keepLines/>
        <w:suppressLineNumbers/>
        <w:tabs>
          <w:tab w:val="left" w:pos="0"/>
        </w:tabs>
        <w:suppressAutoHyphens/>
        <w:spacing w:before="120"/>
        <w:ind w:left="-567"/>
        <w:contextualSpacing/>
        <w:jc w:val="both"/>
        <w:rPr>
          <w:sz w:val="22"/>
          <w:szCs w:val="22"/>
          <w:lang w:eastAsia="en-US"/>
        </w:rPr>
      </w:pPr>
      <w:r w:rsidRPr="008C7FAE">
        <w:rPr>
          <w:b/>
          <w:sz w:val="22"/>
          <w:szCs w:val="22"/>
          <w:lang w:eastAsia="en-US"/>
        </w:rPr>
        <w:t>«Должностн</w:t>
      </w:r>
      <w:r w:rsidR="00CA2A48" w:rsidRPr="008C7FAE">
        <w:rPr>
          <w:b/>
          <w:sz w:val="22"/>
          <w:szCs w:val="22"/>
          <w:lang w:eastAsia="en-US"/>
        </w:rPr>
        <w:t>о</w:t>
      </w:r>
      <w:r w:rsidRPr="008C7FAE">
        <w:rPr>
          <w:b/>
          <w:sz w:val="22"/>
          <w:szCs w:val="22"/>
          <w:lang w:eastAsia="en-US"/>
        </w:rPr>
        <w:t>е лиц</w:t>
      </w:r>
      <w:r w:rsidR="00CA2A48" w:rsidRPr="008C7FAE">
        <w:rPr>
          <w:b/>
          <w:sz w:val="22"/>
          <w:szCs w:val="22"/>
          <w:lang w:eastAsia="en-US"/>
        </w:rPr>
        <w:t>о</w:t>
      </w:r>
      <w:r w:rsidRPr="008C7FAE">
        <w:rPr>
          <w:b/>
          <w:sz w:val="22"/>
          <w:szCs w:val="22"/>
          <w:lang w:eastAsia="en-US"/>
        </w:rPr>
        <w:t xml:space="preserve"> Подрядчика»</w:t>
      </w:r>
      <w:r w:rsidR="0046507E" w:rsidRPr="008C7FAE">
        <w:rPr>
          <w:b/>
          <w:i/>
          <w:sz w:val="22"/>
          <w:szCs w:val="22"/>
          <w:lang w:eastAsia="en-US"/>
        </w:rPr>
        <w:t xml:space="preserve"> </w:t>
      </w:r>
      <w:r w:rsidRPr="008C7FAE">
        <w:rPr>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w:t>
      </w:r>
      <w:proofErr w:type="gramStart"/>
      <w:r w:rsidRPr="008C7FAE">
        <w:rPr>
          <w:sz w:val="22"/>
          <w:szCs w:val="22"/>
          <w:lang w:eastAsia="en-US"/>
        </w:rPr>
        <w:t>представителя-юридического</w:t>
      </w:r>
      <w:proofErr w:type="gramEnd"/>
      <w:r w:rsidRPr="008C7FAE">
        <w:rPr>
          <w:sz w:val="22"/>
          <w:szCs w:val="22"/>
          <w:lang w:eastAsia="en-US"/>
        </w:rPr>
        <w:t xml:space="preserve"> лица.</w:t>
      </w:r>
    </w:p>
    <w:p w:rsidR="00D4666C" w:rsidRPr="008C7FAE" w:rsidRDefault="00D4666C" w:rsidP="00AF0A7D">
      <w:pPr>
        <w:keepNext/>
        <w:keepLines/>
        <w:suppressLineNumbers/>
        <w:tabs>
          <w:tab w:val="left" w:pos="0"/>
        </w:tabs>
        <w:suppressAutoHyphens/>
        <w:spacing w:before="120"/>
        <w:ind w:left="-567"/>
        <w:contextualSpacing/>
        <w:jc w:val="both"/>
        <w:rPr>
          <w:sz w:val="22"/>
          <w:szCs w:val="22"/>
          <w:lang w:eastAsia="en-US"/>
        </w:rPr>
      </w:pPr>
      <w:r w:rsidRPr="008C7FAE">
        <w:rPr>
          <w:b/>
          <w:sz w:val="22"/>
          <w:szCs w:val="22"/>
          <w:lang w:eastAsia="en-US"/>
        </w:rPr>
        <w:t>«Представители Подрядчика»</w:t>
      </w:r>
      <w:r w:rsidR="0046507E" w:rsidRPr="008C7FAE">
        <w:rPr>
          <w:b/>
          <w:i/>
          <w:sz w:val="22"/>
          <w:szCs w:val="22"/>
          <w:lang w:eastAsia="en-US"/>
        </w:rPr>
        <w:t xml:space="preserve"> </w:t>
      </w:r>
      <w:r w:rsidRPr="008C7FAE">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D4666C" w:rsidRPr="008C7FAE" w:rsidRDefault="00D4666C" w:rsidP="00AF0A7D">
      <w:pPr>
        <w:keepNext/>
        <w:keepLines/>
        <w:suppressLineNumbers/>
        <w:tabs>
          <w:tab w:val="left" w:pos="0"/>
        </w:tabs>
        <w:suppressAutoHyphens/>
        <w:spacing w:before="120"/>
        <w:ind w:left="-567"/>
        <w:contextualSpacing/>
        <w:jc w:val="both"/>
        <w:rPr>
          <w:sz w:val="22"/>
          <w:szCs w:val="22"/>
          <w:lang w:eastAsia="en-US"/>
        </w:rPr>
      </w:pPr>
      <w:r w:rsidRPr="008C7FAE">
        <w:rPr>
          <w:b/>
          <w:sz w:val="22"/>
          <w:szCs w:val="22"/>
          <w:lang w:eastAsia="en-US"/>
        </w:rPr>
        <w:t>«Объекты Заказчика»</w:t>
      </w:r>
      <w:r w:rsidR="008D327F" w:rsidRPr="008C7FAE">
        <w:rPr>
          <w:b/>
          <w:i/>
          <w:sz w:val="22"/>
          <w:szCs w:val="22"/>
          <w:lang w:eastAsia="en-US"/>
        </w:rPr>
        <w:t xml:space="preserve"> </w:t>
      </w:r>
      <w:r w:rsidRPr="008C7FAE">
        <w:rPr>
          <w:sz w:val="22"/>
          <w:szCs w:val="22"/>
          <w:lang w:eastAsia="en-US"/>
        </w:rPr>
        <w:t xml:space="preserve">– любые объекты недвижимости, законным владельцем или пользователем которых является Заказчик, на которых </w:t>
      </w:r>
      <w:r w:rsidR="00CA2A48" w:rsidRPr="008C7FAE">
        <w:rPr>
          <w:sz w:val="22"/>
          <w:szCs w:val="22"/>
          <w:lang w:eastAsia="en-US"/>
        </w:rPr>
        <w:t>Представители Подрядчика</w:t>
      </w:r>
      <w:r w:rsidRPr="008C7FAE">
        <w:rPr>
          <w:sz w:val="22"/>
          <w:szCs w:val="22"/>
          <w:lang w:eastAsia="en-US"/>
        </w:rPr>
        <w:t xml:space="preserve"> </w:t>
      </w:r>
      <w:r w:rsidR="00CA2A48" w:rsidRPr="008C7FAE">
        <w:rPr>
          <w:sz w:val="22"/>
          <w:szCs w:val="22"/>
          <w:lang w:eastAsia="en-US"/>
        </w:rPr>
        <w:t>выполняют</w:t>
      </w:r>
      <w:r w:rsidRPr="008C7FAE">
        <w:rPr>
          <w:sz w:val="22"/>
          <w:szCs w:val="22"/>
          <w:lang w:eastAsia="en-US"/>
        </w:rPr>
        <w:t xml:space="preserve"> </w:t>
      </w:r>
      <w:r w:rsidR="00CA2A48" w:rsidRPr="008C7FAE">
        <w:rPr>
          <w:sz w:val="22"/>
          <w:szCs w:val="22"/>
          <w:lang w:eastAsia="en-US"/>
        </w:rPr>
        <w:t>Работы</w:t>
      </w:r>
      <w:r w:rsidRPr="008C7FAE">
        <w:rPr>
          <w:sz w:val="22"/>
          <w:szCs w:val="22"/>
          <w:lang w:eastAsia="en-US"/>
        </w:rPr>
        <w:t xml:space="preserve"> или исполняют иные обязанности, предусмотренные </w:t>
      </w:r>
      <w:r w:rsidR="00807901" w:rsidRPr="008C7FAE">
        <w:rPr>
          <w:sz w:val="22"/>
          <w:szCs w:val="22"/>
          <w:lang w:eastAsia="en-US"/>
        </w:rPr>
        <w:t>Договором.</w:t>
      </w:r>
    </w:p>
    <w:p w:rsidR="00D4666C" w:rsidRPr="008C7FAE" w:rsidRDefault="00D4666C" w:rsidP="00AF0A7D">
      <w:pPr>
        <w:keepNext/>
        <w:keepLines/>
        <w:suppressLineNumbers/>
        <w:tabs>
          <w:tab w:val="left" w:pos="601"/>
        </w:tabs>
        <w:suppressAutoHyphens/>
        <w:spacing w:before="120"/>
        <w:ind w:left="-567"/>
        <w:contextualSpacing/>
        <w:jc w:val="both"/>
        <w:rPr>
          <w:sz w:val="22"/>
          <w:szCs w:val="22"/>
          <w:lang w:eastAsia="en-US"/>
        </w:rPr>
      </w:pPr>
      <w:r w:rsidRPr="008C7FAE">
        <w:rPr>
          <w:b/>
          <w:sz w:val="22"/>
          <w:szCs w:val="22"/>
          <w:lang w:eastAsia="en-US"/>
        </w:rPr>
        <w:t>«Третьи лица»</w:t>
      </w:r>
      <w:r w:rsidRPr="008C7FAE">
        <w:rPr>
          <w:sz w:val="22"/>
          <w:szCs w:val="22"/>
          <w:lang w:eastAsia="en-US"/>
        </w:rPr>
        <w:t xml:space="preserve"> –</w:t>
      </w:r>
      <w:r w:rsidR="00CA2A48" w:rsidRPr="008C7FAE">
        <w:rPr>
          <w:sz w:val="22"/>
          <w:szCs w:val="22"/>
          <w:lang w:eastAsia="en-US"/>
        </w:rPr>
        <w:t xml:space="preserve"> </w:t>
      </w:r>
      <w:r w:rsidRPr="008C7FAE">
        <w:rPr>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8C7FAE">
        <w:rPr>
          <w:sz w:val="22"/>
          <w:szCs w:val="22"/>
          <w:lang w:eastAsia="en-US"/>
        </w:rPr>
        <w:t xml:space="preserve">Субподрядных </w:t>
      </w:r>
      <w:r w:rsidRPr="008C7FAE">
        <w:rPr>
          <w:sz w:val="22"/>
          <w:szCs w:val="22"/>
          <w:lang w:eastAsia="en-US"/>
        </w:rPr>
        <w:t xml:space="preserve">организаций, привлекаемых </w:t>
      </w:r>
      <w:r w:rsidR="00CA2A48" w:rsidRPr="008C7FAE">
        <w:rPr>
          <w:sz w:val="22"/>
          <w:szCs w:val="22"/>
          <w:lang w:eastAsia="en-US"/>
        </w:rPr>
        <w:t>Подрядчиком</w:t>
      </w:r>
      <w:r w:rsidRPr="008C7FAE">
        <w:rPr>
          <w:sz w:val="22"/>
          <w:szCs w:val="22"/>
          <w:lang w:eastAsia="en-US"/>
        </w:rPr>
        <w:t xml:space="preserve"> в целях исполнения обязательств по Договору.</w:t>
      </w:r>
    </w:p>
    <w:p w:rsidR="008D327F" w:rsidRPr="008C7FAE" w:rsidRDefault="008D327F" w:rsidP="00AF0A7D">
      <w:pPr>
        <w:keepNext/>
        <w:keepLines/>
        <w:suppressLineNumbers/>
        <w:suppressAutoHyphens/>
        <w:ind w:left="-567"/>
        <w:contextualSpacing/>
        <w:jc w:val="both"/>
        <w:rPr>
          <w:sz w:val="22"/>
          <w:szCs w:val="22"/>
        </w:rPr>
      </w:pPr>
    </w:p>
    <w:p w:rsidR="008D327F" w:rsidRPr="008C7FAE" w:rsidRDefault="008D327F" w:rsidP="00AF0A7D">
      <w:pPr>
        <w:keepNext/>
        <w:keepLines/>
        <w:suppressLineNumbers/>
        <w:suppressAutoHyphens/>
        <w:ind w:left="-567"/>
        <w:contextualSpacing/>
        <w:jc w:val="both"/>
        <w:rPr>
          <w:bCs/>
          <w:sz w:val="22"/>
          <w:szCs w:val="22"/>
        </w:rPr>
      </w:pPr>
      <w:r w:rsidRPr="008C7FAE">
        <w:rPr>
          <w:sz w:val="22"/>
          <w:szCs w:val="22"/>
        </w:rPr>
        <w:t>Подрядчик настоящим заявляет, что на дату вступления в силу Договора:</w:t>
      </w:r>
    </w:p>
    <w:p w:rsidR="00D4666C" w:rsidRPr="008C7FAE" w:rsidRDefault="00D4666C" w:rsidP="00AF0A7D">
      <w:pPr>
        <w:keepNext/>
        <w:keepLines/>
        <w:suppressLineNumbers/>
        <w:tabs>
          <w:tab w:val="left" w:pos="601"/>
        </w:tabs>
        <w:suppressAutoHyphens/>
        <w:ind w:left="-567"/>
        <w:contextualSpacing/>
        <w:jc w:val="both"/>
        <w:rPr>
          <w:sz w:val="22"/>
          <w:szCs w:val="22"/>
          <w:lang w:eastAsia="en-US"/>
        </w:rPr>
      </w:pPr>
    </w:p>
    <w:p w:rsidR="00D4666C" w:rsidRPr="008C7FAE" w:rsidRDefault="00D4666C" w:rsidP="00AF0A7D">
      <w:pPr>
        <w:keepNext/>
        <w:keepLines/>
        <w:numPr>
          <w:ilvl w:val="0"/>
          <w:numId w:val="8"/>
        </w:numPr>
        <w:suppressLineNumbers/>
        <w:suppressAutoHyphens/>
        <w:spacing w:before="120"/>
        <w:ind w:left="-567" w:firstLine="0"/>
        <w:contextualSpacing/>
        <w:rPr>
          <w:rFonts w:eastAsia="BatangChe"/>
          <w:b/>
          <w:sz w:val="22"/>
          <w:szCs w:val="22"/>
        </w:rPr>
      </w:pPr>
      <w:r w:rsidRPr="008C7FAE">
        <w:rPr>
          <w:rFonts w:eastAsia="BatangChe"/>
          <w:b/>
          <w:sz w:val="22"/>
          <w:szCs w:val="22"/>
        </w:rPr>
        <w:t>Правоспособность и дееспособность</w:t>
      </w:r>
    </w:p>
    <w:p w:rsidR="00D4666C" w:rsidRPr="008C7FAE" w:rsidRDefault="005E4AA3" w:rsidP="00AF0A7D">
      <w:pPr>
        <w:keepNext/>
        <w:keepLines/>
        <w:suppressLineNumbers/>
        <w:suppressAutoHyphens/>
        <w:spacing w:before="120"/>
        <w:ind w:left="-567"/>
        <w:contextualSpacing/>
        <w:jc w:val="both"/>
        <w:rPr>
          <w:bCs/>
          <w:sz w:val="22"/>
          <w:szCs w:val="22"/>
        </w:rPr>
      </w:pPr>
      <w:r w:rsidRPr="008C7FAE">
        <w:rPr>
          <w:sz w:val="22"/>
          <w:szCs w:val="22"/>
        </w:rPr>
        <w:t xml:space="preserve">Подрядчик </w:t>
      </w:r>
      <w:r w:rsidR="00D4666C" w:rsidRPr="008C7FAE">
        <w:rPr>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5A49D2" w:rsidRPr="008C7FAE">
        <w:rPr>
          <w:sz w:val="22"/>
          <w:szCs w:val="22"/>
        </w:rPr>
        <w:t xml:space="preserve">иностранного </w:t>
      </w:r>
      <w:r w:rsidR="00D4666C" w:rsidRPr="008C7FAE">
        <w:rPr>
          <w:sz w:val="22"/>
          <w:szCs w:val="22"/>
        </w:rPr>
        <w:t>государства, обладающей правом осуществления деятельности на территории Российской Федерации.</w:t>
      </w:r>
    </w:p>
    <w:p w:rsidR="00D4666C" w:rsidRPr="008C7FAE" w:rsidRDefault="005E4AA3" w:rsidP="00AF0A7D">
      <w:pPr>
        <w:keepNext/>
        <w:keepLines/>
        <w:suppressLineNumbers/>
        <w:suppressAutoHyphens/>
        <w:spacing w:before="120"/>
        <w:ind w:left="-567"/>
        <w:contextualSpacing/>
        <w:jc w:val="both"/>
        <w:rPr>
          <w:sz w:val="22"/>
          <w:szCs w:val="22"/>
        </w:rPr>
      </w:pPr>
      <w:r w:rsidRPr="008C7FAE">
        <w:rPr>
          <w:sz w:val="22"/>
          <w:szCs w:val="22"/>
        </w:rPr>
        <w:t xml:space="preserve">Подрядчиком </w:t>
      </w:r>
      <w:r w:rsidR="00D4666C" w:rsidRPr="008C7FAE">
        <w:rPr>
          <w:sz w:val="22"/>
          <w:szCs w:val="22"/>
        </w:rPr>
        <w:t>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D4666C" w:rsidRPr="008C7FAE" w:rsidRDefault="005E4AA3" w:rsidP="00AF0A7D">
      <w:pPr>
        <w:keepNext/>
        <w:keepLines/>
        <w:suppressLineNumbers/>
        <w:suppressAutoHyphens/>
        <w:spacing w:before="120"/>
        <w:ind w:left="-567"/>
        <w:contextualSpacing/>
        <w:jc w:val="both"/>
        <w:rPr>
          <w:sz w:val="22"/>
          <w:szCs w:val="22"/>
        </w:rPr>
      </w:pPr>
      <w:r w:rsidRPr="008C7FAE">
        <w:rPr>
          <w:sz w:val="22"/>
          <w:szCs w:val="22"/>
        </w:rPr>
        <w:t xml:space="preserve">Подрядчик </w:t>
      </w:r>
      <w:r w:rsidR="00D4666C" w:rsidRPr="008C7FAE">
        <w:rPr>
          <w:sz w:val="22"/>
          <w:szCs w:val="22"/>
        </w:rPr>
        <w:t xml:space="preserve">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8C7FAE">
        <w:rPr>
          <w:sz w:val="22"/>
          <w:szCs w:val="22"/>
        </w:rPr>
        <w:t>Подрядчиком</w:t>
      </w:r>
      <w:r w:rsidR="00D4666C" w:rsidRPr="008C7FAE">
        <w:rPr>
          <w:sz w:val="22"/>
          <w:szCs w:val="22"/>
        </w:rPr>
        <w:t>.</w:t>
      </w:r>
    </w:p>
    <w:p w:rsidR="00D4666C" w:rsidRPr="008C7FAE" w:rsidRDefault="00D4666C" w:rsidP="00AF0A7D">
      <w:pPr>
        <w:keepNext/>
        <w:keepLines/>
        <w:suppressLineNumbers/>
        <w:suppressAutoHyphens/>
        <w:spacing w:before="120"/>
        <w:ind w:left="-567"/>
        <w:contextualSpacing/>
        <w:jc w:val="both"/>
        <w:rPr>
          <w:sz w:val="22"/>
          <w:szCs w:val="22"/>
        </w:rPr>
      </w:pPr>
      <w:r w:rsidRPr="008C7FAE">
        <w:rPr>
          <w:sz w:val="22"/>
          <w:szCs w:val="22"/>
        </w:rPr>
        <w:t xml:space="preserve">В случае если заключение Договора в соответствии с учредительными документами </w:t>
      </w:r>
      <w:r w:rsidR="005E4AA3" w:rsidRPr="008C7FAE">
        <w:rPr>
          <w:sz w:val="22"/>
          <w:szCs w:val="22"/>
        </w:rPr>
        <w:t>Подрядчика</w:t>
      </w:r>
      <w:r w:rsidRPr="008C7FAE">
        <w:rPr>
          <w:sz w:val="22"/>
          <w:szCs w:val="22"/>
        </w:rPr>
        <w:t xml:space="preserve">, законодательства Российской Федерации и/или применимого иностранного законодательства, не подлежит предварительному одобрению, </w:t>
      </w:r>
      <w:r w:rsidR="005E4AA3" w:rsidRPr="008C7FAE">
        <w:rPr>
          <w:sz w:val="22"/>
          <w:szCs w:val="22"/>
        </w:rPr>
        <w:t xml:space="preserve">Подрядчик </w:t>
      </w:r>
      <w:r w:rsidRPr="008C7FAE">
        <w:rPr>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C7FAE">
        <w:rPr>
          <w:sz w:val="22"/>
          <w:szCs w:val="22"/>
        </w:rPr>
        <w:t>Подрядчиком</w:t>
      </w:r>
      <w:r w:rsidRPr="008C7FAE">
        <w:rPr>
          <w:sz w:val="22"/>
          <w:szCs w:val="22"/>
        </w:rPr>
        <w:t>.</w:t>
      </w:r>
    </w:p>
    <w:p w:rsidR="00F42202" w:rsidRPr="008C7FAE" w:rsidRDefault="00F42202" w:rsidP="00AF0A7D">
      <w:pPr>
        <w:keepNext/>
        <w:keepLines/>
        <w:suppressLineNumbers/>
        <w:suppressAutoHyphens/>
        <w:spacing w:before="120"/>
        <w:ind w:left="-567"/>
        <w:contextualSpacing/>
        <w:jc w:val="both"/>
        <w:rPr>
          <w:sz w:val="22"/>
          <w:szCs w:val="22"/>
        </w:rPr>
      </w:pPr>
      <w:r w:rsidRPr="008C7FAE">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F42202" w:rsidRPr="008C7FAE" w:rsidRDefault="00F42202" w:rsidP="00AF0A7D">
      <w:pPr>
        <w:keepNext/>
        <w:keepLines/>
        <w:suppressLineNumbers/>
        <w:suppressAutoHyphens/>
        <w:spacing w:before="120"/>
        <w:ind w:left="-567"/>
        <w:contextualSpacing/>
        <w:jc w:val="both"/>
        <w:rPr>
          <w:sz w:val="22"/>
          <w:szCs w:val="22"/>
        </w:rPr>
      </w:pPr>
      <w:r w:rsidRPr="008C7FAE">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F42202" w:rsidRPr="008C7FAE" w:rsidRDefault="00F42202" w:rsidP="00AF0A7D">
      <w:pPr>
        <w:keepNext/>
        <w:keepLines/>
        <w:suppressLineNumbers/>
        <w:suppressAutoHyphens/>
        <w:spacing w:before="120"/>
        <w:ind w:left="-567"/>
        <w:contextualSpacing/>
        <w:jc w:val="both"/>
        <w:rPr>
          <w:sz w:val="22"/>
          <w:szCs w:val="22"/>
        </w:rPr>
      </w:pPr>
      <w:r w:rsidRPr="008C7FAE">
        <w:rPr>
          <w:sz w:val="22"/>
          <w:szCs w:val="22"/>
        </w:rPr>
        <w:t>Подрядчик отразит в налоговой отчетности НДС, уплаченный Заказчиком в составе цены Работ.</w:t>
      </w:r>
    </w:p>
    <w:p w:rsidR="00F42202" w:rsidRPr="008C7FAE" w:rsidRDefault="00F42202" w:rsidP="00AF0A7D">
      <w:pPr>
        <w:keepNext/>
        <w:keepLines/>
        <w:suppressLineNumbers/>
        <w:suppressAutoHyphens/>
        <w:spacing w:before="120"/>
        <w:ind w:left="-567"/>
        <w:contextualSpacing/>
        <w:jc w:val="both"/>
        <w:rPr>
          <w:sz w:val="22"/>
          <w:szCs w:val="22"/>
        </w:rPr>
      </w:pPr>
      <w:r w:rsidRPr="008C7FAE">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D4666C" w:rsidRPr="008C7FAE" w:rsidRDefault="005E4AA3" w:rsidP="00AF0A7D">
      <w:pPr>
        <w:keepNext/>
        <w:keepLines/>
        <w:suppressLineNumbers/>
        <w:suppressAutoHyphens/>
        <w:spacing w:before="120"/>
        <w:ind w:left="-567"/>
        <w:contextualSpacing/>
        <w:jc w:val="both"/>
        <w:rPr>
          <w:sz w:val="22"/>
          <w:szCs w:val="22"/>
        </w:rPr>
      </w:pPr>
      <w:r w:rsidRPr="008C7FAE">
        <w:rPr>
          <w:sz w:val="22"/>
          <w:szCs w:val="22"/>
        </w:rPr>
        <w:t xml:space="preserve">Подрядчик </w:t>
      </w:r>
      <w:r w:rsidR="00D4666C" w:rsidRPr="008C7FAE">
        <w:rPr>
          <w:sz w:val="22"/>
          <w:szCs w:val="22"/>
        </w:rPr>
        <w:t>настоящим гарантирует</w:t>
      </w:r>
      <w:r w:rsidR="00807901" w:rsidRPr="008C7FAE">
        <w:rPr>
          <w:sz w:val="22"/>
          <w:szCs w:val="22"/>
        </w:rPr>
        <w:t xml:space="preserve">, что на дату вступления в силу </w:t>
      </w:r>
      <w:r w:rsidR="00D4666C" w:rsidRPr="008C7FAE">
        <w:rPr>
          <w:sz w:val="22"/>
          <w:szCs w:val="22"/>
        </w:rPr>
        <w:t>Договора:</w:t>
      </w:r>
    </w:p>
    <w:p w:rsidR="005E4AA3" w:rsidRPr="008C7FAE" w:rsidRDefault="005E4AA3" w:rsidP="00AF0A7D">
      <w:pPr>
        <w:keepNext/>
        <w:keepLines/>
        <w:numPr>
          <w:ilvl w:val="0"/>
          <w:numId w:val="9"/>
        </w:numPr>
        <w:suppressLineNumbers/>
        <w:tabs>
          <w:tab w:val="left" w:pos="284"/>
        </w:tabs>
        <w:suppressAutoHyphens/>
        <w:spacing w:before="120"/>
        <w:ind w:left="-567" w:firstLine="0"/>
        <w:contextualSpacing/>
        <w:jc w:val="both"/>
        <w:rPr>
          <w:sz w:val="22"/>
          <w:szCs w:val="22"/>
        </w:rPr>
      </w:pPr>
      <w:r w:rsidRPr="008C7FAE">
        <w:rPr>
          <w:sz w:val="22"/>
          <w:szCs w:val="22"/>
        </w:rPr>
        <w:t xml:space="preserve">Подрядчик </w:t>
      </w:r>
      <w:r w:rsidR="00D4666C" w:rsidRPr="008C7FAE">
        <w:rPr>
          <w:sz w:val="22"/>
          <w:szCs w:val="22"/>
        </w:rPr>
        <w:t xml:space="preserve">не совершал никаких корпоративных или иных действий, а также в отношении </w:t>
      </w:r>
      <w:r w:rsidRPr="008C7FAE">
        <w:rPr>
          <w:sz w:val="22"/>
          <w:szCs w:val="22"/>
        </w:rPr>
        <w:t xml:space="preserve">Подрядчика </w:t>
      </w:r>
      <w:r w:rsidR="00D4666C" w:rsidRPr="008C7FAE">
        <w:rPr>
          <w:sz w:val="22"/>
          <w:szCs w:val="22"/>
        </w:rPr>
        <w:t xml:space="preserve">и его </w:t>
      </w:r>
      <w:r w:rsidRPr="008C7FAE">
        <w:rPr>
          <w:sz w:val="22"/>
          <w:szCs w:val="22"/>
        </w:rPr>
        <w:t xml:space="preserve">Должностных </w:t>
      </w:r>
      <w:r w:rsidR="00D4666C" w:rsidRPr="008C7FAE">
        <w:rPr>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C7FAE">
        <w:rPr>
          <w:sz w:val="22"/>
          <w:szCs w:val="22"/>
        </w:rPr>
        <w:t>:</w:t>
      </w:r>
      <w:r w:rsidR="00D4666C" w:rsidRPr="008C7FAE">
        <w:rPr>
          <w:sz w:val="22"/>
          <w:szCs w:val="22"/>
        </w:rPr>
        <w:t xml:space="preserve"> банкротство, ликвидацию или реорганизацию; привлечение к уголовной или административной ответственности</w:t>
      </w:r>
      <w:r w:rsidRPr="008C7FAE">
        <w:rPr>
          <w:sz w:val="22"/>
          <w:szCs w:val="22"/>
        </w:rPr>
        <w:t>;</w:t>
      </w:r>
      <w:r w:rsidR="00D4666C" w:rsidRPr="008C7FAE">
        <w:rPr>
          <w:sz w:val="22"/>
          <w:szCs w:val="22"/>
        </w:rPr>
        <w:t xml:space="preserve"> невозможность исполнения обяза</w:t>
      </w:r>
      <w:r w:rsidRPr="008C7FAE">
        <w:rPr>
          <w:sz w:val="22"/>
          <w:szCs w:val="22"/>
        </w:rPr>
        <w:t>тельств по Договору;</w:t>
      </w:r>
    </w:p>
    <w:p w:rsidR="005E4AA3" w:rsidRPr="008C7FAE" w:rsidRDefault="00D4666C" w:rsidP="00AF0A7D">
      <w:pPr>
        <w:keepNext/>
        <w:keepLines/>
        <w:numPr>
          <w:ilvl w:val="0"/>
          <w:numId w:val="9"/>
        </w:numPr>
        <w:suppressLineNumbers/>
        <w:tabs>
          <w:tab w:val="left" w:pos="284"/>
        </w:tabs>
        <w:suppressAutoHyphens/>
        <w:spacing w:before="120"/>
        <w:ind w:left="-567" w:firstLine="0"/>
        <w:contextualSpacing/>
        <w:jc w:val="both"/>
        <w:rPr>
          <w:sz w:val="22"/>
          <w:szCs w:val="22"/>
        </w:rPr>
      </w:pPr>
      <w:proofErr w:type="gramStart"/>
      <w:r w:rsidRPr="008C7FAE">
        <w:rPr>
          <w:sz w:val="22"/>
          <w:szCs w:val="22"/>
        </w:rPr>
        <w:t>ни один из участников, акционеров, владеющих более чем 5% акций</w:t>
      </w:r>
      <w:r w:rsidR="005E4AA3" w:rsidRPr="008C7FAE">
        <w:rPr>
          <w:sz w:val="22"/>
          <w:szCs w:val="22"/>
        </w:rPr>
        <w:t>/долей</w:t>
      </w:r>
      <w:r w:rsidRPr="008C7FAE">
        <w:rPr>
          <w:sz w:val="22"/>
          <w:szCs w:val="22"/>
        </w:rPr>
        <w:t xml:space="preserve"> в уставном капитале </w:t>
      </w:r>
      <w:r w:rsidR="005E4AA3" w:rsidRPr="008C7FAE">
        <w:rPr>
          <w:sz w:val="22"/>
          <w:szCs w:val="22"/>
        </w:rPr>
        <w:t>Подрядчика</w:t>
      </w:r>
      <w:r w:rsidRPr="008C7FAE">
        <w:rPr>
          <w:sz w:val="22"/>
          <w:szCs w:val="22"/>
        </w:rPr>
        <w:t xml:space="preserve"> или Представителей и (или) иное </w:t>
      </w:r>
      <w:r w:rsidR="005E4AA3" w:rsidRPr="008C7FAE">
        <w:rPr>
          <w:sz w:val="22"/>
          <w:szCs w:val="22"/>
        </w:rPr>
        <w:t>юридическое или</w:t>
      </w:r>
      <w:r w:rsidRPr="008C7FAE">
        <w:rPr>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C7FAE">
        <w:rPr>
          <w:sz w:val="22"/>
          <w:szCs w:val="22"/>
        </w:rPr>
        <w:t xml:space="preserve">либо </w:t>
      </w:r>
      <w:r w:rsidRPr="008C7FAE">
        <w:rPr>
          <w:sz w:val="22"/>
          <w:szCs w:val="22"/>
        </w:rPr>
        <w:t xml:space="preserve">работником </w:t>
      </w:r>
      <w:r w:rsidR="005E4AA3" w:rsidRPr="008C7FAE">
        <w:rPr>
          <w:sz w:val="22"/>
          <w:szCs w:val="22"/>
        </w:rPr>
        <w:t xml:space="preserve">какой-либо </w:t>
      </w:r>
      <w:r w:rsidRPr="008C7FAE">
        <w:rPr>
          <w:sz w:val="22"/>
          <w:szCs w:val="22"/>
        </w:rPr>
        <w:t>компании, в которой Российская</w:t>
      </w:r>
      <w:proofErr w:type="gramEnd"/>
      <w:r w:rsidRPr="008C7FAE">
        <w:rPr>
          <w:sz w:val="22"/>
          <w:szCs w:val="22"/>
        </w:rPr>
        <w:t xml:space="preserve"> Федерация или иное иностранное государство имеет более 50</w:t>
      </w:r>
      <w:r w:rsidR="005E4AA3" w:rsidRPr="008C7FAE">
        <w:rPr>
          <w:sz w:val="22"/>
          <w:szCs w:val="22"/>
        </w:rPr>
        <w:t>% долей участия;</w:t>
      </w:r>
    </w:p>
    <w:p w:rsidR="00D4666C" w:rsidRPr="008C7FAE" w:rsidRDefault="00D4666C" w:rsidP="00AF0A7D">
      <w:pPr>
        <w:keepNext/>
        <w:keepLines/>
        <w:numPr>
          <w:ilvl w:val="0"/>
          <w:numId w:val="9"/>
        </w:numPr>
        <w:suppressLineNumbers/>
        <w:tabs>
          <w:tab w:val="left" w:pos="284"/>
        </w:tabs>
        <w:suppressAutoHyphens/>
        <w:spacing w:before="120"/>
        <w:ind w:left="-567" w:firstLine="0"/>
        <w:contextualSpacing/>
        <w:jc w:val="both"/>
        <w:rPr>
          <w:sz w:val="22"/>
          <w:szCs w:val="22"/>
        </w:rPr>
      </w:pPr>
      <w:r w:rsidRPr="008C7FAE">
        <w:rPr>
          <w:sz w:val="22"/>
          <w:szCs w:val="22"/>
        </w:rPr>
        <w:lastRenderedPageBreak/>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D4666C" w:rsidRPr="008C7FAE" w:rsidRDefault="00D4666C" w:rsidP="00AF0A7D">
      <w:pPr>
        <w:keepNext/>
        <w:keepLines/>
        <w:numPr>
          <w:ilvl w:val="0"/>
          <w:numId w:val="9"/>
        </w:numPr>
        <w:suppressLineNumbers/>
        <w:tabs>
          <w:tab w:val="left" w:pos="284"/>
        </w:tabs>
        <w:suppressAutoHyphens/>
        <w:spacing w:before="120"/>
        <w:ind w:left="-567" w:firstLine="0"/>
        <w:contextualSpacing/>
        <w:jc w:val="both"/>
        <w:rPr>
          <w:sz w:val="22"/>
          <w:szCs w:val="22"/>
          <w:lang w:eastAsia="en-US"/>
        </w:rPr>
      </w:pPr>
      <w:proofErr w:type="gramStart"/>
      <w:r w:rsidRPr="008C7FAE">
        <w:rPr>
          <w:sz w:val="22"/>
          <w:szCs w:val="22"/>
          <w:lang w:eastAsia="en-US"/>
        </w:rPr>
        <w:t xml:space="preserve">в отношении должностных лиц, Представителей </w:t>
      </w:r>
      <w:r w:rsidR="005E4AA3" w:rsidRPr="008C7FAE">
        <w:rPr>
          <w:sz w:val="22"/>
          <w:szCs w:val="22"/>
          <w:lang w:eastAsia="en-US"/>
        </w:rPr>
        <w:t>Подрядчика</w:t>
      </w:r>
      <w:r w:rsidRPr="008C7FAE" w:rsidDel="005E67B1">
        <w:rPr>
          <w:sz w:val="22"/>
          <w:szCs w:val="22"/>
          <w:lang w:eastAsia="en-US"/>
        </w:rPr>
        <w:t xml:space="preserve"> </w:t>
      </w:r>
      <w:r w:rsidRPr="008C7FAE">
        <w:rPr>
          <w:sz w:val="22"/>
          <w:szCs w:val="22"/>
          <w:lang w:eastAsia="en-US"/>
        </w:rPr>
        <w:t>и</w:t>
      </w:r>
      <w:r w:rsidR="005E4AA3" w:rsidRPr="008C7FAE">
        <w:rPr>
          <w:sz w:val="22"/>
          <w:szCs w:val="22"/>
          <w:lang w:eastAsia="en-US"/>
        </w:rPr>
        <w:t xml:space="preserve"> </w:t>
      </w:r>
      <w:r w:rsidRPr="008C7FAE">
        <w:rPr>
          <w:sz w:val="22"/>
          <w:szCs w:val="22"/>
          <w:lang w:eastAsia="en-US"/>
        </w:rPr>
        <w:t>(или)</w:t>
      </w:r>
      <w:r w:rsidR="005E4AA3" w:rsidRPr="008C7FAE">
        <w:rPr>
          <w:sz w:val="22"/>
          <w:szCs w:val="22"/>
          <w:lang w:eastAsia="en-US"/>
        </w:rPr>
        <w:t xml:space="preserve"> его</w:t>
      </w:r>
      <w:r w:rsidRPr="008C7FAE">
        <w:rPr>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C7FAE">
        <w:rPr>
          <w:sz w:val="22"/>
          <w:szCs w:val="22"/>
          <w:lang w:eastAsia="en-US"/>
        </w:rPr>
        <w:t>,</w:t>
      </w:r>
      <w:r w:rsidRPr="008C7FAE">
        <w:rPr>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w:t>
      </w:r>
      <w:proofErr w:type="gramEnd"/>
      <w:r w:rsidRPr="008C7FAE">
        <w:rPr>
          <w:sz w:val="22"/>
          <w:szCs w:val="22"/>
          <w:lang w:eastAsia="en-US"/>
        </w:rPr>
        <w:t xml:space="preserve">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C7FAE">
        <w:rPr>
          <w:sz w:val="22"/>
          <w:szCs w:val="22"/>
          <w:lang w:eastAsia="en-US"/>
        </w:rPr>
        <w:t>го</w:t>
      </w:r>
      <w:r w:rsidRPr="008C7FAE">
        <w:rPr>
          <w:sz w:val="22"/>
          <w:szCs w:val="22"/>
          <w:lang w:eastAsia="en-US"/>
        </w:rPr>
        <w:t xml:space="preserve"> содействия ее осуществлению.</w:t>
      </w:r>
    </w:p>
    <w:p w:rsidR="004E38EC" w:rsidRPr="008C7FAE" w:rsidRDefault="004E38EC" w:rsidP="00AF0A7D">
      <w:pPr>
        <w:keepNext/>
        <w:keepLines/>
        <w:suppressLineNumbers/>
        <w:tabs>
          <w:tab w:val="left" w:pos="540"/>
        </w:tabs>
        <w:suppressAutoHyphens/>
        <w:spacing w:before="120"/>
        <w:ind w:left="-567"/>
        <w:contextualSpacing/>
        <w:jc w:val="both"/>
        <w:rPr>
          <w:sz w:val="22"/>
          <w:szCs w:val="22"/>
          <w:lang w:eastAsia="en-US"/>
        </w:rPr>
      </w:pPr>
      <w:proofErr w:type="gramStart"/>
      <w:r w:rsidRPr="008C7FAE">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roofErr w:type="gramEnd"/>
    </w:p>
    <w:p w:rsidR="00D4666C" w:rsidRPr="008C7FAE" w:rsidRDefault="005E4AA3" w:rsidP="00AF0A7D">
      <w:pPr>
        <w:keepNext/>
        <w:keepLines/>
        <w:suppressLineNumbers/>
        <w:suppressAutoHyphens/>
        <w:spacing w:before="120"/>
        <w:ind w:left="-567"/>
        <w:contextualSpacing/>
        <w:jc w:val="both"/>
        <w:rPr>
          <w:sz w:val="22"/>
          <w:szCs w:val="22"/>
        </w:rPr>
      </w:pPr>
      <w:r w:rsidRPr="008C7FAE">
        <w:rPr>
          <w:sz w:val="22"/>
          <w:szCs w:val="22"/>
        </w:rPr>
        <w:t xml:space="preserve">Подрядчик </w:t>
      </w:r>
      <w:r w:rsidR="00D4666C" w:rsidRPr="008C7FAE">
        <w:rPr>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8C7FAE">
        <w:rPr>
          <w:sz w:val="22"/>
          <w:szCs w:val="22"/>
        </w:rPr>
        <w:t>ей</w:t>
      </w:r>
      <w:r w:rsidR="00D4666C" w:rsidRPr="008C7FAE">
        <w:rPr>
          <w:sz w:val="22"/>
          <w:szCs w:val="22"/>
        </w:rPr>
        <w:t xml:space="preserve"> </w:t>
      </w:r>
      <w:r w:rsidR="00E636CE" w:rsidRPr="008C7FAE">
        <w:rPr>
          <w:sz w:val="22"/>
          <w:szCs w:val="22"/>
        </w:rPr>
        <w:t>Подрядчика</w:t>
      </w:r>
      <w:r w:rsidR="00D4666C" w:rsidRPr="008C7FAE">
        <w:rPr>
          <w:sz w:val="22"/>
          <w:szCs w:val="22"/>
        </w:rPr>
        <w:t>, предусмотренн</w:t>
      </w:r>
      <w:r w:rsidR="00E636CE" w:rsidRPr="008C7FAE">
        <w:rPr>
          <w:sz w:val="22"/>
          <w:szCs w:val="22"/>
        </w:rPr>
        <w:t xml:space="preserve">ых в настоящем </w:t>
      </w:r>
      <w:r w:rsidR="00D4666C" w:rsidRPr="008C7FAE">
        <w:rPr>
          <w:sz w:val="22"/>
          <w:szCs w:val="22"/>
        </w:rPr>
        <w:t>пункте Гарантий и заверений.</w:t>
      </w:r>
    </w:p>
    <w:p w:rsidR="0012563B" w:rsidRPr="008C7FAE" w:rsidRDefault="0012563B" w:rsidP="00AF0A7D">
      <w:pPr>
        <w:keepNext/>
        <w:keepLines/>
        <w:suppressLineNumbers/>
        <w:suppressAutoHyphens/>
        <w:spacing w:before="120"/>
        <w:ind w:left="-567"/>
        <w:contextualSpacing/>
        <w:jc w:val="both"/>
        <w:rPr>
          <w:sz w:val="22"/>
          <w:szCs w:val="22"/>
        </w:rPr>
      </w:pPr>
      <w:r w:rsidRPr="008C7FAE">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1E0808" w:rsidRPr="008C7FAE" w:rsidRDefault="001E0808" w:rsidP="00AF0A7D">
      <w:pPr>
        <w:keepNext/>
        <w:keepLines/>
        <w:suppressLineNumbers/>
        <w:suppressAutoHyphens/>
        <w:spacing w:before="120"/>
        <w:ind w:left="-567"/>
        <w:contextualSpacing/>
        <w:jc w:val="both"/>
        <w:rPr>
          <w:sz w:val="22"/>
          <w:szCs w:val="22"/>
        </w:rPr>
      </w:pPr>
      <w:r w:rsidRPr="008C7FAE">
        <w:rPr>
          <w:sz w:val="22"/>
          <w:szCs w:val="22"/>
        </w:rPr>
        <w:t>Подрядчик гарантирует Заказчику соблюдение требований законодательства о персональных данных.</w:t>
      </w:r>
    </w:p>
    <w:p w:rsidR="00D4666C" w:rsidRPr="008C7FAE" w:rsidRDefault="00D4666C" w:rsidP="00AF0A7D">
      <w:pPr>
        <w:keepNext/>
        <w:keepLines/>
        <w:numPr>
          <w:ilvl w:val="0"/>
          <w:numId w:val="8"/>
        </w:numPr>
        <w:suppressLineNumbers/>
        <w:suppressAutoHyphens/>
        <w:spacing w:before="120"/>
        <w:ind w:left="-567" w:firstLine="0"/>
        <w:contextualSpacing/>
        <w:rPr>
          <w:rFonts w:eastAsia="BatangChe"/>
          <w:b/>
          <w:sz w:val="22"/>
          <w:szCs w:val="22"/>
        </w:rPr>
      </w:pPr>
      <w:r w:rsidRPr="008C7FAE">
        <w:rPr>
          <w:rFonts w:eastAsia="BatangChe"/>
          <w:b/>
          <w:sz w:val="22"/>
          <w:szCs w:val="22"/>
        </w:rPr>
        <w:t>Отказ от найма работников</w:t>
      </w:r>
    </w:p>
    <w:p w:rsidR="00D4666C" w:rsidRPr="008C7FAE" w:rsidRDefault="00D4666C" w:rsidP="00AF0A7D">
      <w:pPr>
        <w:keepNext/>
        <w:keepLines/>
        <w:suppressLineNumbers/>
        <w:tabs>
          <w:tab w:val="left" w:pos="540"/>
        </w:tabs>
        <w:suppressAutoHyphens/>
        <w:spacing w:before="120"/>
        <w:ind w:left="-567"/>
        <w:contextualSpacing/>
        <w:jc w:val="both"/>
        <w:rPr>
          <w:sz w:val="22"/>
          <w:szCs w:val="22"/>
          <w:lang w:eastAsia="en-US"/>
        </w:rPr>
      </w:pPr>
      <w:proofErr w:type="gramStart"/>
      <w:r w:rsidRPr="008C7FAE">
        <w:rPr>
          <w:sz w:val="22"/>
          <w:szCs w:val="22"/>
          <w:lang w:eastAsia="en-US"/>
        </w:rPr>
        <w:t xml:space="preserve">В период действия Договора и в течение 3 (трех) лет с даты окончания срока его действия </w:t>
      </w:r>
      <w:r w:rsidR="00E636CE" w:rsidRPr="008C7FAE">
        <w:rPr>
          <w:sz w:val="22"/>
          <w:szCs w:val="22"/>
        </w:rPr>
        <w:t xml:space="preserve">Подрядчик </w:t>
      </w:r>
      <w:r w:rsidRPr="008C7FAE">
        <w:rPr>
          <w:sz w:val="22"/>
          <w:szCs w:val="22"/>
          <w:lang w:eastAsia="en-US"/>
        </w:rPr>
        <w:t>обязуется не предлагать работникам Заказчика ни в какой форме (в том числе ни устно, ни письменно) заключени</w:t>
      </w:r>
      <w:r w:rsidR="00E636CE" w:rsidRPr="008C7FAE">
        <w:rPr>
          <w:sz w:val="22"/>
          <w:szCs w:val="22"/>
          <w:lang w:eastAsia="en-US"/>
        </w:rPr>
        <w:t>я</w:t>
      </w:r>
      <w:r w:rsidRPr="008C7FAE">
        <w:rPr>
          <w:sz w:val="22"/>
          <w:szCs w:val="22"/>
          <w:lang w:eastAsia="en-US"/>
        </w:rPr>
        <w:t xml:space="preserve">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w:t>
      </w:r>
      <w:proofErr w:type="gramEnd"/>
      <w:r w:rsidRPr="008C7FAE">
        <w:rPr>
          <w:sz w:val="22"/>
          <w:szCs w:val="22"/>
          <w:lang w:eastAsia="en-US"/>
        </w:rPr>
        <w:t xml:space="preserve"> гражданско-правовые договоры, а также не принимать предложения работников </w:t>
      </w:r>
      <w:proofErr w:type="gramStart"/>
      <w:r w:rsidRPr="008C7FAE">
        <w:rPr>
          <w:sz w:val="22"/>
          <w:szCs w:val="22"/>
          <w:lang w:eastAsia="en-US"/>
        </w:rPr>
        <w:t>Заказчика</w:t>
      </w:r>
      <w:proofErr w:type="gramEnd"/>
      <w:r w:rsidRPr="008C7FAE">
        <w:rPr>
          <w:sz w:val="22"/>
          <w:szCs w:val="22"/>
          <w:lang w:eastAsia="en-US"/>
        </w:rPr>
        <w:t xml:space="preserve"> о заключении названных трудовых и гражданско-правовых договоров.</w:t>
      </w:r>
    </w:p>
    <w:p w:rsidR="00D4666C" w:rsidRPr="008C7FAE" w:rsidRDefault="00E636CE" w:rsidP="00AF0A7D">
      <w:pPr>
        <w:keepNext/>
        <w:keepLines/>
        <w:suppressLineNumbers/>
        <w:suppressAutoHyphens/>
        <w:spacing w:before="120"/>
        <w:ind w:left="-567"/>
        <w:contextualSpacing/>
        <w:jc w:val="both"/>
        <w:rPr>
          <w:sz w:val="22"/>
          <w:szCs w:val="22"/>
        </w:rPr>
      </w:pPr>
      <w:proofErr w:type="gramStart"/>
      <w:r w:rsidRPr="008C7FAE">
        <w:rPr>
          <w:sz w:val="22"/>
          <w:szCs w:val="22"/>
        </w:rPr>
        <w:t xml:space="preserve">Подрядчик </w:t>
      </w:r>
      <w:r w:rsidR="00D4666C" w:rsidRPr="008C7FAE">
        <w:rPr>
          <w:sz w:val="22"/>
          <w:szCs w:val="22"/>
        </w:rPr>
        <w:t xml:space="preserve">гарантирует, что в период действия Договора и в течение 3 (трех) лет с даты окончания срока его действия </w:t>
      </w:r>
      <w:r w:rsidRPr="008C7FAE">
        <w:rPr>
          <w:sz w:val="22"/>
          <w:szCs w:val="22"/>
        </w:rPr>
        <w:t xml:space="preserve">Третьи </w:t>
      </w:r>
      <w:r w:rsidR="00D4666C" w:rsidRPr="008C7FAE">
        <w:rPr>
          <w:sz w:val="22"/>
          <w:szCs w:val="22"/>
        </w:rPr>
        <w:t xml:space="preserve">лица, действующие в интересах, с согласия или с ведома </w:t>
      </w:r>
      <w:r w:rsidRPr="008C7FAE">
        <w:rPr>
          <w:sz w:val="22"/>
          <w:szCs w:val="22"/>
        </w:rPr>
        <w:t>Подрядчика</w:t>
      </w:r>
      <w:r w:rsidR="00D4666C" w:rsidRPr="008C7FAE">
        <w:rPr>
          <w:sz w:val="22"/>
          <w:szCs w:val="22"/>
        </w:rPr>
        <w:t>, не будут предлагать работникам Заказчика ни в какой форме (в том числе</w:t>
      </w:r>
      <w:r w:rsidRPr="008C7FAE">
        <w:rPr>
          <w:sz w:val="22"/>
          <w:szCs w:val="22"/>
        </w:rPr>
        <w:t>,</w:t>
      </w:r>
      <w:r w:rsidR="00D4666C" w:rsidRPr="008C7FAE">
        <w:rPr>
          <w:sz w:val="22"/>
          <w:szCs w:val="22"/>
        </w:rPr>
        <w:t xml:space="preserve"> ни устно, ни письменно) заключени</w:t>
      </w:r>
      <w:r w:rsidRPr="008C7FAE">
        <w:rPr>
          <w:sz w:val="22"/>
          <w:szCs w:val="22"/>
        </w:rPr>
        <w:t>я</w:t>
      </w:r>
      <w:r w:rsidR="00D4666C" w:rsidRPr="008C7FAE">
        <w:rPr>
          <w:sz w:val="22"/>
          <w:szCs w:val="22"/>
        </w:rPr>
        <w:t xml:space="preserve"> трудовых договоров или договоров гражданско-правового характера (в том числе, на оказание услуг/выполнение</w:t>
      </w:r>
      <w:proofErr w:type="gramEnd"/>
      <w:r w:rsidR="00D4666C" w:rsidRPr="008C7FAE">
        <w:rPr>
          <w:sz w:val="22"/>
          <w:szCs w:val="22"/>
        </w:rPr>
        <w:t xml:space="preserve">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w:t>
      </w:r>
      <w:proofErr w:type="gramStart"/>
      <w:r w:rsidR="00D4666C" w:rsidRPr="008C7FAE">
        <w:rPr>
          <w:sz w:val="22"/>
          <w:szCs w:val="22"/>
        </w:rPr>
        <w:t>Заказчика</w:t>
      </w:r>
      <w:proofErr w:type="gramEnd"/>
      <w:r w:rsidR="00D4666C" w:rsidRPr="008C7FAE">
        <w:rPr>
          <w:sz w:val="22"/>
          <w:szCs w:val="22"/>
        </w:rPr>
        <w:t xml:space="preserve"> о заключении названных трудовых и гражданско-правовых договоров.</w:t>
      </w:r>
    </w:p>
    <w:p w:rsidR="00D4666C" w:rsidRPr="008C7FAE" w:rsidRDefault="00D4666C" w:rsidP="00AF0A7D">
      <w:pPr>
        <w:keepNext/>
        <w:keepLines/>
        <w:suppressLineNumbers/>
        <w:tabs>
          <w:tab w:val="left" w:pos="540"/>
        </w:tabs>
        <w:suppressAutoHyphens/>
        <w:spacing w:before="120"/>
        <w:ind w:left="-567"/>
        <w:contextualSpacing/>
        <w:jc w:val="both"/>
        <w:rPr>
          <w:sz w:val="22"/>
          <w:szCs w:val="22"/>
          <w:lang w:eastAsia="en-US"/>
        </w:rPr>
      </w:pPr>
      <w:proofErr w:type="gramStart"/>
      <w:r w:rsidRPr="008C7FAE">
        <w:rPr>
          <w:sz w:val="22"/>
          <w:szCs w:val="22"/>
          <w:lang w:eastAsia="en-US"/>
        </w:rPr>
        <w:t xml:space="preserve">В случае если у Заказчика есть основания полагать, что </w:t>
      </w:r>
      <w:r w:rsidR="00E636CE" w:rsidRPr="008C7FAE">
        <w:rPr>
          <w:sz w:val="22"/>
          <w:szCs w:val="22"/>
        </w:rPr>
        <w:t xml:space="preserve">Подрядчик </w:t>
      </w:r>
      <w:r w:rsidRPr="008C7FAE">
        <w:rPr>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8C7FAE">
        <w:rPr>
          <w:sz w:val="22"/>
          <w:szCs w:val="22"/>
          <w:lang w:eastAsia="en-US"/>
        </w:rPr>
        <w:t xml:space="preserve">Подрядчиком </w:t>
      </w:r>
      <w:r w:rsidRPr="008C7FAE">
        <w:rPr>
          <w:sz w:val="22"/>
          <w:szCs w:val="22"/>
          <w:lang w:eastAsia="en-US"/>
        </w:rPr>
        <w:t xml:space="preserve">в </w:t>
      </w:r>
      <w:r w:rsidR="00E636CE" w:rsidRPr="008C7FAE">
        <w:rPr>
          <w:sz w:val="22"/>
          <w:szCs w:val="22"/>
          <w:lang w:eastAsia="en-US"/>
        </w:rPr>
        <w:t>данном</w:t>
      </w:r>
      <w:r w:rsidRPr="008C7FAE">
        <w:rPr>
          <w:sz w:val="22"/>
          <w:szCs w:val="22"/>
          <w:lang w:eastAsia="en-US"/>
        </w:rPr>
        <w:t xml:space="preserve"> пункте, оказалась нарушена, Заказчик вправе потребовать выплаты штрафа в размере </w:t>
      </w:r>
      <w:r w:rsidR="00D2740D">
        <w:rPr>
          <w:sz w:val="22"/>
          <w:szCs w:val="22"/>
          <w:lang w:eastAsia="en-US"/>
        </w:rPr>
        <w:t>50</w:t>
      </w:r>
      <w:r w:rsidRPr="008C7FAE">
        <w:rPr>
          <w:sz w:val="22"/>
          <w:szCs w:val="22"/>
          <w:lang w:eastAsia="en-US"/>
        </w:rPr>
        <w:t>%</w:t>
      </w:r>
      <w:r w:rsidR="00E636CE" w:rsidRPr="008C7FAE">
        <w:rPr>
          <w:sz w:val="22"/>
          <w:szCs w:val="22"/>
          <w:lang w:eastAsia="en-US"/>
        </w:rPr>
        <w:t xml:space="preserve"> (</w:t>
      </w:r>
      <w:r w:rsidR="00D2740D">
        <w:rPr>
          <w:sz w:val="22"/>
          <w:szCs w:val="22"/>
          <w:lang w:eastAsia="en-US"/>
        </w:rPr>
        <w:t>пятидесяти</w:t>
      </w:r>
      <w:r w:rsidR="00E636CE" w:rsidRPr="008C7FAE">
        <w:rPr>
          <w:sz w:val="22"/>
          <w:szCs w:val="22"/>
          <w:lang w:eastAsia="en-US"/>
        </w:rPr>
        <w:t xml:space="preserve"> процентов)</w:t>
      </w:r>
      <w:r w:rsidRPr="008C7FAE">
        <w:rPr>
          <w:sz w:val="22"/>
          <w:szCs w:val="22"/>
          <w:lang w:eastAsia="en-US"/>
        </w:rPr>
        <w:t xml:space="preserve"> от цены Договора в течение 10 (десяти) </w:t>
      </w:r>
      <w:r w:rsidR="00E636CE" w:rsidRPr="008C7FAE">
        <w:rPr>
          <w:sz w:val="22"/>
          <w:szCs w:val="22"/>
          <w:lang w:eastAsia="en-US"/>
        </w:rPr>
        <w:t>рабочих</w:t>
      </w:r>
      <w:r w:rsidRPr="008C7FAE">
        <w:rPr>
          <w:sz w:val="22"/>
          <w:szCs w:val="22"/>
          <w:lang w:eastAsia="en-US"/>
        </w:rPr>
        <w:t xml:space="preserve"> дней со дня получения соответствующего требования Заказчика.</w:t>
      </w:r>
      <w:proofErr w:type="gramEnd"/>
    </w:p>
    <w:p w:rsidR="00D4666C" w:rsidRPr="008C7FAE" w:rsidRDefault="00D4666C" w:rsidP="00AF0A7D">
      <w:pPr>
        <w:keepNext/>
        <w:keepLines/>
        <w:numPr>
          <w:ilvl w:val="0"/>
          <w:numId w:val="8"/>
        </w:numPr>
        <w:suppressLineNumbers/>
        <w:suppressAutoHyphens/>
        <w:spacing w:before="120"/>
        <w:ind w:left="-567" w:firstLine="0"/>
        <w:contextualSpacing/>
        <w:rPr>
          <w:rFonts w:eastAsia="BatangChe"/>
          <w:b/>
          <w:sz w:val="22"/>
          <w:szCs w:val="22"/>
        </w:rPr>
      </w:pPr>
      <w:r w:rsidRPr="008C7FAE">
        <w:rPr>
          <w:rFonts w:eastAsia="BatangChe"/>
          <w:b/>
          <w:sz w:val="22"/>
          <w:szCs w:val="22"/>
        </w:rPr>
        <w:t>Миграционные требования</w:t>
      </w:r>
    </w:p>
    <w:p w:rsidR="00D4666C" w:rsidRPr="008C7FAE" w:rsidRDefault="00D4666C" w:rsidP="00AF0A7D">
      <w:pPr>
        <w:keepNext/>
        <w:keepLines/>
        <w:suppressLineNumbers/>
        <w:suppressAutoHyphens/>
        <w:spacing w:before="120"/>
        <w:ind w:left="-567"/>
        <w:contextualSpacing/>
        <w:jc w:val="both"/>
        <w:rPr>
          <w:sz w:val="22"/>
          <w:szCs w:val="22"/>
        </w:rPr>
      </w:pPr>
      <w:proofErr w:type="gramStart"/>
      <w:r w:rsidRPr="008C7FAE">
        <w:rPr>
          <w:sz w:val="22"/>
          <w:szCs w:val="22"/>
        </w:rPr>
        <w:t xml:space="preserve">Заказчик не оказывает Представителям </w:t>
      </w:r>
      <w:r w:rsidR="00E636CE" w:rsidRPr="008C7FAE">
        <w:rPr>
          <w:sz w:val="22"/>
          <w:szCs w:val="22"/>
        </w:rPr>
        <w:t xml:space="preserve">Подрядчика </w:t>
      </w:r>
      <w:r w:rsidRPr="008C7FAE">
        <w:rPr>
          <w:sz w:val="22"/>
          <w:szCs w:val="22"/>
        </w:rPr>
        <w:t>како</w:t>
      </w:r>
      <w:r w:rsidR="00E636CE" w:rsidRPr="008C7FAE">
        <w:rPr>
          <w:sz w:val="22"/>
          <w:szCs w:val="22"/>
        </w:rPr>
        <w:t>го-либо содействия</w:t>
      </w:r>
      <w:r w:rsidRPr="008C7FAE">
        <w:rPr>
          <w:sz w:val="22"/>
          <w:szCs w:val="22"/>
        </w:rPr>
        <w:t xml:space="preserve"> по организации въезда/выезда на/с территории Российской Федерации Представителей </w:t>
      </w:r>
      <w:r w:rsidR="00E636CE" w:rsidRPr="008C7FAE">
        <w:rPr>
          <w:sz w:val="22"/>
          <w:szCs w:val="22"/>
        </w:rPr>
        <w:t>Подрядчика</w:t>
      </w:r>
      <w:r w:rsidRPr="008C7FAE">
        <w:rPr>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C7FAE">
        <w:rPr>
          <w:sz w:val="22"/>
          <w:szCs w:val="22"/>
          <w:lang w:eastAsia="en-US"/>
        </w:rPr>
        <w:t xml:space="preserve">Подрядчика </w:t>
      </w:r>
      <w:r w:rsidRPr="008C7FAE">
        <w:rPr>
          <w:sz w:val="22"/>
          <w:szCs w:val="22"/>
        </w:rPr>
        <w:t>законодательства о въезде и выезде с территории Российской Федерации, о правовом положении иностранных граждан и миграционном</w:t>
      </w:r>
      <w:proofErr w:type="gramEnd"/>
      <w:r w:rsidRPr="008C7FAE">
        <w:rPr>
          <w:sz w:val="22"/>
          <w:szCs w:val="22"/>
        </w:rPr>
        <w:t xml:space="preserve"> </w:t>
      </w:r>
      <w:proofErr w:type="gramStart"/>
      <w:r w:rsidRPr="008C7FAE">
        <w:rPr>
          <w:sz w:val="22"/>
          <w:szCs w:val="22"/>
        </w:rPr>
        <w:t>учете</w:t>
      </w:r>
      <w:proofErr w:type="gramEnd"/>
      <w:r w:rsidRPr="008C7FAE">
        <w:rPr>
          <w:sz w:val="22"/>
          <w:szCs w:val="22"/>
        </w:rPr>
        <w:t xml:space="preserve"> иностранных граждан и лиц без гражданства в Российской Федерации (далее – «Миграционное законодательство»).</w:t>
      </w:r>
    </w:p>
    <w:p w:rsidR="00942F17" w:rsidRDefault="00942F17" w:rsidP="00AF0A7D">
      <w:pPr>
        <w:keepNext/>
        <w:keepLines/>
        <w:suppressLineNumbers/>
        <w:suppressAutoHyphens/>
        <w:spacing w:before="120"/>
        <w:ind w:left="-567"/>
        <w:contextualSpacing/>
        <w:jc w:val="both"/>
        <w:rPr>
          <w:sz w:val="22"/>
          <w:szCs w:val="22"/>
        </w:rPr>
      </w:pPr>
    </w:p>
    <w:p w:rsidR="00D4666C" w:rsidRPr="008C7FAE" w:rsidRDefault="00E636CE" w:rsidP="00AF0A7D">
      <w:pPr>
        <w:keepNext/>
        <w:keepLines/>
        <w:suppressLineNumbers/>
        <w:suppressAutoHyphens/>
        <w:spacing w:before="120"/>
        <w:ind w:left="-567"/>
        <w:contextualSpacing/>
        <w:jc w:val="both"/>
        <w:rPr>
          <w:rFonts w:eastAsia="Calibri"/>
          <w:sz w:val="22"/>
          <w:szCs w:val="22"/>
          <w:lang w:eastAsia="en-US"/>
        </w:rPr>
      </w:pPr>
      <w:r w:rsidRPr="008C7FAE">
        <w:rPr>
          <w:sz w:val="22"/>
          <w:szCs w:val="22"/>
        </w:rPr>
        <w:t xml:space="preserve">Подрядчик </w:t>
      </w:r>
      <w:r w:rsidR="00D4666C" w:rsidRPr="008C7FAE">
        <w:rPr>
          <w:rFonts w:eastAsia="Calibri"/>
          <w:sz w:val="22"/>
          <w:szCs w:val="22"/>
          <w:lang w:eastAsia="en-US"/>
        </w:rPr>
        <w:t>обязуется:</w:t>
      </w:r>
    </w:p>
    <w:p w:rsidR="00D4666C" w:rsidRPr="008C7FAE" w:rsidRDefault="00D4666C" w:rsidP="00AF0A7D">
      <w:pPr>
        <w:keepNext/>
        <w:keepLines/>
        <w:numPr>
          <w:ilvl w:val="0"/>
          <w:numId w:val="10"/>
        </w:numPr>
        <w:suppressLineNumbers/>
        <w:tabs>
          <w:tab w:val="left" w:pos="284"/>
        </w:tabs>
        <w:suppressAutoHyphens/>
        <w:spacing w:before="120"/>
        <w:ind w:left="-567" w:firstLine="0"/>
        <w:contextualSpacing/>
        <w:jc w:val="both"/>
        <w:rPr>
          <w:sz w:val="22"/>
          <w:szCs w:val="22"/>
        </w:rPr>
      </w:pPr>
      <w:r w:rsidRPr="008C7FAE">
        <w:rPr>
          <w:sz w:val="22"/>
          <w:szCs w:val="22"/>
        </w:rPr>
        <w:t xml:space="preserve">допускать Представителей </w:t>
      </w:r>
      <w:r w:rsidR="00E636CE" w:rsidRPr="008C7FAE">
        <w:rPr>
          <w:sz w:val="22"/>
          <w:szCs w:val="22"/>
        </w:rPr>
        <w:t xml:space="preserve">Подрядчика </w:t>
      </w:r>
      <w:r w:rsidRPr="008C7FAE">
        <w:rPr>
          <w:sz w:val="22"/>
          <w:szCs w:val="22"/>
        </w:rPr>
        <w:t xml:space="preserve">и Третьих лиц к выполнению </w:t>
      </w:r>
      <w:r w:rsidR="00E636CE" w:rsidRPr="008C7FAE">
        <w:rPr>
          <w:sz w:val="22"/>
          <w:szCs w:val="22"/>
        </w:rPr>
        <w:t xml:space="preserve">Работ </w:t>
      </w:r>
      <w:r w:rsidRPr="008C7FAE">
        <w:rPr>
          <w:sz w:val="22"/>
          <w:szCs w:val="22"/>
        </w:rPr>
        <w:t>в соответствии с Миграционным законодательством Р</w:t>
      </w:r>
      <w:r w:rsidR="00E636CE" w:rsidRPr="008C7FAE">
        <w:rPr>
          <w:sz w:val="22"/>
          <w:szCs w:val="22"/>
        </w:rPr>
        <w:t xml:space="preserve">оссийской </w:t>
      </w:r>
      <w:r w:rsidRPr="008C7FAE">
        <w:rPr>
          <w:sz w:val="22"/>
          <w:szCs w:val="22"/>
        </w:rPr>
        <w:t>Ф</w:t>
      </w:r>
      <w:r w:rsidR="00E636CE" w:rsidRPr="008C7FAE">
        <w:rPr>
          <w:sz w:val="22"/>
          <w:szCs w:val="22"/>
        </w:rPr>
        <w:t>едерации</w:t>
      </w:r>
      <w:r w:rsidRPr="008C7FAE">
        <w:rPr>
          <w:sz w:val="22"/>
          <w:szCs w:val="22"/>
        </w:rPr>
        <w:t xml:space="preserve">, в том числе, </w:t>
      </w:r>
      <w:proofErr w:type="gramStart"/>
      <w:r w:rsidRPr="008C7FAE">
        <w:rPr>
          <w:sz w:val="22"/>
          <w:szCs w:val="22"/>
        </w:rPr>
        <w:t>но</w:t>
      </w:r>
      <w:proofErr w:type="gramEnd"/>
      <w:r w:rsidRPr="008C7FAE">
        <w:rPr>
          <w:sz w:val="22"/>
          <w:szCs w:val="22"/>
        </w:rPr>
        <w:t xml:space="preserve"> не ограничиваясь</w:t>
      </w:r>
      <w:r w:rsidR="00E636CE" w:rsidRPr="008C7FAE">
        <w:rPr>
          <w:sz w:val="22"/>
          <w:szCs w:val="22"/>
        </w:rPr>
        <w:t xml:space="preserve"> этим</w:t>
      </w:r>
      <w:r w:rsidRPr="008C7FAE">
        <w:rPr>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rsidR="00D4666C" w:rsidRPr="008C7FAE" w:rsidRDefault="00D4666C" w:rsidP="00AF0A7D">
      <w:pPr>
        <w:keepNext/>
        <w:keepLines/>
        <w:numPr>
          <w:ilvl w:val="0"/>
          <w:numId w:val="10"/>
        </w:numPr>
        <w:suppressLineNumbers/>
        <w:tabs>
          <w:tab w:val="left" w:pos="284"/>
        </w:tabs>
        <w:suppressAutoHyphens/>
        <w:spacing w:before="120"/>
        <w:ind w:left="-567" w:firstLine="0"/>
        <w:contextualSpacing/>
        <w:jc w:val="both"/>
        <w:rPr>
          <w:sz w:val="22"/>
          <w:szCs w:val="22"/>
        </w:rPr>
      </w:pPr>
      <w:proofErr w:type="gramStart"/>
      <w:r w:rsidRPr="008C7FAE">
        <w:rPr>
          <w:sz w:val="22"/>
          <w:szCs w:val="22"/>
        </w:rPr>
        <w:t>предоставить Заказчику документы, подтверждающие соблюдение требований Миграционного законодательства</w:t>
      </w:r>
      <w:r w:rsidR="00E636CE" w:rsidRPr="008C7FAE">
        <w:rPr>
          <w:sz w:val="22"/>
          <w:szCs w:val="22"/>
        </w:rPr>
        <w:t>,</w:t>
      </w:r>
      <w:r w:rsidRPr="008C7FAE">
        <w:rPr>
          <w:sz w:val="22"/>
          <w:szCs w:val="22"/>
        </w:rPr>
        <w:t xml:space="preserve"> в любое время по требованию Заказчика.</w:t>
      </w:r>
      <w:proofErr w:type="gramEnd"/>
    </w:p>
    <w:p w:rsidR="00D4666C" w:rsidRPr="008C7FAE" w:rsidRDefault="00D4666C" w:rsidP="00AF0A7D">
      <w:pPr>
        <w:keepNext/>
        <w:keepLines/>
        <w:suppressLineNumbers/>
        <w:suppressAutoHyphens/>
        <w:spacing w:before="120"/>
        <w:ind w:left="-567"/>
        <w:contextualSpacing/>
        <w:jc w:val="both"/>
        <w:rPr>
          <w:rFonts w:eastAsia="Calibri"/>
          <w:sz w:val="22"/>
          <w:szCs w:val="22"/>
          <w:lang w:eastAsia="en-US"/>
        </w:rPr>
      </w:pPr>
      <w:r w:rsidRPr="008C7FAE">
        <w:rPr>
          <w:rFonts w:eastAsia="Calibri"/>
          <w:sz w:val="22"/>
          <w:szCs w:val="22"/>
          <w:lang w:eastAsia="en-US"/>
        </w:rPr>
        <w:lastRenderedPageBreak/>
        <w:t>Заказчик вправе:</w:t>
      </w:r>
    </w:p>
    <w:p w:rsidR="00D4666C" w:rsidRPr="008C7FAE" w:rsidRDefault="00D4666C" w:rsidP="00AF0A7D">
      <w:pPr>
        <w:keepNext/>
        <w:keepLines/>
        <w:numPr>
          <w:ilvl w:val="0"/>
          <w:numId w:val="11"/>
        </w:numPr>
        <w:suppressLineNumbers/>
        <w:tabs>
          <w:tab w:val="left" w:pos="284"/>
        </w:tabs>
        <w:suppressAutoHyphens/>
        <w:spacing w:before="120"/>
        <w:ind w:left="-567" w:firstLine="0"/>
        <w:contextualSpacing/>
        <w:jc w:val="both"/>
        <w:rPr>
          <w:sz w:val="22"/>
          <w:szCs w:val="22"/>
        </w:rPr>
      </w:pPr>
      <w:r w:rsidRPr="008C7FAE">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C7FAE">
        <w:rPr>
          <w:sz w:val="22"/>
          <w:szCs w:val="22"/>
        </w:rPr>
        <w:t xml:space="preserve">Подрядчика </w:t>
      </w:r>
      <w:r w:rsidRPr="008C7FAE">
        <w:rPr>
          <w:sz w:val="22"/>
          <w:szCs w:val="22"/>
        </w:rPr>
        <w:t>и Третьих лиц, находящихся на Объектах Заказчика, в любое время;</w:t>
      </w:r>
    </w:p>
    <w:p w:rsidR="00D4666C" w:rsidRPr="008C7FAE" w:rsidRDefault="00D4666C" w:rsidP="00AF0A7D">
      <w:pPr>
        <w:keepNext/>
        <w:keepLines/>
        <w:numPr>
          <w:ilvl w:val="0"/>
          <w:numId w:val="11"/>
        </w:numPr>
        <w:suppressLineNumbers/>
        <w:tabs>
          <w:tab w:val="left" w:pos="284"/>
        </w:tabs>
        <w:suppressAutoHyphens/>
        <w:spacing w:before="120"/>
        <w:ind w:left="-567" w:firstLine="0"/>
        <w:contextualSpacing/>
        <w:jc w:val="both"/>
        <w:rPr>
          <w:sz w:val="22"/>
          <w:szCs w:val="22"/>
        </w:rPr>
      </w:pPr>
      <w:r w:rsidRPr="008C7FAE">
        <w:rPr>
          <w:sz w:val="22"/>
          <w:szCs w:val="22"/>
        </w:rPr>
        <w:t xml:space="preserve">не допустить или удалить с территории Объектов Заказчика Представителей </w:t>
      </w:r>
      <w:r w:rsidR="00E636CE" w:rsidRPr="008C7FAE">
        <w:rPr>
          <w:sz w:val="22"/>
          <w:szCs w:val="22"/>
        </w:rPr>
        <w:t>Подрядчика</w:t>
      </w:r>
      <w:r w:rsidRPr="008C7FAE">
        <w:rPr>
          <w:sz w:val="22"/>
          <w:szCs w:val="22"/>
        </w:rPr>
        <w:t xml:space="preserve"> и Третьих лиц, у которых отсутствуют разрешительные документы. При этом</w:t>
      </w:r>
      <w:proofErr w:type="gramStart"/>
      <w:r w:rsidRPr="008C7FAE">
        <w:rPr>
          <w:sz w:val="22"/>
          <w:szCs w:val="22"/>
        </w:rPr>
        <w:t>,</w:t>
      </w:r>
      <w:proofErr w:type="gramEnd"/>
      <w:r w:rsidRPr="008C7FAE">
        <w:rPr>
          <w:sz w:val="22"/>
          <w:szCs w:val="22"/>
        </w:rPr>
        <w:t xml:space="preserve"> такие действия Заказчика не являются нарушением Договора;</w:t>
      </w:r>
    </w:p>
    <w:p w:rsidR="00D4666C" w:rsidRPr="008C7FAE" w:rsidRDefault="00D4666C" w:rsidP="00AF0A7D">
      <w:pPr>
        <w:keepNext/>
        <w:keepLines/>
        <w:numPr>
          <w:ilvl w:val="0"/>
          <w:numId w:val="11"/>
        </w:numPr>
        <w:suppressLineNumbers/>
        <w:tabs>
          <w:tab w:val="left" w:pos="284"/>
        </w:tabs>
        <w:suppressAutoHyphens/>
        <w:spacing w:before="120"/>
        <w:ind w:left="-567" w:firstLine="0"/>
        <w:contextualSpacing/>
        <w:jc w:val="both"/>
        <w:rPr>
          <w:sz w:val="22"/>
          <w:szCs w:val="22"/>
        </w:rPr>
      </w:pPr>
      <w:r w:rsidRPr="008C7FAE">
        <w:rPr>
          <w:sz w:val="22"/>
          <w:szCs w:val="22"/>
        </w:rPr>
        <w:t xml:space="preserve">отказаться от Договора в одностороннем порядке в случае неоднократного или существенного нарушения </w:t>
      </w:r>
      <w:r w:rsidR="00005F50" w:rsidRPr="008C7FAE">
        <w:rPr>
          <w:sz w:val="22"/>
          <w:szCs w:val="22"/>
        </w:rPr>
        <w:t xml:space="preserve">Подрядчиком </w:t>
      </w:r>
      <w:r w:rsidRPr="008C7FAE">
        <w:rPr>
          <w:sz w:val="22"/>
          <w:szCs w:val="22"/>
        </w:rPr>
        <w:t>требований настоящего раздела.</w:t>
      </w:r>
    </w:p>
    <w:p w:rsidR="00D4666C" w:rsidRPr="008C7FAE" w:rsidRDefault="00005F50" w:rsidP="00AF0A7D">
      <w:pPr>
        <w:keepNext/>
        <w:keepLines/>
        <w:suppressLineNumbers/>
        <w:suppressAutoHyphens/>
        <w:spacing w:before="120"/>
        <w:ind w:left="-567"/>
        <w:contextualSpacing/>
        <w:jc w:val="both"/>
        <w:rPr>
          <w:rFonts w:eastAsia="Calibri"/>
          <w:sz w:val="22"/>
          <w:szCs w:val="22"/>
          <w:lang w:eastAsia="en-US"/>
        </w:rPr>
      </w:pPr>
      <w:r w:rsidRPr="008C7FAE">
        <w:rPr>
          <w:sz w:val="22"/>
          <w:szCs w:val="22"/>
          <w:lang w:eastAsia="en-US"/>
        </w:rPr>
        <w:t xml:space="preserve">Подрядчик </w:t>
      </w:r>
      <w:r w:rsidR="00D4666C" w:rsidRPr="008C7FAE">
        <w:rPr>
          <w:rFonts w:eastAsia="Calibri"/>
          <w:sz w:val="22"/>
          <w:szCs w:val="22"/>
          <w:lang w:eastAsia="en-US"/>
        </w:rPr>
        <w:t>обязуется:</w:t>
      </w:r>
    </w:p>
    <w:p w:rsidR="00D4666C" w:rsidRPr="008C7FAE" w:rsidRDefault="00D4666C" w:rsidP="00AF0A7D">
      <w:pPr>
        <w:keepNext/>
        <w:keepLines/>
        <w:numPr>
          <w:ilvl w:val="0"/>
          <w:numId w:val="12"/>
        </w:numPr>
        <w:suppressLineNumbers/>
        <w:tabs>
          <w:tab w:val="left" w:pos="284"/>
        </w:tabs>
        <w:suppressAutoHyphens/>
        <w:spacing w:before="120"/>
        <w:ind w:left="-567" w:firstLine="0"/>
        <w:contextualSpacing/>
        <w:jc w:val="both"/>
        <w:rPr>
          <w:sz w:val="22"/>
          <w:szCs w:val="22"/>
        </w:rPr>
      </w:pPr>
      <w:r w:rsidRPr="008C7FAE">
        <w:rPr>
          <w:sz w:val="22"/>
          <w:szCs w:val="22"/>
        </w:rPr>
        <w:t xml:space="preserve">уведомить Представителей и Третьих лиц о требованиях и правах Заказчика, установленных настоящим </w:t>
      </w:r>
      <w:r w:rsidR="00E636CE" w:rsidRPr="008C7FAE">
        <w:rPr>
          <w:sz w:val="22"/>
          <w:szCs w:val="22"/>
        </w:rPr>
        <w:t>пунктом</w:t>
      </w:r>
      <w:r w:rsidRPr="008C7FAE">
        <w:rPr>
          <w:sz w:val="22"/>
          <w:szCs w:val="22"/>
        </w:rPr>
        <w:t xml:space="preserve">; </w:t>
      </w:r>
    </w:p>
    <w:p w:rsidR="00D4666C" w:rsidRPr="008C7FAE" w:rsidRDefault="00D4666C" w:rsidP="00AF0A7D">
      <w:pPr>
        <w:keepNext/>
        <w:keepLines/>
        <w:numPr>
          <w:ilvl w:val="0"/>
          <w:numId w:val="12"/>
        </w:numPr>
        <w:suppressLineNumbers/>
        <w:tabs>
          <w:tab w:val="left" w:pos="284"/>
        </w:tabs>
        <w:suppressAutoHyphens/>
        <w:spacing w:before="120"/>
        <w:ind w:left="-567" w:firstLine="0"/>
        <w:contextualSpacing/>
        <w:jc w:val="both"/>
        <w:rPr>
          <w:sz w:val="22"/>
          <w:szCs w:val="22"/>
        </w:rPr>
      </w:pPr>
      <w:r w:rsidRPr="008C7FAE">
        <w:rPr>
          <w:sz w:val="22"/>
          <w:szCs w:val="22"/>
        </w:rPr>
        <w:t xml:space="preserve">обеспечить соблюдение Представителями и Третьими лицами требований настоящего </w:t>
      </w:r>
      <w:r w:rsidR="00E636CE" w:rsidRPr="008C7FAE">
        <w:rPr>
          <w:sz w:val="22"/>
          <w:szCs w:val="22"/>
        </w:rPr>
        <w:t>пункта</w:t>
      </w:r>
      <w:r w:rsidRPr="008C7FAE">
        <w:rPr>
          <w:sz w:val="22"/>
          <w:szCs w:val="22"/>
        </w:rPr>
        <w:t xml:space="preserve">, в </w:t>
      </w:r>
      <w:r w:rsidR="003E6761" w:rsidRPr="008C7FAE">
        <w:rPr>
          <w:sz w:val="22"/>
          <w:szCs w:val="22"/>
        </w:rPr>
        <w:t>том числе</w:t>
      </w:r>
      <w:r w:rsidRPr="008C7FAE">
        <w:rPr>
          <w:sz w:val="22"/>
          <w:szCs w:val="22"/>
        </w:rPr>
        <w:t xml:space="preserve"> путем включения соответствующих условий в договоры с Третьими лицами.</w:t>
      </w:r>
    </w:p>
    <w:p w:rsidR="00D4666C" w:rsidRPr="008C7FAE" w:rsidRDefault="00E636CE" w:rsidP="00AF0A7D">
      <w:pPr>
        <w:keepNext/>
        <w:keepLines/>
        <w:suppressLineNumbers/>
        <w:suppressAutoHyphens/>
        <w:spacing w:before="120"/>
        <w:ind w:left="-567"/>
        <w:contextualSpacing/>
        <w:jc w:val="both"/>
        <w:rPr>
          <w:sz w:val="22"/>
          <w:szCs w:val="22"/>
        </w:rPr>
      </w:pPr>
      <w:proofErr w:type="gramStart"/>
      <w:r w:rsidRPr="008C7FAE">
        <w:rPr>
          <w:sz w:val="22"/>
          <w:szCs w:val="22"/>
        </w:rPr>
        <w:t xml:space="preserve">Подрядчик </w:t>
      </w:r>
      <w:r w:rsidR="00D4666C" w:rsidRPr="008C7FAE">
        <w:rPr>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8C7FAE">
        <w:rPr>
          <w:sz w:val="22"/>
          <w:szCs w:val="22"/>
        </w:rPr>
        <w:t>пунктом</w:t>
      </w:r>
      <w:r w:rsidR="00D4666C" w:rsidRPr="008C7FAE">
        <w:rPr>
          <w:sz w:val="22"/>
          <w:szCs w:val="22"/>
        </w:rPr>
        <w:t xml:space="preserve">, а именно: в случае если Представители или Третьи лица привлечены </w:t>
      </w:r>
      <w:r w:rsidRPr="008C7FAE">
        <w:rPr>
          <w:sz w:val="22"/>
          <w:szCs w:val="22"/>
        </w:rPr>
        <w:t xml:space="preserve">Подрядчиком </w:t>
      </w:r>
      <w:r w:rsidR="00D4666C" w:rsidRPr="008C7FAE">
        <w:rPr>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8C7FAE">
        <w:rPr>
          <w:sz w:val="22"/>
          <w:szCs w:val="22"/>
        </w:rPr>
        <w:t xml:space="preserve">Подрядчик </w:t>
      </w:r>
      <w:r w:rsidR="00D4666C" w:rsidRPr="008C7FAE">
        <w:rPr>
          <w:sz w:val="22"/>
          <w:szCs w:val="22"/>
        </w:rPr>
        <w:t>уплачивает Заказчику штрафную неустойку в размере 50</w:t>
      </w:r>
      <w:r w:rsidR="00F8075E" w:rsidRPr="008C7FAE">
        <w:rPr>
          <w:sz w:val="22"/>
          <w:szCs w:val="22"/>
        </w:rPr>
        <w:t xml:space="preserve"> 000</w:t>
      </w:r>
      <w:r w:rsidR="00D4666C" w:rsidRPr="008C7FAE">
        <w:rPr>
          <w:sz w:val="22"/>
          <w:szCs w:val="22"/>
        </w:rPr>
        <w:t xml:space="preserve"> (пятьдесят тысяч</w:t>
      </w:r>
      <w:r w:rsidR="00F8075E" w:rsidRPr="008C7FAE">
        <w:rPr>
          <w:sz w:val="22"/>
          <w:szCs w:val="22"/>
        </w:rPr>
        <w:t>)</w:t>
      </w:r>
      <w:r w:rsidR="00D4666C" w:rsidRPr="008C7FAE">
        <w:rPr>
          <w:sz w:val="22"/>
          <w:szCs w:val="22"/>
        </w:rPr>
        <w:t xml:space="preserve"> рублей по каждому факту нарушений, вне зависимости от числа</w:t>
      </w:r>
      <w:proofErr w:type="gramEnd"/>
      <w:r w:rsidR="00D4666C" w:rsidRPr="008C7FAE">
        <w:rPr>
          <w:sz w:val="22"/>
          <w:szCs w:val="22"/>
        </w:rPr>
        <w:t xml:space="preserve"> Представителей </w:t>
      </w:r>
      <w:r w:rsidRPr="008C7FAE">
        <w:rPr>
          <w:sz w:val="22"/>
          <w:szCs w:val="22"/>
        </w:rPr>
        <w:t>Подрядчика</w:t>
      </w:r>
      <w:r w:rsidR="00D4666C" w:rsidRPr="008C7FAE">
        <w:rPr>
          <w:sz w:val="22"/>
          <w:szCs w:val="22"/>
        </w:rPr>
        <w:t>, не имеющих разрешений.</w:t>
      </w:r>
    </w:p>
    <w:p w:rsidR="00D4666C" w:rsidRPr="008C7FAE" w:rsidRDefault="00E636CE" w:rsidP="00AF0A7D">
      <w:pPr>
        <w:keepNext/>
        <w:keepLines/>
        <w:suppressLineNumbers/>
        <w:suppressAutoHyphens/>
        <w:spacing w:before="120"/>
        <w:ind w:left="-567"/>
        <w:contextualSpacing/>
        <w:jc w:val="both"/>
        <w:rPr>
          <w:sz w:val="22"/>
          <w:szCs w:val="22"/>
        </w:rPr>
      </w:pPr>
      <w:r w:rsidRPr="008C7FAE">
        <w:rPr>
          <w:sz w:val="22"/>
          <w:szCs w:val="22"/>
        </w:rPr>
        <w:t xml:space="preserve">Подрядчик </w:t>
      </w:r>
      <w:r w:rsidR="00D4666C" w:rsidRPr="008C7FAE">
        <w:rPr>
          <w:sz w:val="22"/>
          <w:szCs w:val="22"/>
        </w:rPr>
        <w:t xml:space="preserve">обязуется возместить Заказчику причиненные неисполнением требований настоящего </w:t>
      </w:r>
      <w:r w:rsidRPr="008C7FAE">
        <w:rPr>
          <w:sz w:val="22"/>
          <w:szCs w:val="22"/>
        </w:rPr>
        <w:t>пункта</w:t>
      </w:r>
      <w:r w:rsidR="00D4666C" w:rsidRPr="008C7FAE">
        <w:rPr>
          <w:sz w:val="22"/>
          <w:szCs w:val="22"/>
        </w:rPr>
        <w:t xml:space="preserve"> убытки в полном объеме, в том числе упущенную выгоду, сверх неустойки, предусмотренной настоящим </w:t>
      </w:r>
      <w:r w:rsidRPr="008C7FAE">
        <w:rPr>
          <w:sz w:val="22"/>
          <w:szCs w:val="22"/>
        </w:rPr>
        <w:t>пунктом</w:t>
      </w:r>
      <w:r w:rsidR="00D4666C" w:rsidRPr="008C7FAE">
        <w:rPr>
          <w:sz w:val="22"/>
          <w:szCs w:val="22"/>
        </w:rPr>
        <w:t xml:space="preserve">, в том числе, </w:t>
      </w:r>
      <w:proofErr w:type="gramStart"/>
      <w:r w:rsidR="00D4666C" w:rsidRPr="008C7FAE">
        <w:rPr>
          <w:sz w:val="22"/>
          <w:szCs w:val="22"/>
        </w:rPr>
        <w:t>но</w:t>
      </w:r>
      <w:proofErr w:type="gramEnd"/>
      <w:r w:rsidR="00D4666C" w:rsidRPr="008C7FAE">
        <w:rPr>
          <w:sz w:val="22"/>
          <w:szCs w:val="22"/>
        </w:rPr>
        <w:t xml:space="preserve"> не ограничиваясь</w:t>
      </w:r>
      <w:r w:rsidRPr="008C7FAE">
        <w:rPr>
          <w:sz w:val="22"/>
          <w:szCs w:val="22"/>
        </w:rPr>
        <w:t xml:space="preserve"> этим</w:t>
      </w:r>
      <w:r w:rsidR="00D4666C" w:rsidRPr="008C7FAE">
        <w:rPr>
          <w:sz w:val="22"/>
          <w:szCs w:val="22"/>
        </w:rPr>
        <w:t xml:space="preserve">, убытки в размере административных штрафов, наложенных на Заказчика в связи с нарушением </w:t>
      </w:r>
      <w:r w:rsidRPr="008C7FAE">
        <w:rPr>
          <w:sz w:val="22"/>
          <w:szCs w:val="22"/>
        </w:rPr>
        <w:t xml:space="preserve">Подрядчиком </w:t>
      </w:r>
      <w:r w:rsidR="00D4666C" w:rsidRPr="008C7FAE">
        <w:rPr>
          <w:sz w:val="22"/>
          <w:szCs w:val="22"/>
        </w:rPr>
        <w:t xml:space="preserve">требований настоящего </w:t>
      </w:r>
      <w:r w:rsidRPr="008C7FAE">
        <w:rPr>
          <w:sz w:val="22"/>
          <w:szCs w:val="22"/>
        </w:rPr>
        <w:t>пункта</w:t>
      </w:r>
      <w:r w:rsidR="00D4666C" w:rsidRPr="008C7FAE">
        <w:rPr>
          <w:sz w:val="22"/>
          <w:szCs w:val="22"/>
        </w:rPr>
        <w:t xml:space="preserve"> по результатам проверки </w:t>
      </w:r>
      <w:r w:rsidRPr="008C7FAE">
        <w:rPr>
          <w:sz w:val="22"/>
          <w:szCs w:val="22"/>
        </w:rPr>
        <w:t>Государственных</w:t>
      </w:r>
      <w:r w:rsidR="00D4666C" w:rsidRPr="008C7FAE">
        <w:rPr>
          <w:sz w:val="22"/>
          <w:szCs w:val="22"/>
        </w:rPr>
        <w:t xml:space="preserve"> органов.</w:t>
      </w:r>
    </w:p>
    <w:p w:rsidR="00D4666C" w:rsidRPr="008C7FAE" w:rsidRDefault="00D4666C" w:rsidP="00591C2D">
      <w:pPr>
        <w:keepNext/>
        <w:keepLines/>
        <w:suppressLineNumbers/>
        <w:suppressAutoHyphens/>
        <w:spacing w:before="120"/>
        <w:ind w:left="-567"/>
        <w:contextualSpacing/>
        <w:jc w:val="both"/>
        <w:rPr>
          <w:sz w:val="22"/>
          <w:szCs w:val="22"/>
        </w:rPr>
      </w:pPr>
      <w:r w:rsidRPr="008C7FAE">
        <w:rPr>
          <w:sz w:val="22"/>
          <w:szCs w:val="22"/>
        </w:rPr>
        <w:t xml:space="preserve">Возмещение Заказчику убытков, причиненных неисполнением требований настоящего </w:t>
      </w:r>
      <w:r w:rsidR="00E636CE" w:rsidRPr="008C7FAE">
        <w:rPr>
          <w:sz w:val="22"/>
          <w:szCs w:val="22"/>
        </w:rPr>
        <w:t>пункта</w:t>
      </w:r>
      <w:r w:rsidRPr="008C7FAE">
        <w:rPr>
          <w:sz w:val="22"/>
          <w:szCs w:val="22"/>
        </w:rPr>
        <w:t xml:space="preserve">, не освобождает </w:t>
      </w:r>
      <w:r w:rsidR="00E636CE" w:rsidRPr="008C7FAE">
        <w:rPr>
          <w:sz w:val="22"/>
          <w:szCs w:val="22"/>
        </w:rPr>
        <w:t xml:space="preserve">Подрядчика </w:t>
      </w:r>
      <w:r w:rsidRPr="008C7FAE">
        <w:rPr>
          <w:sz w:val="22"/>
          <w:szCs w:val="22"/>
        </w:rPr>
        <w:t>от иной ответственности, предусмотренной Договором или применимым законодательством.</w:t>
      </w:r>
    </w:p>
    <w:p w:rsidR="00D4666C" w:rsidRPr="008C7FAE" w:rsidRDefault="00D4666C" w:rsidP="00AF0A7D">
      <w:pPr>
        <w:keepNext/>
        <w:keepLines/>
        <w:numPr>
          <w:ilvl w:val="0"/>
          <w:numId w:val="8"/>
        </w:numPr>
        <w:suppressLineNumbers/>
        <w:suppressAutoHyphens/>
        <w:spacing w:before="120"/>
        <w:ind w:left="-567" w:firstLine="0"/>
        <w:contextualSpacing/>
        <w:rPr>
          <w:rFonts w:eastAsia="BatangChe"/>
          <w:b/>
          <w:sz w:val="22"/>
          <w:szCs w:val="22"/>
        </w:rPr>
      </w:pPr>
      <w:r w:rsidRPr="008C7FAE">
        <w:rPr>
          <w:rFonts w:eastAsia="BatangChe"/>
          <w:b/>
          <w:sz w:val="22"/>
          <w:szCs w:val="22"/>
        </w:rPr>
        <w:t>Опубликование информации о Договоре</w:t>
      </w:r>
    </w:p>
    <w:p w:rsidR="00D4666C" w:rsidRPr="008C7FAE" w:rsidRDefault="00471725" w:rsidP="00591C2D">
      <w:pPr>
        <w:keepNext/>
        <w:keepLines/>
        <w:suppressLineNumbers/>
        <w:suppressAutoHyphens/>
        <w:spacing w:before="120"/>
        <w:ind w:left="-567"/>
        <w:contextualSpacing/>
        <w:jc w:val="both"/>
        <w:rPr>
          <w:sz w:val="22"/>
          <w:szCs w:val="22"/>
        </w:rPr>
      </w:pPr>
      <w:r w:rsidRPr="008C7FAE">
        <w:rPr>
          <w:sz w:val="22"/>
          <w:szCs w:val="22"/>
        </w:rPr>
        <w:t xml:space="preserve">Подрядчик </w:t>
      </w:r>
      <w:r w:rsidR="00D4666C" w:rsidRPr="008C7FAE">
        <w:rPr>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C7FAE">
        <w:rPr>
          <w:sz w:val="22"/>
          <w:szCs w:val="22"/>
        </w:rPr>
        <w:t>,</w:t>
      </w:r>
      <w:r w:rsidR="00D4666C" w:rsidRPr="008C7FAE">
        <w:rPr>
          <w:sz w:val="22"/>
          <w:szCs w:val="22"/>
        </w:rPr>
        <w:t xml:space="preserve"> расторжении и условиях Договора, без предварительного письменного согласия Заказчика.</w:t>
      </w:r>
    </w:p>
    <w:p w:rsidR="00D4666C" w:rsidRPr="008C7FAE" w:rsidRDefault="00D4666C" w:rsidP="00AF0A7D">
      <w:pPr>
        <w:keepNext/>
        <w:keepLines/>
        <w:numPr>
          <w:ilvl w:val="0"/>
          <w:numId w:val="8"/>
        </w:numPr>
        <w:suppressLineNumbers/>
        <w:suppressAutoHyphens/>
        <w:spacing w:before="120"/>
        <w:ind w:left="-567" w:firstLine="0"/>
        <w:contextualSpacing/>
        <w:rPr>
          <w:rFonts w:eastAsia="BatangChe"/>
          <w:b/>
          <w:sz w:val="22"/>
          <w:szCs w:val="22"/>
        </w:rPr>
      </w:pPr>
      <w:r w:rsidRPr="008C7FAE">
        <w:rPr>
          <w:rFonts w:eastAsia="BatangChe"/>
          <w:b/>
          <w:sz w:val="22"/>
          <w:szCs w:val="22"/>
        </w:rPr>
        <w:t>Соответствие продукции, работ (услуг) стандартам качества</w:t>
      </w:r>
    </w:p>
    <w:p w:rsidR="00D4666C" w:rsidRPr="008C7FAE" w:rsidRDefault="00005F50" w:rsidP="00AF0A7D">
      <w:pPr>
        <w:keepNext/>
        <w:keepLines/>
        <w:suppressLineNumbers/>
        <w:tabs>
          <w:tab w:val="left" w:pos="0"/>
        </w:tabs>
        <w:suppressAutoHyphens/>
        <w:spacing w:before="120"/>
        <w:ind w:left="-567"/>
        <w:contextualSpacing/>
        <w:jc w:val="both"/>
        <w:rPr>
          <w:sz w:val="22"/>
          <w:szCs w:val="22"/>
          <w:lang w:eastAsia="en-US"/>
        </w:rPr>
      </w:pPr>
      <w:r w:rsidRPr="008C7FAE">
        <w:rPr>
          <w:sz w:val="22"/>
          <w:szCs w:val="22"/>
          <w:lang w:eastAsia="en-US"/>
        </w:rPr>
        <w:t xml:space="preserve">Подрядчик </w:t>
      </w:r>
      <w:r w:rsidR="00D4666C" w:rsidRPr="008C7FAE">
        <w:rPr>
          <w:sz w:val="22"/>
          <w:szCs w:val="22"/>
          <w:lang w:eastAsia="en-US"/>
        </w:rPr>
        <w:t xml:space="preserve">обеспечивает соответствие выполняемых </w:t>
      </w:r>
      <w:r w:rsidR="00471725" w:rsidRPr="008C7FAE">
        <w:rPr>
          <w:sz w:val="22"/>
          <w:szCs w:val="22"/>
          <w:lang w:eastAsia="en-US"/>
        </w:rPr>
        <w:t>Работ</w:t>
      </w:r>
      <w:r w:rsidR="00D4666C" w:rsidRPr="008C7FAE">
        <w:rPr>
          <w:sz w:val="22"/>
          <w:szCs w:val="22"/>
          <w:lang w:eastAsia="en-US"/>
        </w:rPr>
        <w:t xml:space="preserve"> требованиям Технического </w:t>
      </w:r>
      <w:r w:rsidR="00471725" w:rsidRPr="008C7FAE">
        <w:rPr>
          <w:sz w:val="22"/>
          <w:szCs w:val="22"/>
          <w:lang w:eastAsia="en-US"/>
        </w:rPr>
        <w:t>задания</w:t>
      </w:r>
      <w:r w:rsidR="00D4666C" w:rsidRPr="008C7FAE">
        <w:rPr>
          <w:sz w:val="22"/>
          <w:szCs w:val="22"/>
          <w:lang w:eastAsia="en-US"/>
        </w:rPr>
        <w:t xml:space="preserve">, иным условиям Договора; </w:t>
      </w:r>
      <w:r w:rsidR="00BB465C" w:rsidRPr="008C7FAE">
        <w:rPr>
          <w:sz w:val="22"/>
          <w:szCs w:val="22"/>
          <w:lang w:eastAsia="en-US"/>
        </w:rPr>
        <w:t xml:space="preserve">Исходным данным; </w:t>
      </w:r>
      <w:r w:rsidR="00471725" w:rsidRPr="008C7FAE">
        <w:rPr>
          <w:sz w:val="22"/>
          <w:szCs w:val="22"/>
          <w:lang w:eastAsia="en-US"/>
        </w:rPr>
        <w:t xml:space="preserve">Проектной </w:t>
      </w:r>
      <w:r w:rsidR="00D4666C" w:rsidRPr="008C7FAE">
        <w:rPr>
          <w:sz w:val="22"/>
          <w:szCs w:val="22"/>
          <w:lang w:eastAsia="en-US"/>
        </w:rPr>
        <w:t xml:space="preserve">и </w:t>
      </w:r>
      <w:r w:rsidR="00471725" w:rsidRPr="008C7FAE">
        <w:rPr>
          <w:sz w:val="22"/>
          <w:szCs w:val="22"/>
          <w:lang w:eastAsia="en-US"/>
        </w:rPr>
        <w:t xml:space="preserve">Рабочей </w:t>
      </w:r>
      <w:r w:rsidR="00D4666C" w:rsidRPr="008C7FAE">
        <w:rPr>
          <w:sz w:val="22"/>
          <w:szCs w:val="22"/>
          <w:lang w:eastAsia="en-US"/>
        </w:rPr>
        <w:t xml:space="preserve">документации (в </w:t>
      </w:r>
      <w:r w:rsidR="003E6761" w:rsidRPr="008C7FAE">
        <w:rPr>
          <w:sz w:val="22"/>
          <w:szCs w:val="22"/>
        </w:rPr>
        <w:t>том числе</w:t>
      </w:r>
      <w:r w:rsidR="00D4666C" w:rsidRPr="008C7FAE">
        <w:rPr>
          <w:sz w:val="22"/>
          <w:szCs w:val="22"/>
          <w:lang w:eastAsia="en-US"/>
        </w:rPr>
        <w:t xml:space="preserve"> заказным спецификациям и опросным листам); действующему законодательству и </w:t>
      </w:r>
      <w:r w:rsidR="00471725" w:rsidRPr="008C7FAE">
        <w:rPr>
          <w:sz w:val="22"/>
          <w:szCs w:val="22"/>
          <w:lang w:eastAsia="en-US"/>
        </w:rPr>
        <w:t>Обязательным техническим правилам</w:t>
      </w:r>
      <w:r w:rsidR="00D4666C" w:rsidRPr="008C7FAE">
        <w:rPr>
          <w:sz w:val="22"/>
          <w:szCs w:val="22"/>
          <w:lang w:eastAsia="en-US"/>
        </w:rPr>
        <w:t xml:space="preserve"> (в том числе, носящим рекомендательный характер).</w:t>
      </w:r>
    </w:p>
    <w:p w:rsidR="00D4666C" w:rsidRPr="008C7FAE" w:rsidRDefault="00D4666C" w:rsidP="00AF0A7D">
      <w:pPr>
        <w:keepNext/>
        <w:keepLines/>
        <w:suppressLineNumbers/>
        <w:tabs>
          <w:tab w:val="left" w:pos="0"/>
        </w:tabs>
        <w:suppressAutoHyphens/>
        <w:spacing w:before="120"/>
        <w:ind w:left="-567"/>
        <w:contextualSpacing/>
        <w:jc w:val="both"/>
        <w:rPr>
          <w:sz w:val="22"/>
          <w:szCs w:val="22"/>
          <w:lang w:eastAsia="en-US"/>
        </w:rPr>
      </w:pPr>
      <w:r w:rsidRPr="008C7FAE">
        <w:rPr>
          <w:sz w:val="22"/>
          <w:szCs w:val="22"/>
          <w:lang w:eastAsia="en-US"/>
        </w:rPr>
        <w:t>При этом:</w:t>
      </w:r>
    </w:p>
    <w:p w:rsidR="00D4666C" w:rsidRDefault="00D4666C" w:rsidP="00AF0A7D">
      <w:pPr>
        <w:keepNext/>
        <w:keepLines/>
        <w:numPr>
          <w:ilvl w:val="0"/>
          <w:numId w:val="13"/>
        </w:numPr>
        <w:suppressLineNumbers/>
        <w:tabs>
          <w:tab w:val="left" w:pos="284"/>
        </w:tabs>
        <w:suppressAutoHyphens/>
        <w:spacing w:before="120"/>
        <w:ind w:left="-567" w:firstLine="0"/>
        <w:contextualSpacing/>
        <w:jc w:val="both"/>
        <w:rPr>
          <w:sz w:val="22"/>
          <w:szCs w:val="22"/>
        </w:rPr>
      </w:pPr>
      <w:r w:rsidRPr="008C7FAE">
        <w:rPr>
          <w:sz w:val="22"/>
          <w:szCs w:val="22"/>
        </w:rPr>
        <w:t xml:space="preserve">наличие прямой ссылки в тексте Договора на любые конкретные нормы действующего законодательства и </w:t>
      </w:r>
      <w:r w:rsidR="00471725" w:rsidRPr="008C7FAE">
        <w:rPr>
          <w:sz w:val="22"/>
          <w:szCs w:val="22"/>
        </w:rPr>
        <w:t>Обязательных технических правил</w:t>
      </w:r>
      <w:r w:rsidRPr="008C7FAE">
        <w:rPr>
          <w:sz w:val="22"/>
          <w:szCs w:val="22"/>
        </w:rPr>
        <w:t xml:space="preserve">, не означает исключение ответственности </w:t>
      </w:r>
      <w:r w:rsidR="00471725" w:rsidRPr="008C7FAE">
        <w:rPr>
          <w:sz w:val="22"/>
          <w:szCs w:val="22"/>
        </w:rPr>
        <w:t>Подрядчика</w:t>
      </w:r>
      <w:r w:rsidRPr="008C7FAE">
        <w:rPr>
          <w:sz w:val="22"/>
          <w:szCs w:val="22"/>
        </w:rPr>
        <w:t xml:space="preserve"> за обеспечение соответствия выполняемых </w:t>
      </w:r>
      <w:r w:rsidR="00471725" w:rsidRPr="008C7FAE">
        <w:rPr>
          <w:sz w:val="22"/>
          <w:szCs w:val="22"/>
        </w:rPr>
        <w:t>Работ</w:t>
      </w:r>
      <w:r w:rsidRPr="008C7FAE">
        <w:rPr>
          <w:sz w:val="22"/>
          <w:szCs w:val="22"/>
        </w:rPr>
        <w:t xml:space="preserve"> действующему законодательству и </w:t>
      </w:r>
      <w:r w:rsidR="00471725" w:rsidRPr="008C7FAE">
        <w:rPr>
          <w:sz w:val="22"/>
          <w:szCs w:val="22"/>
        </w:rPr>
        <w:t>Обязательным техническим правилам</w:t>
      </w:r>
      <w:r w:rsidRPr="008C7FAE">
        <w:rPr>
          <w:sz w:val="22"/>
          <w:szCs w:val="22"/>
        </w:rPr>
        <w:t>, прямо не поименованным в Договоре;</w:t>
      </w:r>
    </w:p>
    <w:p w:rsidR="00591C2D" w:rsidRPr="008C7FAE" w:rsidRDefault="00591C2D" w:rsidP="00AF0A7D">
      <w:pPr>
        <w:keepNext/>
        <w:keepLines/>
        <w:numPr>
          <w:ilvl w:val="0"/>
          <w:numId w:val="13"/>
        </w:numPr>
        <w:suppressLineNumbers/>
        <w:tabs>
          <w:tab w:val="left" w:pos="284"/>
        </w:tabs>
        <w:suppressAutoHyphens/>
        <w:spacing w:before="120"/>
        <w:ind w:left="-567" w:firstLine="0"/>
        <w:contextualSpacing/>
        <w:jc w:val="both"/>
        <w:rPr>
          <w:sz w:val="22"/>
          <w:szCs w:val="22"/>
        </w:rPr>
      </w:pPr>
    </w:p>
    <w:p w:rsidR="00D4666C" w:rsidRPr="008C7FAE" w:rsidRDefault="00D4666C" w:rsidP="00AF0A7D">
      <w:pPr>
        <w:keepNext/>
        <w:keepLines/>
        <w:numPr>
          <w:ilvl w:val="0"/>
          <w:numId w:val="13"/>
        </w:numPr>
        <w:suppressLineNumbers/>
        <w:tabs>
          <w:tab w:val="left" w:pos="284"/>
        </w:tabs>
        <w:suppressAutoHyphens/>
        <w:spacing w:before="120"/>
        <w:ind w:left="-567" w:firstLine="0"/>
        <w:contextualSpacing/>
        <w:jc w:val="both"/>
        <w:rPr>
          <w:sz w:val="22"/>
          <w:szCs w:val="22"/>
        </w:rPr>
      </w:pPr>
      <w:r w:rsidRPr="008C7FAE">
        <w:rPr>
          <w:sz w:val="22"/>
          <w:szCs w:val="22"/>
        </w:rPr>
        <w:t xml:space="preserve">изменение действующего законодательства и </w:t>
      </w:r>
      <w:r w:rsidR="00471725" w:rsidRPr="008C7FAE">
        <w:rPr>
          <w:sz w:val="22"/>
          <w:szCs w:val="22"/>
        </w:rPr>
        <w:t xml:space="preserve">Обязательных технических правил </w:t>
      </w:r>
      <w:r w:rsidRPr="008C7FAE">
        <w:rPr>
          <w:sz w:val="22"/>
          <w:szCs w:val="22"/>
        </w:rPr>
        <w:t xml:space="preserve">в период исполнения Сторонами Договора является предпринимательским риском </w:t>
      </w:r>
      <w:r w:rsidR="00471725" w:rsidRPr="008C7FAE">
        <w:rPr>
          <w:sz w:val="22"/>
          <w:szCs w:val="22"/>
        </w:rPr>
        <w:t>Подрядчика</w:t>
      </w:r>
      <w:r w:rsidRPr="008C7FAE">
        <w:rPr>
          <w:sz w:val="22"/>
          <w:szCs w:val="22"/>
        </w:rPr>
        <w:t xml:space="preserve">. В связи с чем, последний обязуется в счет цены Договора внести требуемые изменения в выполняемые </w:t>
      </w:r>
      <w:r w:rsidR="00471725" w:rsidRPr="008C7FAE">
        <w:rPr>
          <w:sz w:val="22"/>
          <w:szCs w:val="22"/>
        </w:rPr>
        <w:t>Работы</w:t>
      </w:r>
      <w:r w:rsidRPr="008C7FAE">
        <w:rPr>
          <w:sz w:val="22"/>
          <w:szCs w:val="22"/>
        </w:rPr>
        <w:t xml:space="preserve">, а также в любую сопутствующую документацию (в </w:t>
      </w:r>
      <w:r w:rsidR="003E6761" w:rsidRPr="008C7FAE">
        <w:rPr>
          <w:sz w:val="22"/>
          <w:szCs w:val="22"/>
        </w:rPr>
        <w:t>том числе</w:t>
      </w:r>
      <w:r w:rsidRPr="008C7FAE">
        <w:rPr>
          <w:sz w:val="22"/>
          <w:szCs w:val="22"/>
        </w:rPr>
        <w:t xml:space="preserve"> разрешительную, сертификационную, таможенную, гарантийную, </w:t>
      </w:r>
      <w:r w:rsidR="009A3C6A" w:rsidRPr="008C7FAE">
        <w:rPr>
          <w:sz w:val="22"/>
          <w:szCs w:val="22"/>
        </w:rPr>
        <w:t xml:space="preserve">проектную, рабочую, исполнительную </w:t>
      </w:r>
      <w:r w:rsidRPr="008C7FAE">
        <w:rPr>
          <w:sz w:val="22"/>
          <w:szCs w:val="22"/>
        </w:rPr>
        <w:t xml:space="preserve">и т.п.), требующиеся для законной коммерческой эксплуатации результата выполняемых </w:t>
      </w:r>
      <w:r w:rsidR="00471725" w:rsidRPr="008C7FAE">
        <w:rPr>
          <w:sz w:val="22"/>
          <w:szCs w:val="22"/>
        </w:rPr>
        <w:t>Работ</w:t>
      </w:r>
      <w:r w:rsidR="005E42AC" w:rsidRPr="008C7FAE">
        <w:rPr>
          <w:sz w:val="22"/>
          <w:szCs w:val="22"/>
        </w:rPr>
        <w:t>.</w:t>
      </w:r>
    </w:p>
    <w:p w:rsidR="00D4666C" w:rsidRPr="008C7FAE" w:rsidRDefault="00D4666C" w:rsidP="00AF0A7D">
      <w:pPr>
        <w:keepNext/>
        <w:keepLines/>
        <w:suppressLineNumbers/>
        <w:suppressAutoHyphens/>
        <w:spacing w:before="120"/>
        <w:ind w:left="-567"/>
        <w:contextualSpacing/>
        <w:jc w:val="both"/>
        <w:rPr>
          <w:sz w:val="22"/>
          <w:szCs w:val="22"/>
        </w:rPr>
      </w:pPr>
      <w:proofErr w:type="gramStart"/>
      <w:r w:rsidRPr="008C7FAE">
        <w:rPr>
          <w:sz w:val="22"/>
          <w:szCs w:val="22"/>
        </w:rPr>
        <w:t xml:space="preserve">В таком случае </w:t>
      </w:r>
      <w:r w:rsidR="00471725" w:rsidRPr="008C7FAE">
        <w:rPr>
          <w:sz w:val="22"/>
          <w:szCs w:val="22"/>
        </w:rPr>
        <w:t>Подрядчик</w:t>
      </w:r>
      <w:r w:rsidRPr="008C7FAE">
        <w:rPr>
          <w:sz w:val="22"/>
          <w:szCs w:val="22"/>
        </w:rPr>
        <w:t xml:space="preserve"> обязуется самостоятельно и за свой счет (либо по доверенности от имени Заказчика, но за свой счет) урегулировать с соответствующими </w:t>
      </w:r>
      <w:r w:rsidR="00471725" w:rsidRPr="008C7FAE">
        <w:rPr>
          <w:sz w:val="22"/>
          <w:szCs w:val="22"/>
        </w:rPr>
        <w:t>Государственными</w:t>
      </w:r>
      <w:r w:rsidRPr="008C7FAE">
        <w:rPr>
          <w:sz w:val="22"/>
          <w:szCs w:val="22"/>
        </w:rPr>
        <w:t xml:space="preserve"> органами любые вопросы, касающиеся</w:t>
      </w:r>
      <w:r w:rsidR="0032023D" w:rsidRPr="008C7FAE">
        <w:rPr>
          <w:sz w:val="22"/>
          <w:szCs w:val="22"/>
        </w:rPr>
        <w:t xml:space="preserve"> </w:t>
      </w:r>
      <w:r w:rsidRPr="008C7FAE">
        <w:rPr>
          <w:sz w:val="22"/>
          <w:szCs w:val="22"/>
        </w:rPr>
        <w:t xml:space="preserve">получения согласований (разрешений, допусков и т.п.) для законной коммерческой эксплуатации Заказчиком результата выполняемых </w:t>
      </w:r>
      <w:r w:rsidR="00471725" w:rsidRPr="008C7FAE">
        <w:rPr>
          <w:sz w:val="22"/>
          <w:szCs w:val="22"/>
        </w:rPr>
        <w:t xml:space="preserve">Работ </w:t>
      </w:r>
      <w:r w:rsidRPr="008C7FAE">
        <w:rPr>
          <w:sz w:val="22"/>
          <w:szCs w:val="22"/>
        </w:rPr>
        <w:t xml:space="preserve">на территории </w:t>
      </w:r>
      <w:r w:rsidR="00165087" w:rsidRPr="008C7FAE">
        <w:rPr>
          <w:bCs/>
          <w:iCs/>
          <w:sz w:val="22"/>
          <w:szCs w:val="22"/>
        </w:rPr>
        <w:t>Российской Федерации</w:t>
      </w:r>
      <w:r w:rsidRPr="008C7FAE">
        <w:rPr>
          <w:sz w:val="22"/>
          <w:szCs w:val="22"/>
        </w:rPr>
        <w:t>.</w:t>
      </w:r>
      <w:proofErr w:type="gramEnd"/>
    </w:p>
    <w:p w:rsidR="00D4666C" w:rsidRPr="008C7FAE" w:rsidRDefault="00D4666C" w:rsidP="00AF0A7D">
      <w:pPr>
        <w:keepNext/>
        <w:keepLines/>
        <w:suppressLineNumbers/>
        <w:tabs>
          <w:tab w:val="left" w:pos="0"/>
        </w:tabs>
        <w:suppressAutoHyphens/>
        <w:spacing w:before="120"/>
        <w:ind w:left="-567"/>
        <w:contextualSpacing/>
        <w:jc w:val="both"/>
        <w:rPr>
          <w:sz w:val="22"/>
          <w:szCs w:val="22"/>
          <w:lang w:eastAsia="en-US"/>
        </w:rPr>
      </w:pPr>
      <w:r w:rsidRPr="008C7FAE">
        <w:rPr>
          <w:sz w:val="22"/>
          <w:szCs w:val="22"/>
          <w:lang w:eastAsia="en-US"/>
        </w:rPr>
        <w:lastRenderedPageBreak/>
        <w:t xml:space="preserve">За невыполнение требования любого </w:t>
      </w:r>
      <w:r w:rsidR="00471725" w:rsidRPr="008C7FAE">
        <w:rPr>
          <w:sz w:val="22"/>
          <w:szCs w:val="22"/>
          <w:lang w:eastAsia="en-US"/>
        </w:rPr>
        <w:t>Обязательного технического правила</w:t>
      </w:r>
      <w:r w:rsidRPr="008C7FAE">
        <w:rPr>
          <w:sz w:val="22"/>
          <w:szCs w:val="22"/>
          <w:lang w:eastAsia="en-US"/>
        </w:rPr>
        <w:t xml:space="preserve">, прямо поименованного в Договоре в качестве обязательного для </w:t>
      </w:r>
      <w:r w:rsidR="00471725" w:rsidRPr="008C7FAE">
        <w:rPr>
          <w:sz w:val="22"/>
          <w:szCs w:val="22"/>
          <w:lang w:eastAsia="en-US"/>
        </w:rPr>
        <w:t>Подрядчика</w:t>
      </w:r>
      <w:r w:rsidRPr="008C7FAE">
        <w:rPr>
          <w:sz w:val="22"/>
          <w:szCs w:val="22"/>
          <w:lang w:eastAsia="en-US"/>
        </w:rPr>
        <w:t xml:space="preserve">, Заказчик вправе взыскать с </w:t>
      </w:r>
      <w:r w:rsidR="00471725" w:rsidRPr="008C7FAE">
        <w:rPr>
          <w:sz w:val="22"/>
          <w:szCs w:val="22"/>
          <w:lang w:eastAsia="en-US"/>
        </w:rPr>
        <w:t xml:space="preserve">Подрядчика </w:t>
      </w:r>
      <w:r w:rsidRPr="008C7FAE">
        <w:rPr>
          <w:sz w:val="22"/>
          <w:szCs w:val="22"/>
          <w:lang w:eastAsia="en-US"/>
        </w:rPr>
        <w:t xml:space="preserve">штрафную неустойку в размере </w:t>
      </w:r>
      <w:r w:rsidR="00471725" w:rsidRPr="008C7FAE">
        <w:rPr>
          <w:sz w:val="22"/>
          <w:szCs w:val="22"/>
          <w:lang w:eastAsia="en-US"/>
        </w:rPr>
        <w:t>[</w:t>
      </w:r>
      <w:r w:rsidRPr="008C7FAE">
        <w:rPr>
          <w:sz w:val="22"/>
          <w:szCs w:val="22"/>
          <w:lang w:eastAsia="en-US"/>
        </w:rPr>
        <w:t>10%</w:t>
      </w:r>
      <w:r w:rsidR="00471725" w:rsidRPr="008C7FAE">
        <w:rPr>
          <w:sz w:val="22"/>
          <w:szCs w:val="22"/>
          <w:lang w:eastAsia="en-US"/>
        </w:rPr>
        <w:t xml:space="preserve"> (десяти процентов)</w:t>
      </w:r>
      <w:r w:rsidRPr="008C7FAE">
        <w:rPr>
          <w:sz w:val="22"/>
          <w:szCs w:val="22"/>
          <w:lang w:eastAsia="en-US"/>
        </w:rPr>
        <w:t xml:space="preserve"> от стоимости </w:t>
      </w:r>
      <w:r w:rsidR="00471725" w:rsidRPr="008C7FAE">
        <w:rPr>
          <w:sz w:val="22"/>
          <w:szCs w:val="22"/>
          <w:lang w:eastAsia="en-US"/>
        </w:rPr>
        <w:t xml:space="preserve">Работ] </w:t>
      </w:r>
      <w:r w:rsidRPr="008C7FAE">
        <w:rPr>
          <w:sz w:val="22"/>
          <w:szCs w:val="22"/>
          <w:lang w:eastAsia="en-US"/>
        </w:rPr>
        <w:t xml:space="preserve">за каждый выявленный факт несоответствия выполняемой </w:t>
      </w:r>
      <w:r w:rsidR="00471725" w:rsidRPr="008C7FAE">
        <w:rPr>
          <w:sz w:val="22"/>
          <w:szCs w:val="22"/>
          <w:lang w:eastAsia="en-US"/>
        </w:rPr>
        <w:t xml:space="preserve">Работы </w:t>
      </w:r>
      <w:r w:rsidRPr="008C7FAE">
        <w:rPr>
          <w:sz w:val="22"/>
          <w:szCs w:val="22"/>
          <w:lang w:eastAsia="en-US"/>
        </w:rPr>
        <w:t xml:space="preserve">каждому вышеуказанному </w:t>
      </w:r>
      <w:r w:rsidR="00471725" w:rsidRPr="008C7FAE">
        <w:rPr>
          <w:sz w:val="22"/>
          <w:szCs w:val="22"/>
          <w:lang w:eastAsia="en-US"/>
        </w:rPr>
        <w:t xml:space="preserve">Обязательному техническому правилу </w:t>
      </w:r>
      <w:r w:rsidRPr="008C7FAE">
        <w:rPr>
          <w:sz w:val="22"/>
          <w:szCs w:val="22"/>
          <w:lang w:eastAsia="en-US"/>
        </w:rPr>
        <w:t xml:space="preserve">в отдельности. </w:t>
      </w:r>
    </w:p>
    <w:p w:rsidR="00D4666C" w:rsidRPr="008C7FAE" w:rsidRDefault="00D4666C" w:rsidP="00AF0A7D">
      <w:pPr>
        <w:keepNext/>
        <w:keepLines/>
        <w:suppressLineNumbers/>
        <w:suppressAutoHyphens/>
        <w:spacing w:before="120"/>
        <w:ind w:left="-567"/>
        <w:contextualSpacing/>
        <w:jc w:val="both"/>
        <w:rPr>
          <w:sz w:val="22"/>
          <w:szCs w:val="22"/>
        </w:rPr>
      </w:pPr>
      <w:r w:rsidRPr="008C7FAE">
        <w:rPr>
          <w:sz w:val="22"/>
          <w:szCs w:val="22"/>
        </w:rPr>
        <w:t xml:space="preserve">В случае неисполнения (ненадлежащего исполнения) </w:t>
      </w:r>
      <w:r w:rsidR="00471725" w:rsidRPr="008C7FAE">
        <w:rPr>
          <w:sz w:val="22"/>
          <w:szCs w:val="22"/>
        </w:rPr>
        <w:t xml:space="preserve">Подрядчиком </w:t>
      </w:r>
      <w:r w:rsidRPr="008C7FAE">
        <w:rPr>
          <w:sz w:val="22"/>
          <w:szCs w:val="22"/>
        </w:rPr>
        <w:t xml:space="preserve">своих обязанностей Заказчик вправе взыскать с </w:t>
      </w:r>
      <w:r w:rsidR="00471725" w:rsidRPr="008C7FAE">
        <w:rPr>
          <w:sz w:val="22"/>
          <w:szCs w:val="22"/>
        </w:rPr>
        <w:t xml:space="preserve">Подрядчика </w:t>
      </w:r>
      <w:r w:rsidRPr="008C7FAE">
        <w:rPr>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8C7FAE">
        <w:rPr>
          <w:sz w:val="22"/>
          <w:szCs w:val="22"/>
        </w:rPr>
        <w:t>Работы</w:t>
      </w:r>
      <w:r w:rsidRPr="008C7FAE">
        <w:rPr>
          <w:sz w:val="22"/>
          <w:szCs w:val="22"/>
        </w:rPr>
        <w:t xml:space="preserve">, в любую сопутствующую документацию (в </w:t>
      </w:r>
      <w:r w:rsidR="003E6761" w:rsidRPr="008C7FAE">
        <w:rPr>
          <w:sz w:val="22"/>
          <w:szCs w:val="22"/>
        </w:rPr>
        <w:t>том числе</w:t>
      </w:r>
      <w:r w:rsidRPr="008C7FAE">
        <w:rPr>
          <w:sz w:val="22"/>
          <w:szCs w:val="22"/>
        </w:rPr>
        <w:t xml:space="preserve"> разрешительную, сертификационную, таможенную, гарантийную, </w:t>
      </w:r>
      <w:r w:rsidR="009A3C6A" w:rsidRPr="008C7FAE">
        <w:rPr>
          <w:sz w:val="22"/>
          <w:szCs w:val="22"/>
        </w:rPr>
        <w:t>проектную, рабочую, исполнительную</w:t>
      </w:r>
      <w:r w:rsidR="00471725" w:rsidRPr="008C7FAE">
        <w:rPr>
          <w:sz w:val="22"/>
          <w:szCs w:val="22"/>
        </w:rPr>
        <w:t xml:space="preserve"> </w:t>
      </w:r>
      <w:r w:rsidRPr="008C7FAE">
        <w:rPr>
          <w:sz w:val="22"/>
          <w:szCs w:val="22"/>
        </w:rPr>
        <w:t xml:space="preserve">и т.п.), требующуюся для законной коммерческой эксплуатации Заказчиком результата выполняемых </w:t>
      </w:r>
      <w:r w:rsidR="00471725" w:rsidRPr="008C7FAE">
        <w:rPr>
          <w:sz w:val="22"/>
          <w:szCs w:val="22"/>
        </w:rPr>
        <w:t>Работ,</w:t>
      </w:r>
      <w:r w:rsidRPr="008C7FAE">
        <w:rPr>
          <w:sz w:val="22"/>
          <w:szCs w:val="22"/>
        </w:rPr>
        <w:t xml:space="preserve"> и ее согласовани</w:t>
      </w:r>
      <w:r w:rsidR="00471725" w:rsidRPr="008C7FAE">
        <w:rPr>
          <w:sz w:val="22"/>
          <w:szCs w:val="22"/>
        </w:rPr>
        <w:t>я</w:t>
      </w:r>
      <w:r w:rsidRPr="008C7FAE">
        <w:rPr>
          <w:sz w:val="22"/>
          <w:szCs w:val="22"/>
        </w:rPr>
        <w:t xml:space="preserve"> с соответствующими </w:t>
      </w:r>
      <w:r w:rsidR="00471725" w:rsidRPr="008C7FAE">
        <w:rPr>
          <w:sz w:val="22"/>
          <w:szCs w:val="22"/>
        </w:rPr>
        <w:t>Государственными</w:t>
      </w:r>
      <w:r w:rsidRPr="008C7FAE">
        <w:rPr>
          <w:sz w:val="22"/>
          <w:szCs w:val="22"/>
        </w:rPr>
        <w:t xml:space="preserve"> органами; взысканные с Заказчика штрафные санкции, в </w:t>
      </w:r>
      <w:r w:rsidR="003E6761" w:rsidRPr="008C7FAE">
        <w:rPr>
          <w:sz w:val="22"/>
          <w:szCs w:val="22"/>
        </w:rPr>
        <w:t>том числе</w:t>
      </w:r>
      <w:r w:rsidRPr="008C7FAE">
        <w:rPr>
          <w:sz w:val="22"/>
          <w:szCs w:val="22"/>
        </w:rPr>
        <w:t xml:space="preserve"> </w:t>
      </w:r>
      <w:r w:rsidR="00471725" w:rsidRPr="008C7FAE">
        <w:rPr>
          <w:sz w:val="22"/>
          <w:szCs w:val="22"/>
        </w:rPr>
        <w:t>Государственными</w:t>
      </w:r>
      <w:r w:rsidRPr="008C7FAE">
        <w:rPr>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8C7FAE">
        <w:rPr>
          <w:sz w:val="22"/>
          <w:szCs w:val="22"/>
        </w:rPr>
        <w:t>Работ</w:t>
      </w:r>
      <w:r w:rsidRPr="008C7FAE">
        <w:rPr>
          <w:sz w:val="22"/>
          <w:szCs w:val="22"/>
        </w:rPr>
        <w:t xml:space="preserve"> на территории </w:t>
      </w:r>
      <w:r w:rsidR="00165087" w:rsidRPr="008C7FAE">
        <w:rPr>
          <w:bCs/>
          <w:iCs/>
          <w:sz w:val="22"/>
          <w:szCs w:val="22"/>
        </w:rPr>
        <w:t>Российской Федерации</w:t>
      </w:r>
      <w:r w:rsidRPr="008C7FAE">
        <w:rPr>
          <w:sz w:val="22"/>
          <w:szCs w:val="22"/>
        </w:rPr>
        <w:t>.</w:t>
      </w:r>
    </w:p>
    <w:p w:rsidR="00D4666C" w:rsidRPr="008C7FAE" w:rsidRDefault="00D4666C" w:rsidP="00AF0A7D">
      <w:pPr>
        <w:keepNext/>
        <w:keepLines/>
        <w:numPr>
          <w:ilvl w:val="0"/>
          <w:numId w:val="8"/>
        </w:numPr>
        <w:suppressLineNumbers/>
        <w:suppressAutoHyphens/>
        <w:spacing w:before="120"/>
        <w:ind w:left="-567" w:firstLine="0"/>
        <w:contextualSpacing/>
        <w:rPr>
          <w:rFonts w:eastAsia="BatangChe"/>
          <w:b/>
          <w:sz w:val="22"/>
          <w:szCs w:val="22"/>
        </w:rPr>
      </w:pPr>
      <w:r w:rsidRPr="008C7FAE">
        <w:rPr>
          <w:rFonts w:eastAsia="BatangChe"/>
          <w:b/>
          <w:sz w:val="22"/>
          <w:szCs w:val="22"/>
        </w:rPr>
        <w:t>Ответственность за нарушение Гарантий и заверений</w:t>
      </w:r>
    </w:p>
    <w:p w:rsidR="0012563B" w:rsidRPr="008C7FAE" w:rsidRDefault="0012563B" w:rsidP="00AF0A7D">
      <w:pPr>
        <w:keepNext/>
        <w:keepLines/>
        <w:suppressLineNumbers/>
        <w:tabs>
          <w:tab w:val="left" w:pos="0"/>
        </w:tabs>
        <w:suppressAutoHyphens/>
        <w:spacing w:before="120"/>
        <w:ind w:left="-567"/>
        <w:contextualSpacing/>
        <w:jc w:val="both"/>
        <w:rPr>
          <w:sz w:val="22"/>
          <w:szCs w:val="22"/>
          <w:lang w:eastAsia="en-US"/>
        </w:rPr>
      </w:pPr>
      <w:r w:rsidRPr="008C7FAE">
        <w:rPr>
          <w:iCs/>
          <w:sz w:val="22"/>
          <w:szCs w:val="22"/>
          <w:lang w:eastAsia="en-US"/>
        </w:rPr>
        <w:t xml:space="preserve">Выполнение Подрядчиком требований, указанных в </w:t>
      </w:r>
      <w:r w:rsidRPr="00A74FEB">
        <w:rPr>
          <w:iCs/>
          <w:sz w:val="22"/>
          <w:szCs w:val="22"/>
          <w:lang w:eastAsia="en-US"/>
        </w:rPr>
        <w:t xml:space="preserve">настоящем Приложении </w:t>
      </w:r>
      <w:r w:rsidR="00F8075E" w:rsidRPr="00A74FEB">
        <w:rPr>
          <w:iCs/>
          <w:sz w:val="22"/>
          <w:szCs w:val="22"/>
          <w:lang w:eastAsia="en-US"/>
        </w:rPr>
        <w:fldChar w:fldCharType="begin"/>
      </w:r>
      <w:r w:rsidR="00F8075E" w:rsidRPr="00A74FEB">
        <w:rPr>
          <w:iCs/>
          <w:sz w:val="22"/>
          <w:szCs w:val="22"/>
          <w:lang w:eastAsia="en-US"/>
        </w:rPr>
        <w:instrText xml:space="preserve"> REF RefSCH6_No \h </w:instrText>
      </w:r>
      <w:r w:rsidR="0066080F" w:rsidRPr="00A74FEB">
        <w:rPr>
          <w:iCs/>
          <w:sz w:val="22"/>
          <w:szCs w:val="22"/>
          <w:lang w:eastAsia="en-US"/>
        </w:rPr>
        <w:instrText xml:space="preserve"> \* MERGEFORMAT </w:instrText>
      </w:r>
      <w:r w:rsidR="00F8075E" w:rsidRPr="00A74FEB">
        <w:rPr>
          <w:iCs/>
          <w:sz w:val="22"/>
          <w:szCs w:val="22"/>
          <w:lang w:eastAsia="en-US"/>
        </w:rPr>
      </w:r>
      <w:r w:rsidR="00F8075E" w:rsidRPr="00A74FEB">
        <w:rPr>
          <w:iCs/>
          <w:sz w:val="22"/>
          <w:szCs w:val="22"/>
          <w:lang w:eastAsia="en-US"/>
        </w:rPr>
        <w:fldChar w:fldCharType="separate"/>
      </w:r>
      <w:r w:rsidR="00C0254D" w:rsidRPr="00C0254D">
        <w:rPr>
          <w:sz w:val="22"/>
          <w:szCs w:val="22"/>
        </w:rPr>
        <w:t xml:space="preserve">№ </w:t>
      </w:r>
      <w:r w:rsidR="00F8075E" w:rsidRPr="00A74FEB">
        <w:rPr>
          <w:iCs/>
          <w:sz w:val="22"/>
          <w:szCs w:val="22"/>
          <w:lang w:eastAsia="en-US"/>
        </w:rPr>
        <w:fldChar w:fldCharType="end"/>
      </w:r>
      <w:r w:rsidR="00A74FEB" w:rsidRPr="00A74FEB">
        <w:rPr>
          <w:iCs/>
          <w:sz w:val="22"/>
          <w:szCs w:val="22"/>
          <w:lang w:eastAsia="en-US"/>
        </w:rPr>
        <w:t>3</w:t>
      </w:r>
      <w:r w:rsidRPr="00A74FEB">
        <w:rPr>
          <w:iCs/>
          <w:sz w:val="22"/>
          <w:szCs w:val="22"/>
          <w:lang w:eastAsia="en-US"/>
        </w:rPr>
        <w:t xml:space="preserve"> </w:t>
      </w:r>
      <w:r w:rsidR="00CB2F3A" w:rsidRPr="00A74FEB">
        <w:rPr>
          <w:iCs/>
          <w:sz w:val="22"/>
          <w:szCs w:val="22"/>
          <w:lang w:eastAsia="en-US"/>
        </w:rPr>
        <w:t>(</w:t>
      </w:r>
      <w:r w:rsidR="00591C2D" w:rsidRPr="00A74FEB">
        <w:rPr>
          <w:iCs/>
          <w:sz w:val="22"/>
          <w:szCs w:val="22"/>
          <w:lang w:eastAsia="en-US"/>
        </w:rPr>
        <w:t>Гарантии и заверения)</w:t>
      </w:r>
      <w:r w:rsidRPr="00A74FEB">
        <w:rPr>
          <w:iCs/>
          <w:sz w:val="22"/>
          <w:szCs w:val="22"/>
          <w:lang w:eastAsia="en-US"/>
        </w:rPr>
        <w:t>, является существенным условием настоящего Договора.</w:t>
      </w:r>
    </w:p>
    <w:p w:rsidR="00D4666C" w:rsidRPr="008C7FAE" w:rsidRDefault="00D4666C" w:rsidP="00AF0A7D">
      <w:pPr>
        <w:keepNext/>
        <w:keepLines/>
        <w:suppressLineNumbers/>
        <w:tabs>
          <w:tab w:val="left" w:pos="0"/>
        </w:tabs>
        <w:suppressAutoHyphens/>
        <w:spacing w:before="120"/>
        <w:ind w:left="-567"/>
        <w:contextualSpacing/>
        <w:jc w:val="both"/>
        <w:rPr>
          <w:sz w:val="22"/>
          <w:szCs w:val="22"/>
          <w:lang w:eastAsia="en-US"/>
        </w:rPr>
      </w:pPr>
      <w:r w:rsidRPr="008C7FAE">
        <w:rPr>
          <w:sz w:val="22"/>
          <w:szCs w:val="22"/>
          <w:lang w:eastAsia="en-US"/>
        </w:rPr>
        <w:t xml:space="preserve">В случае нарушения </w:t>
      </w:r>
      <w:r w:rsidR="00005F50" w:rsidRPr="008C7FAE">
        <w:rPr>
          <w:sz w:val="22"/>
          <w:szCs w:val="22"/>
          <w:lang w:eastAsia="en-US"/>
        </w:rPr>
        <w:t>Подрядчиком</w:t>
      </w:r>
      <w:r w:rsidRPr="008C7FAE">
        <w:rPr>
          <w:sz w:val="22"/>
          <w:szCs w:val="22"/>
          <w:lang w:eastAsia="en-US"/>
        </w:rPr>
        <w:t xml:space="preserve"> настоящих Гарантий и </w:t>
      </w:r>
      <w:r w:rsidR="00855806" w:rsidRPr="008C7FAE">
        <w:rPr>
          <w:sz w:val="22"/>
          <w:szCs w:val="22"/>
          <w:lang w:eastAsia="en-US"/>
        </w:rPr>
        <w:t xml:space="preserve">заверений </w:t>
      </w:r>
      <w:r w:rsidRPr="008C7FAE">
        <w:rPr>
          <w:sz w:val="22"/>
          <w:szCs w:val="22"/>
          <w:lang w:eastAsia="en-US"/>
        </w:rPr>
        <w:t xml:space="preserve">Заказчик вправе в любое время в одностороннем внесудебном порядке расторгнуть Договор полностью или частично без возмещения </w:t>
      </w:r>
      <w:r w:rsidR="00005F50" w:rsidRPr="008C7FAE">
        <w:rPr>
          <w:sz w:val="22"/>
          <w:szCs w:val="22"/>
          <w:lang w:eastAsia="en-US"/>
        </w:rPr>
        <w:t xml:space="preserve">Подрядчику </w:t>
      </w:r>
      <w:r w:rsidRPr="008C7FAE">
        <w:rPr>
          <w:sz w:val="22"/>
          <w:szCs w:val="22"/>
          <w:lang w:eastAsia="en-US"/>
        </w:rPr>
        <w:t xml:space="preserve">убытков, связанных с прекращением Договора. </w:t>
      </w:r>
    </w:p>
    <w:p w:rsidR="00D4666C" w:rsidRPr="008C7FAE" w:rsidRDefault="00005F50" w:rsidP="00AF0A7D">
      <w:pPr>
        <w:keepNext/>
        <w:keepLines/>
        <w:suppressLineNumbers/>
        <w:tabs>
          <w:tab w:val="left" w:pos="0"/>
        </w:tabs>
        <w:suppressAutoHyphens/>
        <w:spacing w:before="120"/>
        <w:ind w:left="-567"/>
        <w:contextualSpacing/>
        <w:jc w:val="both"/>
        <w:rPr>
          <w:sz w:val="22"/>
          <w:szCs w:val="22"/>
          <w:lang w:eastAsia="en-US"/>
        </w:rPr>
      </w:pPr>
      <w:r w:rsidRPr="008C7FAE">
        <w:rPr>
          <w:sz w:val="22"/>
          <w:szCs w:val="22"/>
          <w:lang w:eastAsia="en-US"/>
        </w:rPr>
        <w:t xml:space="preserve">Подрядчик </w:t>
      </w:r>
      <w:r w:rsidR="00D4666C" w:rsidRPr="008C7FAE">
        <w:rPr>
          <w:sz w:val="22"/>
          <w:szCs w:val="22"/>
          <w:lang w:eastAsia="en-US"/>
        </w:rPr>
        <w:t xml:space="preserve">обязуется возместить Заказчику любые убытки, возникшие вследствие или в связи с нарушением </w:t>
      </w:r>
      <w:r w:rsidRPr="008C7FAE">
        <w:rPr>
          <w:sz w:val="22"/>
          <w:szCs w:val="22"/>
          <w:lang w:eastAsia="en-US"/>
        </w:rPr>
        <w:t xml:space="preserve">Подрядчиком </w:t>
      </w:r>
      <w:r w:rsidR="00D4666C" w:rsidRPr="008C7FAE">
        <w:rPr>
          <w:sz w:val="22"/>
          <w:szCs w:val="22"/>
          <w:lang w:eastAsia="en-US"/>
        </w:rPr>
        <w:t xml:space="preserve">настоящих Гарантий и </w:t>
      </w:r>
      <w:r w:rsidR="00855806" w:rsidRPr="008C7FAE">
        <w:rPr>
          <w:sz w:val="22"/>
          <w:szCs w:val="22"/>
          <w:lang w:eastAsia="en-US"/>
        </w:rPr>
        <w:t>заверений</w:t>
      </w:r>
      <w:r w:rsidR="00D4666C" w:rsidRPr="008C7FAE">
        <w:rPr>
          <w:sz w:val="22"/>
          <w:szCs w:val="22"/>
          <w:lang w:eastAsia="en-US"/>
        </w:rPr>
        <w:t>.</w:t>
      </w:r>
    </w:p>
    <w:p w:rsidR="00733347" w:rsidRPr="008C7FAE" w:rsidRDefault="00733347" w:rsidP="00AF0A7D">
      <w:pPr>
        <w:keepNext/>
        <w:keepLines/>
        <w:suppressLineNumbers/>
        <w:suppressAutoHyphens/>
        <w:spacing w:before="120"/>
        <w:ind w:left="-567"/>
        <w:contextualSpacing/>
        <w:jc w:val="both"/>
        <w:rPr>
          <w:sz w:val="22"/>
          <w:szCs w:val="22"/>
        </w:rPr>
      </w:pPr>
      <w:r w:rsidRPr="008C7FAE">
        <w:rPr>
          <w:sz w:val="22"/>
          <w:szCs w:val="22"/>
          <w:lang w:eastAsia="en-US"/>
        </w:rPr>
        <w:t xml:space="preserve">Подрядчик </w:t>
      </w:r>
      <w:r w:rsidRPr="008C7FAE">
        <w:rPr>
          <w:sz w:val="22"/>
          <w:szCs w:val="22"/>
        </w:rPr>
        <w:t xml:space="preserve">уведомлен о том, что в случае нарушения настоящих Гарантий и </w:t>
      </w:r>
      <w:r w:rsidR="00855806" w:rsidRPr="008C7FAE">
        <w:rPr>
          <w:sz w:val="22"/>
          <w:szCs w:val="22"/>
        </w:rPr>
        <w:t xml:space="preserve">заверений </w:t>
      </w:r>
      <w:r w:rsidRPr="008C7FAE">
        <w:rPr>
          <w:sz w:val="22"/>
          <w:szCs w:val="22"/>
        </w:rPr>
        <w:t xml:space="preserve">Заказчик вправе отказаться от заключения с </w:t>
      </w:r>
      <w:r w:rsidRPr="008C7FAE">
        <w:rPr>
          <w:sz w:val="22"/>
          <w:szCs w:val="22"/>
          <w:lang w:eastAsia="en-US"/>
        </w:rPr>
        <w:t xml:space="preserve">Подрядчиком </w:t>
      </w:r>
      <w:r w:rsidRPr="008C7FAE">
        <w:rPr>
          <w:sz w:val="22"/>
          <w:szCs w:val="22"/>
        </w:rPr>
        <w:t xml:space="preserve">каких-либо договоров в будущем, в том числе, </w:t>
      </w:r>
      <w:proofErr w:type="gramStart"/>
      <w:r w:rsidRPr="008C7FAE">
        <w:rPr>
          <w:sz w:val="22"/>
          <w:szCs w:val="22"/>
        </w:rPr>
        <w:t>но</w:t>
      </w:r>
      <w:proofErr w:type="gramEnd"/>
      <w:r w:rsidRPr="008C7FAE">
        <w:rPr>
          <w:sz w:val="22"/>
          <w:szCs w:val="22"/>
        </w:rPr>
        <w:t xml:space="preserve"> не ограничиваясь этим, отказать в приеме заявки </w:t>
      </w:r>
      <w:r w:rsidRPr="008C7FAE">
        <w:rPr>
          <w:sz w:val="22"/>
          <w:szCs w:val="22"/>
          <w:lang w:eastAsia="en-US"/>
        </w:rPr>
        <w:t xml:space="preserve">Подрядчика </w:t>
      </w:r>
      <w:r w:rsidRPr="008C7FAE">
        <w:rPr>
          <w:sz w:val="22"/>
          <w:szCs w:val="22"/>
        </w:rPr>
        <w:t>на участие в закупочных процедурах, проводимых Заказчиком.</w:t>
      </w:r>
    </w:p>
    <w:p w:rsidR="00D4666C" w:rsidRPr="008C7FAE" w:rsidRDefault="00005F50" w:rsidP="00AF0A7D">
      <w:pPr>
        <w:keepNext/>
        <w:keepLines/>
        <w:suppressLineNumbers/>
        <w:suppressAutoHyphens/>
        <w:spacing w:before="120"/>
        <w:ind w:left="-567"/>
        <w:contextualSpacing/>
        <w:jc w:val="both"/>
        <w:rPr>
          <w:sz w:val="22"/>
          <w:szCs w:val="22"/>
        </w:rPr>
      </w:pPr>
      <w:r w:rsidRPr="008C7FAE">
        <w:rPr>
          <w:sz w:val="22"/>
          <w:szCs w:val="22"/>
          <w:lang w:eastAsia="en-US"/>
        </w:rPr>
        <w:t xml:space="preserve">Подрядчик </w:t>
      </w:r>
      <w:r w:rsidR="00D4666C" w:rsidRPr="008C7FAE">
        <w:rPr>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855806" w:rsidRPr="008C7FAE">
        <w:rPr>
          <w:sz w:val="22"/>
          <w:szCs w:val="22"/>
        </w:rPr>
        <w:t>заверений</w:t>
      </w:r>
      <w:r w:rsidR="00D4666C" w:rsidRPr="008C7FAE">
        <w:rPr>
          <w:sz w:val="22"/>
          <w:szCs w:val="22"/>
        </w:rPr>
        <w:t>.</w:t>
      </w:r>
    </w:p>
    <w:p w:rsidR="00D4666C" w:rsidRPr="008C7FAE" w:rsidRDefault="00005F50" w:rsidP="00AF0A7D">
      <w:pPr>
        <w:keepNext/>
        <w:keepLines/>
        <w:suppressLineNumbers/>
        <w:suppressAutoHyphens/>
        <w:spacing w:before="120"/>
        <w:ind w:left="-567"/>
        <w:contextualSpacing/>
        <w:jc w:val="both"/>
        <w:rPr>
          <w:sz w:val="22"/>
          <w:szCs w:val="22"/>
        </w:rPr>
      </w:pPr>
      <w:r w:rsidRPr="008C7FAE">
        <w:rPr>
          <w:sz w:val="22"/>
          <w:szCs w:val="22"/>
          <w:lang w:eastAsia="en-US"/>
        </w:rPr>
        <w:t xml:space="preserve">Подрядчик </w:t>
      </w:r>
      <w:r w:rsidR="00D4666C" w:rsidRPr="008C7FAE">
        <w:rPr>
          <w:sz w:val="22"/>
          <w:szCs w:val="22"/>
        </w:rPr>
        <w:t xml:space="preserve">подтверждает, что вся информация, предоставленная </w:t>
      </w:r>
      <w:r w:rsidRPr="008C7FAE">
        <w:rPr>
          <w:sz w:val="22"/>
          <w:szCs w:val="22"/>
          <w:lang w:eastAsia="en-US"/>
        </w:rPr>
        <w:t xml:space="preserve">Подрядчиком </w:t>
      </w:r>
      <w:r w:rsidR="00D4666C" w:rsidRPr="008C7FAE">
        <w:rPr>
          <w:sz w:val="22"/>
          <w:szCs w:val="22"/>
        </w:rPr>
        <w:t xml:space="preserve">Заказчику в связи с Договором, соответствует действительности, является полной и точной во всех отношениях, и </w:t>
      </w:r>
      <w:r w:rsidRPr="008C7FAE">
        <w:rPr>
          <w:sz w:val="22"/>
          <w:szCs w:val="22"/>
          <w:lang w:eastAsia="en-US"/>
        </w:rPr>
        <w:t xml:space="preserve">Подрядчик </w:t>
      </w:r>
      <w:r w:rsidR="00D4666C" w:rsidRPr="008C7FAE">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C7FAE">
        <w:rPr>
          <w:sz w:val="22"/>
          <w:szCs w:val="22"/>
          <w:lang w:eastAsia="en-US"/>
        </w:rPr>
        <w:t>Подрядчиком</w:t>
      </w:r>
      <w:r w:rsidR="00D4666C" w:rsidRPr="008C7FAE">
        <w:rPr>
          <w:sz w:val="22"/>
          <w:szCs w:val="22"/>
        </w:rPr>
        <w:t>.</w:t>
      </w:r>
    </w:p>
    <w:p w:rsidR="00D4666C" w:rsidRPr="008C7FAE" w:rsidRDefault="00D4666C" w:rsidP="00AF0A7D">
      <w:pPr>
        <w:keepNext/>
        <w:keepLines/>
        <w:suppressLineNumbers/>
        <w:tabs>
          <w:tab w:val="left" w:pos="0"/>
        </w:tabs>
        <w:suppressAutoHyphens/>
        <w:spacing w:before="120"/>
        <w:ind w:left="-567"/>
        <w:contextualSpacing/>
        <w:jc w:val="both"/>
        <w:rPr>
          <w:sz w:val="22"/>
          <w:szCs w:val="22"/>
          <w:lang w:eastAsia="en-US"/>
        </w:rPr>
      </w:pPr>
      <w:proofErr w:type="gramStart"/>
      <w:r w:rsidRPr="008C7FAE">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sidR="00005F50" w:rsidRPr="008C7FAE">
        <w:rPr>
          <w:sz w:val="22"/>
          <w:szCs w:val="22"/>
          <w:lang w:eastAsia="en-US"/>
        </w:rPr>
        <w:t xml:space="preserve">Подрядчика </w:t>
      </w:r>
      <w:r w:rsidRPr="008C7FAE">
        <w:rPr>
          <w:sz w:val="22"/>
          <w:szCs w:val="22"/>
          <w:lang w:eastAsia="en-US"/>
        </w:rPr>
        <w:t>будут аннулированы, признаны недействительными или утратят силу по иным основаниям</w:t>
      </w:r>
      <w:r w:rsidR="00005F50" w:rsidRPr="008C7FAE">
        <w:rPr>
          <w:sz w:val="22"/>
          <w:szCs w:val="22"/>
          <w:lang w:eastAsia="en-US"/>
        </w:rPr>
        <w:t>,</w:t>
      </w:r>
      <w:r w:rsidRPr="008C7FAE">
        <w:rPr>
          <w:sz w:val="22"/>
          <w:szCs w:val="22"/>
          <w:lang w:eastAsia="en-US"/>
        </w:rPr>
        <w:t xml:space="preserve"> </w:t>
      </w:r>
      <w:r w:rsidR="00005F50" w:rsidRPr="008C7FAE">
        <w:rPr>
          <w:sz w:val="22"/>
          <w:szCs w:val="22"/>
          <w:lang w:eastAsia="en-US"/>
        </w:rPr>
        <w:t xml:space="preserve">Подрядчик </w:t>
      </w:r>
      <w:r w:rsidRPr="008C7FAE">
        <w:rPr>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w:t>
      </w:r>
      <w:proofErr w:type="gramEnd"/>
      <w:r w:rsidRPr="008C7FAE">
        <w:rPr>
          <w:sz w:val="22"/>
          <w:szCs w:val="22"/>
          <w:lang w:eastAsia="en-US"/>
        </w:rPr>
        <w:t xml:space="preserve"> если во время производства работ закон</w:t>
      </w:r>
      <w:r w:rsidR="00005F50" w:rsidRPr="008C7FAE">
        <w:rPr>
          <w:sz w:val="22"/>
          <w:szCs w:val="22"/>
          <w:lang w:eastAsia="en-US"/>
        </w:rPr>
        <w:t>ом</w:t>
      </w:r>
      <w:r w:rsidRPr="008C7FAE">
        <w:rPr>
          <w:sz w:val="22"/>
          <w:szCs w:val="22"/>
          <w:lang w:eastAsia="en-US"/>
        </w:rPr>
        <w:t xml:space="preserve"> или иным нормативным актом будет установлена необходимость для </w:t>
      </w:r>
      <w:r w:rsidR="00005F50" w:rsidRPr="008C7FAE">
        <w:rPr>
          <w:sz w:val="22"/>
          <w:szCs w:val="22"/>
          <w:lang w:eastAsia="en-US"/>
        </w:rPr>
        <w:t xml:space="preserve">Подрядчика </w:t>
      </w:r>
      <w:r w:rsidRPr="008C7FAE">
        <w:rPr>
          <w:sz w:val="22"/>
          <w:szCs w:val="22"/>
          <w:lang w:eastAsia="en-US"/>
        </w:rPr>
        <w:t>получить</w:t>
      </w:r>
      <w:r w:rsidR="0032023D" w:rsidRPr="008C7FAE">
        <w:rPr>
          <w:sz w:val="22"/>
          <w:szCs w:val="22"/>
          <w:lang w:eastAsia="en-US"/>
        </w:rPr>
        <w:t xml:space="preserve"> </w:t>
      </w:r>
      <w:r w:rsidRPr="008C7FAE">
        <w:rPr>
          <w:sz w:val="22"/>
          <w:szCs w:val="22"/>
          <w:lang w:eastAsia="en-US"/>
        </w:rPr>
        <w:t xml:space="preserve">дополнительные лицензии, сертификаты, разрешения, </w:t>
      </w:r>
      <w:r w:rsidR="00005F50" w:rsidRPr="008C7FAE">
        <w:rPr>
          <w:sz w:val="22"/>
          <w:szCs w:val="22"/>
          <w:lang w:eastAsia="en-US"/>
        </w:rPr>
        <w:t xml:space="preserve">допуски, Подрядчик </w:t>
      </w:r>
      <w:r w:rsidRPr="008C7FAE">
        <w:rPr>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C7FAE">
        <w:rPr>
          <w:sz w:val="22"/>
          <w:szCs w:val="22"/>
          <w:lang w:eastAsia="en-US"/>
        </w:rPr>
        <w:t>,</w:t>
      </w:r>
      <w:r w:rsidRPr="008C7FAE">
        <w:rPr>
          <w:sz w:val="22"/>
          <w:szCs w:val="22"/>
          <w:lang w:eastAsia="en-US"/>
        </w:rPr>
        <w:t xml:space="preserve"> разрешение</w:t>
      </w:r>
      <w:r w:rsidR="00005F50" w:rsidRPr="008C7FAE">
        <w:rPr>
          <w:sz w:val="22"/>
          <w:szCs w:val="22"/>
          <w:lang w:eastAsia="en-US"/>
        </w:rPr>
        <w:t xml:space="preserve"> или допуск</w:t>
      </w:r>
      <w:r w:rsidRPr="008C7FAE">
        <w:rPr>
          <w:sz w:val="22"/>
          <w:szCs w:val="22"/>
          <w:lang w:eastAsia="en-US"/>
        </w:rPr>
        <w:t xml:space="preserve">. Для целей Договора </w:t>
      </w:r>
      <w:r w:rsidR="00005F50" w:rsidRPr="008C7FAE">
        <w:rPr>
          <w:sz w:val="22"/>
          <w:szCs w:val="22"/>
          <w:lang w:eastAsia="en-US"/>
        </w:rPr>
        <w:t>«</w:t>
      </w:r>
      <w:r w:rsidRPr="008C7FAE">
        <w:rPr>
          <w:sz w:val="22"/>
          <w:szCs w:val="22"/>
          <w:lang w:eastAsia="en-US"/>
        </w:rPr>
        <w:t>лицензией</w:t>
      </w:r>
      <w:r w:rsidR="00005F50" w:rsidRPr="008C7FAE">
        <w:rPr>
          <w:sz w:val="22"/>
          <w:szCs w:val="22"/>
          <w:lang w:eastAsia="en-US"/>
        </w:rPr>
        <w:t>»</w:t>
      </w:r>
      <w:r w:rsidRPr="008C7FAE">
        <w:rPr>
          <w:sz w:val="22"/>
          <w:szCs w:val="22"/>
          <w:lang w:eastAsia="en-US"/>
        </w:rPr>
        <w:t xml:space="preserve"> считается также членство </w:t>
      </w:r>
      <w:r w:rsidR="00005F50" w:rsidRPr="008C7FAE">
        <w:rPr>
          <w:sz w:val="22"/>
          <w:szCs w:val="22"/>
          <w:lang w:eastAsia="en-US"/>
        </w:rPr>
        <w:t xml:space="preserve">Подрядчика </w:t>
      </w:r>
      <w:r w:rsidRPr="008C7FAE">
        <w:rPr>
          <w:sz w:val="22"/>
          <w:szCs w:val="22"/>
          <w:lang w:eastAsia="en-US"/>
        </w:rPr>
        <w:t xml:space="preserve">в саморегулируемой организации, являющееся основанием для законного исполнения </w:t>
      </w:r>
      <w:r w:rsidR="00005F50" w:rsidRPr="008C7FAE">
        <w:rPr>
          <w:sz w:val="22"/>
          <w:szCs w:val="22"/>
          <w:lang w:eastAsia="en-US"/>
        </w:rPr>
        <w:t xml:space="preserve">Подрядчиком </w:t>
      </w:r>
      <w:r w:rsidRPr="008C7FAE">
        <w:rPr>
          <w:sz w:val="22"/>
          <w:szCs w:val="22"/>
          <w:lang w:eastAsia="en-US"/>
        </w:rPr>
        <w:t>обязанностей по Договору, частично или в полном объеме.</w:t>
      </w:r>
    </w:p>
    <w:p w:rsidR="00D4666C" w:rsidRPr="008C7FAE" w:rsidRDefault="00D4666C" w:rsidP="00AF0A7D">
      <w:pPr>
        <w:keepNext/>
        <w:keepLines/>
        <w:suppressLineNumbers/>
        <w:suppressAutoHyphens/>
        <w:spacing w:before="120"/>
        <w:ind w:left="-567"/>
        <w:contextualSpacing/>
        <w:jc w:val="both"/>
        <w:rPr>
          <w:sz w:val="22"/>
          <w:szCs w:val="22"/>
        </w:rPr>
      </w:pPr>
      <w:r w:rsidRPr="008C7FAE">
        <w:rPr>
          <w:sz w:val="22"/>
          <w:szCs w:val="22"/>
        </w:rPr>
        <w:t xml:space="preserve">В случае нарушения </w:t>
      </w:r>
      <w:r w:rsidR="00005F50" w:rsidRPr="008C7FAE">
        <w:rPr>
          <w:sz w:val="22"/>
          <w:szCs w:val="22"/>
          <w:lang w:eastAsia="en-US"/>
        </w:rPr>
        <w:t xml:space="preserve">Подрядчиком </w:t>
      </w:r>
      <w:r w:rsidRPr="008C7FAE">
        <w:rPr>
          <w:sz w:val="22"/>
          <w:szCs w:val="22"/>
        </w:rPr>
        <w:t xml:space="preserve">указанной обязанности, Заказчик вправе взыскать с </w:t>
      </w:r>
      <w:r w:rsidR="00005F50" w:rsidRPr="008C7FAE">
        <w:rPr>
          <w:sz w:val="22"/>
          <w:szCs w:val="22"/>
          <w:lang w:eastAsia="en-US"/>
        </w:rPr>
        <w:t xml:space="preserve">Подрядчика </w:t>
      </w:r>
      <w:r w:rsidRPr="008C7FAE">
        <w:rPr>
          <w:sz w:val="22"/>
          <w:szCs w:val="22"/>
        </w:rPr>
        <w:t xml:space="preserve">неустойку в </w:t>
      </w:r>
      <w:r w:rsidR="00005F50" w:rsidRPr="008C7FAE">
        <w:rPr>
          <w:sz w:val="22"/>
          <w:szCs w:val="22"/>
        </w:rPr>
        <w:t>размере</w:t>
      </w:r>
      <w:r w:rsidRPr="008C7FAE">
        <w:rPr>
          <w:sz w:val="22"/>
          <w:szCs w:val="22"/>
        </w:rPr>
        <w:t xml:space="preserve"> </w:t>
      </w:r>
      <w:r w:rsidR="00005F50" w:rsidRPr="008C7FAE">
        <w:rPr>
          <w:sz w:val="22"/>
          <w:szCs w:val="22"/>
        </w:rPr>
        <w:t>[</w:t>
      </w:r>
      <w:r w:rsidRPr="008C7FAE">
        <w:rPr>
          <w:sz w:val="22"/>
          <w:szCs w:val="22"/>
        </w:rPr>
        <w:t xml:space="preserve">10% </w:t>
      </w:r>
      <w:r w:rsidR="00005F50" w:rsidRPr="008C7FAE">
        <w:rPr>
          <w:sz w:val="22"/>
          <w:szCs w:val="22"/>
        </w:rPr>
        <w:t xml:space="preserve">(десяти процентов) </w:t>
      </w:r>
      <w:r w:rsidRPr="008C7FAE">
        <w:rPr>
          <w:sz w:val="22"/>
          <w:szCs w:val="22"/>
        </w:rPr>
        <w:t xml:space="preserve">от общей </w:t>
      </w:r>
      <w:r w:rsidR="00005F50" w:rsidRPr="008C7FAE">
        <w:rPr>
          <w:sz w:val="22"/>
          <w:szCs w:val="22"/>
        </w:rPr>
        <w:t>Цены Работ]</w:t>
      </w:r>
      <w:r w:rsidRPr="008C7FAE">
        <w:rPr>
          <w:sz w:val="22"/>
          <w:szCs w:val="22"/>
        </w:rPr>
        <w:t xml:space="preserve"> по Договору.</w:t>
      </w:r>
    </w:p>
    <w:p w:rsidR="00C02CDD" w:rsidRDefault="00C02CDD" w:rsidP="00942F17">
      <w:pPr>
        <w:keepNext/>
        <w:keepLines/>
        <w:suppressLineNumbers/>
        <w:tabs>
          <w:tab w:val="left" w:pos="527"/>
          <w:tab w:val="left" w:pos="3727"/>
          <w:tab w:val="left" w:pos="9247"/>
          <w:tab w:val="left" w:pos="13801"/>
          <w:tab w:val="left" w:pos="14861"/>
        </w:tabs>
        <w:suppressAutoHyphens/>
        <w:spacing w:after="120"/>
        <w:contextualSpacing/>
        <w:jc w:val="center"/>
        <w:rPr>
          <w:b/>
          <w:sz w:val="22"/>
          <w:szCs w:val="22"/>
        </w:rPr>
      </w:pPr>
      <w:bookmarkStart w:id="90" w:name="RefSCH7"/>
      <w:bookmarkStart w:id="91" w:name="_Toc5702859"/>
    </w:p>
    <w:p w:rsidR="0063088F" w:rsidRDefault="0063088F" w:rsidP="0063088F">
      <w:pPr>
        <w:keepNext/>
        <w:keepLines/>
        <w:suppressLineNumbers/>
        <w:tabs>
          <w:tab w:val="left" w:pos="527"/>
          <w:tab w:val="left" w:pos="3727"/>
          <w:tab w:val="left" w:pos="6521"/>
          <w:tab w:val="left" w:pos="9247"/>
          <w:tab w:val="left" w:pos="13801"/>
          <w:tab w:val="left" w:pos="14861"/>
        </w:tabs>
        <w:suppressAutoHyphens/>
        <w:spacing w:after="120"/>
        <w:ind w:left="1134" w:hanging="425"/>
        <w:contextualSpacing/>
        <w:jc w:val="center"/>
        <w:rPr>
          <w:b/>
          <w:sz w:val="22"/>
          <w:szCs w:val="22"/>
        </w:rPr>
      </w:pPr>
      <w:r>
        <w:rPr>
          <w:b/>
          <w:sz w:val="22"/>
          <w:szCs w:val="22"/>
        </w:rPr>
        <w:t>Подписи сторон:</w:t>
      </w:r>
    </w:p>
    <w:p w:rsidR="0063088F" w:rsidRDefault="0063088F" w:rsidP="00DE037E">
      <w:pPr>
        <w:keepNext/>
        <w:keepLines/>
        <w:suppressLineNumbers/>
        <w:tabs>
          <w:tab w:val="left" w:pos="527"/>
          <w:tab w:val="left" w:pos="3727"/>
          <w:tab w:val="left" w:pos="6521"/>
          <w:tab w:val="left" w:pos="9247"/>
          <w:tab w:val="left" w:pos="13801"/>
          <w:tab w:val="left" w:pos="14861"/>
        </w:tabs>
        <w:suppressAutoHyphens/>
        <w:spacing w:after="120"/>
        <w:contextualSpacing/>
        <w:jc w:val="center"/>
        <w:rPr>
          <w:b/>
          <w:sz w:val="22"/>
          <w:szCs w:val="22"/>
        </w:rPr>
      </w:pPr>
    </w:p>
    <w:tbl>
      <w:tblPr>
        <w:tblW w:w="10280" w:type="dxa"/>
        <w:tblInd w:w="-34" w:type="dxa"/>
        <w:tblLook w:val="01E0" w:firstRow="1" w:lastRow="1" w:firstColumn="1" w:lastColumn="1" w:noHBand="0" w:noVBand="0"/>
      </w:tblPr>
      <w:tblGrid>
        <w:gridCol w:w="5104"/>
        <w:gridCol w:w="5176"/>
      </w:tblGrid>
      <w:tr w:rsidR="0063088F" w:rsidRPr="001F2EDE" w:rsidTr="00B35814">
        <w:trPr>
          <w:trHeight w:val="1134"/>
        </w:trPr>
        <w:tc>
          <w:tcPr>
            <w:tcW w:w="5104" w:type="dxa"/>
          </w:tcPr>
          <w:p w:rsidR="0063088F" w:rsidRPr="001F2EDE" w:rsidRDefault="0063088F" w:rsidP="00DE037E">
            <w:pPr>
              <w:pStyle w:val="a6"/>
              <w:keepNext/>
              <w:keepLines/>
              <w:suppressLineNumbers/>
              <w:tabs>
                <w:tab w:val="left" w:pos="6521"/>
              </w:tabs>
              <w:suppressAutoHyphens/>
              <w:contextualSpacing/>
              <w:jc w:val="both"/>
              <w:rPr>
                <w:sz w:val="22"/>
                <w:szCs w:val="22"/>
              </w:rPr>
            </w:pPr>
            <w:r w:rsidRPr="001F2EDE">
              <w:rPr>
                <w:b/>
                <w:sz w:val="22"/>
                <w:szCs w:val="22"/>
              </w:rPr>
              <w:t xml:space="preserve">  Подрядчик</w:t>
            </w:r>
            <w:r w:rsidRPr="001F2EDE">
              <w:rPr>
                <w:sz w:val="22"/>
                <w:szCs w:val="22"/>
              </w:rPr>
              <w:t>:</w:t>
            </w:r>
          </w:p>
          <w:p w:rsidR="0063088F" w:rsidRDefault="0063088F" w:rsidP="005100F7">
            <w:pPr>
              <w:pStyle w:val="a6"/>
              <w:keepNext/>
              <w:keepLines/>
              <w:suppressLineNumbers/>
              <w:tabs>
                <w:tab w:val="left" w:pos="6521"/>
              </w:tabs>
              <w:suppressAutoHyphens/>
              <w:contextualSpacing/>
              <w:jc w:val="both"/>
              <w:rPr>
                <w:sz w:val="22"/>
                <w:szCs w:val="22"/>
              </w:rPr>
            </w:pPr>
            <w:r w:rsidRPr="001F2EDE">
              <w:rPr>
                <w:sz w:val="22"/>
                <w:szCs w:val="22"/>
              </w:rPr>
              <w:t xml:space="preserve">  </w:t>
            </w:r>
          </w:p>
          <w:p w:rsidR="005100F7" w:rsidRPr="001F2EDE" w:rsidRDefault="005100F7" w:rsidP="005100F7">
            <w:pPr>
              <w:pStyle w:val="a6"/>
              <w:keepNext/>
              <w:keepLines/>
              <w:suppressLineNumbers/>
              <w:tabs>
                <w:tab w:val="left" w:pos="6521"/>
              </w:tabs>
              <w:suppressAutoHyphens/>
              <w:contextualSpacing/>
              <w:jc w:val="both"/>
              <w:rPr>
                <w:sz w:val="22"/>
                <w:szCs w:val="22"/>
              </w:rPr>
            </w:pPr>
          </w:p>
          <w:p w:rsidR="0063088F" w:rsidRPr="001F2EDE" w:rsidRDefault="0063088F" w:rsidP="00DE037E">
            <w:pPr>
              <w:pStyle w:val="a6"/>
              <w:keepNext/>
              <w:keepLines/>
              <w:suppressLineNumbers/>
              <w:tabs>
                <w:tab w:val="left" w:pos="6521"/>
              </w:tabs>
              <w:suppressAutoHyphens/>
              <w:contextualSpacing/>
              <w:jc w:val="both"/>
              <w:rPr>
                <w:sz w:val="22"/>
                <w:szCs w:val="22"/>
              </w:rPr>
            </w:pPr>
          </w:p>
          <w:p w:rsidR="0063088F" w:rsidRPr="001F2EDE" w:rsidRDefault="0063088F" w:rsidP="005100F7">
            <w:pPr>
              <w:pStyle w:val="a6"/>
              <w:keepNext/>
              <w:keepLines/>
              <w:suppressLineNumbers/>
              <w:tabs>
                <w:tab w:val="left" w:pos="6521"/>
              </w:tabs>
              <w:suppressAutoHyphens/>
              <w:contextualSpacing/>
              <w:jc w:val="left"/>
              <w:rPr>
                <w:sz w:val="22"/>
                <w:szCs w:val="22"/>
              </w:rPr>
            </w:pPr>
            <w:r w:rsidRPr="001F2EDE">
              <w:rPr>
                <w:sz w:val="22"/>
                <w:szCs w:val="22"/>
              </w:rPr>
              <w:t xml:space="preserve">   __________________/</w:t>
            </w:r>
            <w:r w:rsidR="005100F7">
              <w:rPr>
                <w:sz w:val="22"/>
                <w:szCs w:val="22"/>
              </w:rPr>
              <w:t>_____________</w:t>
            </w:r>
            <w:r w:rsidRPr="001F2EDE">
              <w:rPr>
                <w:sz w:val="22"/>
                <w:szCs w:val="22"/>
                <w:u w:val="single"/>
              </w:rPr>
              <w:t xml:space="preserve"> /</w:t>
            </w:r>
            <w:r w:rsidRPr="001F2EDE">
              <w:rPr>
                <w:sz w:val="22"/>
                <w:szCs w:val="22"/>
              </w:rPr>
              <w:t xml:space="preserve">                                          </w:t>
            </w:r>
            <w:r w:rsidR="00DE037E">
              <w:rPr>
                <w:sz w:val="22"/>
                <w:szCs w:val="22"/>
              </w:rPr>
              <w:t xml:space="preserve">       </w:t>
            </w:r>
            <w:r w:rsidRPr="001F2EDE">
              <w:rPr>
                <w:sz w:val="22"/>
                <w:szCs w:val="22"/>
              </w:rPr>
              <w:t>М.П.</w:t>
            </w:r>
          </w:p>
        </w:tc>
        <w:tc>
          <w:tcPr>
            <w:tcW w:w="5176" w:type="dxa"/>
          </w:tcPr>
          <w:p w:rsidR="0063088F" w:rsidRPr="001F2EDE" w:rsidRDefault="0063088F" w:rsidP="00DE037E">
            <w:pPr>
              <w:pStyle w:val="a6"/>
              <w:keepNext/>
              <w:keepLines/>
              <w:suppressLineNumbers/>
              <w:tabs>
                <w:tab w:val="left" w:pos="6521"/>
              </w:tabs>
              <w:suppressAutoHyphens/>
              <w:contextualSpacing/>
              <w:jc w:val="both"/>
              <w:rPr>
                <w:b/>
                <w:sz w:val="22"/>
                <w:szCs w:val="22"/>
              </w:rPr>
            </w:pPr>
            <w:r w:rsidRPr="001F2EDE">
              <w:rPr>
                <w:sz w:val="22"/>
                <w:szCs w:val="22"/>
              </w:rPr>
              <w:t xml:space="preserve">    </w:t>
            </w:r>
            <w:r w:rsidRPr="001F2EDE">
              <w:rPr>
                <w:b/>
                <w:sz w:val="22"/>
                <w:szCs w:val="22"/>
              </w:rPr>
              <w:t>Заказчик:</w:t>
            </w:r>
          </w:p>
          <w:p w:rsidR="0063088F" w:rsidRPr="001F2EDE" w:rsidRDefault="0063088F" w:rsidP="00DE037E">
            <w:pPr>
              <w:pStyle w:val="a6"/>
              <w:keepNext/>
              <w:keepLines/>
              <w:suppressLineNumbers/>
              <w:tabs>
                <w:tab w:val="left" w:pos="6521"/>
              </w:tabs>
              <w:suppressAutoHyphens/>
              <w:contextualSpacing/>
              <w:jc w:val="both"/>
              <w:rPr>
                <w:sz w:val="22"/>
                <w:szCs w:val="22"/>
              </w:rPr>
            </w:pPr>
            <w:r w:rsidRPr="001F2EDE">
              <w:rPr>
                <w:sz w:val="22"/>
                <w:szCs w:val="22"/>
              </w:rPr>
              <w:t xml:space="preserve">    Директор </w:t>
            </w:r>
          </w:p>
          <w:p w:rsidR="0063088F" w:rsidRPr="001F2EDE" w:rsidRDefault="0063088F" w:rsidP="00DE037E">
            <w:pPr>
              <w:pStyle w:val="a6"/>
              <w:keepNext/>
              <w:keepLines/>
              <w:suppressLineNumbers/>
              <w:tabs>
                <w:tab w:val="left" w:pos="6521"/>
              </w:tabs>
              <w:suppressAutoHyphens/>
              <w:contextualSpacing/>
              <w:jc w:val="both"/>
              <w:rPr>
                <w:sz w:val="22"/>
                <w:szCs w:val="22"/>
              </w:rPr>
            </w:pPr>
            <w:r w:rsidRPr="001F2EDE">
              <w:rPr>
                <w:sz w:val="22"/>
                <w:szCs w:val="22"/>
              </w:rPr>
              <w:t xml:space="preserve">    ООО «КраМЗ-Авто»</w:t>
            </w:r>
          </w:p>
          <w:p w:rsidR="0063088F" w:rsidRPr="001F2EDE" w:rsidRDefault="0063088F" w:rsidP="00DE037E">
            <w:pPr>
              <w:pStyle w:val="a6"/>
              <w:keepNext/>
              <w:keepLines/>
              <w:suppressLineNumbers/>
              <w:tabs>
                <w:tab w:val="left" w:pos="6521"/>
              </w:tabs>
              <w:suppressAutoHyphens/>
              <w:contextualSpacing/>
              <w:jc w:val="both"/>
              <w:rPr>
                <w:sz w:val="22"/>
                <w:szCs w:val="22"/>
              </w:rPr>
            </w:pPr>
          </w:p>
          <w:p w:rsidR="0063088F" w:rsidRPr="001F2EDE" w:rsidRDefault="0063088F" w:rsidP="00DE037E">
            <w:pPr>
              <w:pStyle w:val="a6"/>
              <w:keepNext/>
              <w:keepLines/>
              <w:suppressLineNumbers/>
              <w:tabs>
                <w:tab w:val="left" w:pos="6521"/>
              </w:tabs>
              <w:suppressAutoHyphens/>
              <w:contextualSpacing/>
              <w:jc w:val="both"/>
              <w:rPr>
                <w:sz w:val="22"/>
                <w:szCs w:val="22"/>
              </w:rPr>
            </w:pPr>
            <w:r w:rsidRPr="001F2EDE">
              <w:rPr>
                <w:sz w:val="22"/>
                <w:szCs w:val="22"/>
              </w:rPr>
              <w:t xml:space="preserve">     __________________/</w:t>
            </w:r>
            <w:proofErr w:type="spellStart"/>
            <w:r w:rsidRPr="001F2EDE">
              <w:rPr>
                <w:sz w:val="22"/>
                <w:szCs w:val="22"/>
                <w:u w:val="single"/>
              </w:rPr>
              <w:t>А.В</w:t>
            </w:r>
            <w:proofErr w:type="spellEnd"/>
            <w:r w:rsidRPr="001F2EDE">
              <w:rPr>
                <w:sz w:val="22"/>
                <w:szCs w:val="22"/>
                <w:u w:val="single"/>
              </w:rPr>
              <w:t>. Крупицкий/</w:t>
            </w:r>
          </w:p>
          <w:p w:rsidR="0063088F" w:rsidRPr="001F2EDE" w:rsidRDefault="0063088F" w:rsidP="00DE037E">
            <w:pPr>
              <w:pStyle w:val="a6"/>
              <w:keepNext/>
              <w:keepLines/>
              <w:suppressLineNumbers/>
              <w:tabs>
                <w:tab w:val="left" w:pos="6521"/>
              </w:tabs>
              <w:suppressAutoHyphens/>
              <w:contextualSpacing/>
              <w:jc w:val="both"/>
              <w:rPr>
                <w:sz w:val="22"/>
                <w:szCs w:val="22"/>
              </w:rPr>
            </w:pPr>
            <w:r w:rsidRPr="001F2EDE">
              <w:rPr>
                <w:sz w:val="22"/>
                <w:szCs w:val="22"/>
              </w:rPr>
              <w:t xml:space="preserve">       М.П.</w:t>
            </w:r>
          </w:p>
        </w:tc>
      </w:tr>
    </w:tbl>
    <w:p w:rsidR="0063088F" w:rsidRDefault="0063088F" w:rsidP="0063088F">
      <w:pPr>
        <w:pStyle w:val="a6"/>
        <w:keepNext/>
        <w:keepLines/>
        <w:suppressLineNumbers/>
        <w:suppressAutoHyphens/>
        <w:contextualSpacing/>
        <w:jc w:val="left"/>
        <w:rPr>
          <w:b/>
          <w:sz w:val="22"/>
          <w:szCs w:val="22"/>
        </w:rPr>
      </w:pPr>
    </w:p>
    <w:p w:rsidR="00DE037E" w:rsidRDefault="00DE037E" w:rsidP="00AF0A7D">
      <w:pPr>
        <w:pStyle w:val="SCH"/>
        <w:keepNext/>
        <w:keepLines/>
        <w:suppressLineNumbers/>
        <w:spacing w:after="0" w:line="240" w:lineRule="auto"/>
        <w:ind w:firstLine="6804"/>
        <w:contextualSpacing/>
        <w:outlineLvl w:val="0"/>
        <w:rPr>
          <w:sz w:val="20"/>
          <w:szCs w:val="20"/>
        </w:rPr>
      </w:pPr>
    </w:p>
    <w:p w:rsidR="00AF7103" w:rsidRPr="00AF7103" w:rsidRDefault="00AE533F" w:rsidP="00AF0A7D">
      <w:pPr>
        <w:pStyle w:val="SCH"/>
        <w:keepNext/>
        <w:keepLines/>
        <w:suppressLineNumbers/>
        <w:spacing w:after="0" w:line="240" w:lineRule="auto"/>
        <w:ind w:firstLine="6804"/>
        <w:contextualSpacing/>
        <w:outlineLvl w:val="0"/>
        <w:rPr>
          <w:sz w:val="20"/>
          <w:szCs w:val="20"/>
        </w:rPr>
      </w:pPr>
      <w:r w:rsidRPr="00AF7103">
        <w:rPr>
          <w:sz w:val="20"/>
          <w:szCs w:val="20"/>
        </w:rPr>
        <w:lastRenderedPageBreak/>
        <w:t xml:space="preserve">Приложение </w:t>
      </w:r>
      <w:bookmarkStart w:id="92" w:name="RefSCH7_No"/>
      <w:r w:rsidRPr="00AF7103">
        <w:rPr>
          <w:sz w:val="20"/>
          <w:szCs w:val="20"/>
        </w:rPr>
        <w:t xml:space="preserve">№ </w:t>
      </w:r>
      <w:bookmarkEnd w:id="90"/>
      <w:bookmarkEnd w:id="92"/>
      <w:r w:rsidR="006A171A" w:rsidRPr="00AF7103">
        <w:rPr>
          <w:sz w:val="20"/>
          <w:szCs w:val="20"/>
        </w:rPr>
        <w:t>4</w:t>
      </w:r>
    </w:p>
    <w:p w:rsidR="002E0579" w:rsidRDefault="002E0579" w:rsidP="00AF0A7D">
      <w:pPr>
        <w:pStyle w:val="SCH"/>
        <w:keepNext/>
        <w:keepLines/>
        <w:suppressLineNumbers/>
        <w:spacing w:after="0" w:line="240" w:lineRule="auto"/>
        <w:contextualSpacing/>
        <w:jc w:val="left"/>
        <w:outlineLvl w:val="0"/>
        <w:rPr>
          <w:i w:val="0"/>
          <w:sz w:val="22"/>
          <w:szCs w:val="22"/>
        </w:rPr>
      </w:pPr>
      <w:bookmarkStart w:id="93" w:name="RefSCH7_1"/>
    </w:p>
    <w:p w:rsidR="006B5110" w:rsidRPr="008C7FAE" w:rsidRDefault="00B171F2" w:rsidP="00DE037E">
      <w:pPr>
        <w:pStyle w:val="SCH"/>
        <w:keepNext/>
        <w:keepLines/>
        <w:suppressLineNumbers/>
        <w:spacing w:after="0" w:line="240" w:lineRule="auto"/>
        <w:contextualSpacing/>
        <w:jc w:val="center"/>
        <w:outlineLvl w:val="0"/>
        <w:rPr>
          <w:i w:val="0"/>
          <w:sz w:val="22"/>
          <w:szCs w:val="22"/>
        </w:rPr>
      </w:pPr>
      <w:r w:rsidRPr="008C7FAE">
        <w:rPr>
          <w:i w:val="0"/>
          <w:sz w:val="22"/>
          <w:szCs w:val="22"/>
        </w:rPr>
        <w:t xml:space="preserve">Перечень требований к </w:t>
      </w:r>
      <w:r w:rsidR="00273A9D" w:rsidRPr="008C7FAE">
        <w:rPr>
          <w:i w:val="0"/>
          <w:sz w:val="22"/>
          <w:szCs w:val="22"/>
        </w:rPr>
        <w:t xml:space="preserve">Подрядчику </w:t>
      </w:r>
      <w:r w:rsidR="006B5110" w:rsidRPr="008C7FAE">
        <w:rPr>
          <w:i w:val="0"/>
          <w:sz w:val="22"/>
          <w:szCs w:val="22"/>
        </w:rPr>
        <w:t>по охране труда, промышленной, экологической, пожарной и иной безопасности и ответственность за их нарушение</w:t>
      </w:r>
      <w:bookmarkEnd w:id="91"/>
      <w:bookmarkEnd w:id="93"/>
    </w:p>
    <w:p w:rsidR="006B5110" w:rsidRPr="008C7FAE" w:rsidRDefault="006B5110" w:rsidP="00DE037E">
      <w:pPr>
        <w:keepNext/>
        <w:keepLines/>
        <w:suppressLineNumbers/>
        <w:suppressAutoHyphens/>
        <w:ind w:left="-1134" w:right="141"/>
        <w:contextualSpacing/>
        <w:jc w:val="center"/>
        <w:rPr>
          <w:b/>
          <w:sz w:val="22"/>
          <w:szCs w:val="22"/>
        </w:rPr>
      </w:pPr>
      <w:r w:rsidRPr="008C7FAE">
        <w:rPr>
          <w:b/>
          <w:sz w:val="22"/>
          <w:szCs w:val="22"/>
        </w:rPr>
        <w:t xml:space="preserve">РАЗДЕЛ </w:t>
      </w:r>
      <w:r w:rsidR="00625486" w:rsidRPr="008C7FAE">
        <w:rPr>
          <w:b/>
          <w:sz w:val="22"/>
          <w:szCs w:val="22"/>
          <w:lang w:val="en-US"/>
        </w:rPr>
        <w:t>I</w:t>
      </w:r>
      <w:r w:rsidRPr="008C7FAE">
        <w:rPr>
          <w:b/>
          <w:sz w:val="22"/>
          <w:szCs w:val="22"/>
        </w:rPr>
        <w:t>.</w:t>
      </w:r>
    </w:p>
    <w:p w:rsidR="006B5110" w:rsidRPr="008C7FAE" w:rsidRDefault="006B5110" w:rsidP="00DE037E">
      <w:pPr>
        <w:keepNext/>
        <w:keepLines/>
        <w:suppressLineNumbers/>
        <w:suppressAutoHyphens/>
        <w:ind w:left="-1134" w:right="141"/>
        <w:contextualSpacing/>
        <w:jc w:val="center"/>
        <w:rPr>
          <w:b/>
          <w:sz w:val="22"/>
          <w:szCs w:val="22"/>
        </w:rPr>
      </w:pPr>
      <w:r w:rsidRPr="008C7FAE">
        <w:rPr>
          <w:b/>
          <w:sz w:val="22"/>
          <w:szCs w:val="22"/>
        </w:rPr>
        <w:t>Перечень нарушений и штрафов за нарушение правил охраны труда, промышленной,</w:t>
      </w:r>
    </w:p>
    <w:p w:rsidR="006B5110" w:rsidRPr="008C7FAE" w:rsidRDefault="006B5110" w:rsidP="00DE037E">
      <w:pPr>
        <w:keepNext/>
        <w:keepLines/>
        <w:suppressLineNumbers/>
        <w:suppressAutoHyphens/>
        <w:ind w:left="-1134" w:right="141"/>
        <w:contextualSpacing/>
        <w:jc w:val="center"/>
        <w:rPr>
          <w:b/>
          <w:sz w:val="22"/>
          <w:szCs w:val="22"/>
        </w:rPr>
      </w:pPr>
      <w:r w:rsidRPr="008C7FAE">
        <w:rPr>
          <w:b/>
          <w:sz w:val="22"/>
          <w:szCs w:val="22"/>
        </w:rPr>
        <w:t>экологической и пожарной безопасности</w:t>
      </w:r>
    </w:p>
    <w:p w:rsidR="006B5110" w:rsidRPr="008C7FAE" w:rsidRDefault="006B5110" w:rsidP="00DE037E">
      <w:pPr>
        <w:keepNext/>
        <w:keepLines/>
        <w:suppressLineNumbers/>
        <w:suppressAutoHyphens/>
        <w:contextualSpacing/>
        <w:jc w:val="center"/>
        <w:rPr>
          <w:sz w:val="22"/>
          <w:szCs w:val="22"/>
        </w:rPr>
      </w:pPr>
    </w:p>
    <w:tbl>
      <w:tblPr>
        <w:tblW w:w="5218" w:type="pct"/>
        <w:tblInd w:w="-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
        <w:gridCol w:w="5369"/>
        <w:gridCol w:w="979"/>
        <w:gridCol w:w="3388"/>
      </w:tblGrid>
      <w:tr w:rsidR="000D2139" w:rsidRPr="008C7FAE" w:rsidTr="006C3373">
        <w:tc>
          <w:tcPr>
            <w:tcW w:w="267" w:type="pct"/>
            <w:vMerge w:val="restart"/>
            <w:vAlign w:val="center"/>
          </w:tcPr>
          <w:p w:rsidR="000D2139" w:rsidRPr="008C7FAE" w:rsidRDefault="000D2139" w:rsidP="00AF0A7D">
            <w:pPr>
              <w:keepNext/>
              <w:keepLines/>
              <w:suppressLineNumbers/>
              <w:suppressAutoHyphens/>
              <w:contextualSpacing/>
              <w:jc w:val="center"/>
              <w:rPr>
                <w:sz w:val="22"/>
                <w:szCs w:val="22"/>
                <w:lang w:val="x-none"/>
              </w:rPr>
            </w:pPr>
          </w:p>
        </w:tc>
        <w:tc>
          <w:tcPr>
            <w:tcW w:w="2610" w:type="pct"/>
            <w:vMerge w:val="restart"/>
            <w:vAlign w:val="center"/>
          </w:tcPr>
          <w:p w:rsidR="000D2139" w:rsidRPr="008C7FAE" w:rsidRDefault="000D2139" w:rsidP="00AF0A7D">
            <w:pPr>
              <w:keepNext/>
              <w:keepLines/>
              <w:suppressLineNumbers/>
              <w:suppressAutoHyphens/>
              <w:contextualSpacing/>
              <w:jc w:val="center"/>
              <w:rPr>
                <w:b/>
                <w:sz w:val="22"/>
                <w:szCs w:val="22"/>
                <w:lang w:val="x-none"/>
              </w:rPr>
            </w:pPr>
            <w:r w:rsidRPr="008C7FAE">
              <w:rPr>
                <w:b/>
                <w:sz w:val="22"/>
                <w:szCs w:val="22"/>
                <w:lang w:val="x-none"/>
              </w:rPr>
              <w:t>Вид нарушения*</w:t>
            </w:r>
          </w:p>
        </w:tc>
        <w:tc>
          <w:tcPr>
            <w:tcW w:w="2123" w:type="pct"/>
            <w:gridSpan w:val="2"/>
            <w:vAlign w:val="center"/>
          </w:tcPr>
          <w:p w:rsidR="000D2139" w:rsidRPr="008C7FAE" w:rsidRDefault="000D2139" w:rsidP="00AF0A7D">
            <w:pPr>
              <w:keepNext/>
              <w:keepLines/>
              <w:suppressLineNumbers/>
              <w:suppressAutoHyphens/>
              <w:contextualSpacing/>
              <w:jc w:val="center"/>
              <w:rPr>
                <w:b/>
                <w:sz w:val="22"/>
                <w:szCs w:val="22"/>
                <w:lang w:val="x-none"/>
              </w:rPr>
            </w:pPr>
            <w:r w:rsidRPr="008C7FAE">
              <w:rPr>
                <w:b/>
                <w:sz w:val="22"/>
                <w:szCs w:val="22"/>
                <w:lang w:val="x-none"/>
              </w:rPr>
              <w:t>Мера ответственности/штрафная санкция</w:t>
            </w:r>
          </w:p>
        </w:tc>
      </w:tr>
      <w:tr w:rsidR="000D2139" w:rsidRPr="008C7FAE" w:rsidTr="006C3373">
        <w:tc>
          <w:tcPr>
            <w:tcW w:w="267" w:type="pct"/>
            <w:vMerge/>
            <w:vAlign w:val="center"/>
          </w:tcPr>
          <w:p w:rsidR="000D2139" w:rsidRPr="008C7FAE" w:rsidRDefault="000D2139" w:rsidP="00AF0A7D">
            <w:pPr>
              <w:keepNext/>
              <w:keepLines/>
              <w:suppressLineNumbers/>
              <w:suppressAutoHyphens/>
              <w:ind w:left="720"/>
              <w:contextualSpacing/>
              <w:jc w:val="center"/>
              <w:rPr>
                <w:sz w:val="22"/>
                <w:szCs w:val="22"/>
                <w:lang w:val="x-none"/>
              </w:rPr>
            </w:pPr>
          </w:p>
        </w:tc>
        <w:tc>
          <w:tcPr>
            <w:tcW w:w="2610" w:type="pct"/>
            <w:vMerge/>
            <w:vAlign w:val="center"/>
          </w:tcPr>
          <w:p w:rsidR="000D2139" w:rsidRPr="008C7FAE" w:rsidRDefault="000D2139" w:rsidP="00AF0A7D">
            <w:pPr>
              <w:keepNext/>
              <w:keepLines/>
              <w:suppressLineNumbers/>
              <w:suppressAutoHyphens/>
              <w:contextualSpacing/>
              <w:jc w:val="center"/>
              <w:rPr>
                <w:b/>
                <w:sz w:val="22"/>
                <w:szCs w:val="22"/>
                <w:lang w:val="x-none"/>
              </w:rPr>
            </w:pPr>
          </w:p>
        </w:tc>
        <w:tc>
          <w:tcPr>
            <w:tcW w:w="476" w:type="pct"/>
            <w:vAlign w:val="center"/>
          </w:tcPr>
          <w:p w:rsidR="000D2139" w:rsidRPr="008C7FAE" w:rsidRDefault="000D2139" w:rsidP="00AF0A7D">
            <w:pPr>
              <w:keepNext/>
              <w:keepLines/>
              <w:suppressLineNumbers/>
              <w:suppressAutoHyphens/>
              <w:contextualSpacing/>
              <w:jc w:val="center"/>
              <w:rPr>
                <w:b/>
                <w:sz w:val="22"/>
                <w:szCs w:val="22"/>
                <w:lang w:val="x-none"/>
              </w:rPr>
            </w:pPr>
            <w:r w:rsidRPr="008C7FAE">
              <w:rPr>
                <w:b/>
                <w:sz w:val="22"/>
                <w:szCs w:val="22"/>
                <w:lang w:val="x-none"/>
              </w:rPr>
              <w:t>Штраф</w:t>
            </w:r>
          </w:p>
          <w:p w:rsidR="000D2139" w:rsidRPr="008C7FAE" w:rsidRDefault="000D2139" w:rsidP="00AF0A7D">
            <w:pPr>
              <w:keepNext/>
              <w:keepLines/>
              <w:suppressLineNumbers/>
              <w:suppressAutoHyphens/>
              <w:contextualSpacing/>
              <w:jc w:val="center"/>
              <w:rPr>
                <w:b/>
                <w:sz w:val="22"/>
                <w:szCs w:val="22"/>
                <w:lang w:val="x-none"/>
              </w:rPr>
            </w:pPr>
            <w:r w:rsidRPr="008C7FAE">
              <w:rPr>
                <w:b/>
                <w:sz w:val="22"/>
                <w:szCs w:val="22"/>
                <w:lang w:val="x-none"/>
              </w:rPr>
              <w:t>(тыс. руб.)</w:t>
            </w:r>
          </w:p>
        </w:tc>
        <w:tc>
          <w:tcPr>
            <w:tcW w:w="1647" w:type="pct"/>
            <w:vAlign w:val="center"/>
          </w:tcPr>
          <w:p w:rsidR="000D2139" w:rsidRPr="008C7FAE" w:rsidRDefault="000D2139" w:rsidP="00AF0A7D">
            <w:pPr>
              <w:keepNext/>
              <w:keepLines/>
              <w:suppressLineNumbers/>
              <w:suppressAutoHyphens/>
              <w:contextualSpacing/>
              <w:jc w:val="center"/>
              <w:rPr>
                <w:b/>
                <w:sz w:val="22"/>
                <w:szCs w:val="22"/>
                <w:lang w:val="x-none"/>
              </w:rPr>
            </w:pPr>
            <w:r w:rsidRPr="008C7FAE">
              <w:rPr>
                <w:b/>
                <w:sz w:val="22"/>
                <w:szCs w:val="22"/>
                <w:lang w:val="x-none"/>
              </w:rPr>
              <w:t>Дополнительная санкция</w:t>
            </w:r>
          </w:p>
        </w:tc>
      </w:tr>
      <w:tr w:rsidR="000D2139" w:rsidRPr="008C7FAE" w:rsidTr="006C3373">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10" w:type="pct"/>
          </w:tcPr>
          <w:p w:rsidR="000D2139" w:rsidRPr="008C7FAE" w:rsidRDefault="000D2139" w:rsidP="002E0579">
            <w:pPr>
              <w:keepNext/>
              <w:keepLines/>
              <w:suppressLineNumbers/>
              <w:suppressAutoHyphens/>
              <w:contextualSpacing/>
              <w:jc w:val="both"/>
              <w:rPr>
                <w:i/>
                <w:sz w:val="22"/>
                <w:szCs w:val="22"/>
                <w:lang w:val="x-none"/>
              </w:rPr>
            </w:pPr>
            <w:r w:rsidRPr="008C7FAE">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476" w:type="pct"/>
          </w:tcPr>
          <w:p w:rsidR="000D2139" w:rsidRPr="00FF7F9D" w:rsidRDefault="00FF7F9D" w:rsidP="00AF0A7D">
            <w:pPr>
              <w:keepNext/>
              <w:keepLines/>
              <w:suppressLineNumbers/>
              <w:suppressAutoHyphens/>
              <w:contextualSpacing/>
              <w:jc w:val="center"/>
              <w:rPr>
                <w:sz w:val="22"/>
                <w:szCs w:val="22"/>
              </w:rPr>
            </w:pPr>
            <w:ins w:id="94" w:author="Kovalenko Sergey" w:date="2020-04-09T16:23:00Z">
              <w:r>
                <w:rPr>
                  <w:sz w:val="22"/>
                  <w:szCs w:val="22"/>
                </w:rPr>
                <w:t>до 100</w:t>
              </w:r>
            </w:ins>
          </w:p>
        </w:tc>
        <w:tc>
          <w:tcPr>
            <w:tcW w:w="164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Отстранение от работы, удаление исполнителей с места производства работ.</w:t>
            </w:r>
          </w:p>
        </w:tc>
      </w:tr>
      <w:tr w:rsidR="000D2139" w:rsidRPr="008C7FAE" w:rsidTr="006C3373">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10" w:type="pct"/>
          </w:tcPr>
          <w:p w:rsidR="000D2139" w:rsidRPr="008C7FAE" w:rsidRDefault="000D2139" w:rsidP="002E0579">
            <w:pPr>
              <w:keepNext/>
              <w:keepLines/>
              <w:suppressLineNumbers/>
              <w:suppressAutoHyphens/>
              <w:contextualSpacing/>
              <w:jc w:val="both"/>
              <w:rPr>
                <w:sz w:val="22"/>
                <w:szCs w:val="22"/>
                <w:lang w:val="x-none"/>
              </w:rPr>
            </w:pPr>
            <w:r w:rsidRPr="008C7FAE">
              <w:rPr>
                <w:sz w:val="22"/>
                <w:szCs w:val="22"/>
                <w:lang w:val="x-none"/>
              </w:rPr>
              <w:t>Отсутствие у работников документов, подтверждающих их аттестаци</w:t>
            </w:r>
            <w:r w:rsidRPr="008C7FAE">
              <w:rPr>
                <w:sz w:val="22"/>
                <w:szCs w:val="22"/>
              </w:rPr>
              <w:t>ю</w:t>
            </w:r>
            <w:r w:rsidRPr="008C7FAE">
              <w:rPr>
                <w:sz w:val="22"/>
                <w:szCs w:val="22"/>
                <w:lang w:val="x-none"/>
              </w:rPr>
              <w:t xml:space="preserve">, квалификацию, прохождение </w:t>
            </w:r>
            <w:r w:rsidRPr="008C7FAE">
              <w:rPr>
                <w:sz w:val="22"/>
                <w:szCs w:val="22"/>
              </w:rPr>
              <w:t>вводного инструктажа, инструктажа на рабочем месте (первичного/повторного/целевого),</w:t>
            </w:r>
            <w:r w:rsidRPr="008C7FAE">
              <w:rPr>
                <w:sz w:val="22"/>
              </w:rPr>
              <w:t xml:space="preserve"> </w:t>
            </w:r>
            <w:r w:rsidRPr="008C7FAE">
              <w:rPr>
                <w:sz w:val="22"/>
                <w:szCs w:val="22"/>
                <w:lang w:val="x-none"/>
              </w:rPr>
              <w:t xml:space="preserve">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 </w:t>
            </w:r>
          </w:p>
        </w:tc>
        <w:tc>
          <w:tcPr>
            <w:tcW w:w="476" w:type="pct"/>
          </w:tcPr>
          <w:p w:rsidR="000D2139" w:rsidRPr="008C7FAE" w:rsidRDefault="00FF7F9D" w:rsidP="00AF0A7D">
            <w:pPr>
              <w:keepNext/>
              <w:keepLines/>
              <w:suppressLineNumbers/>
              <w:suppressAutoHyphens/>
              <w:contextualSpacing/>
              <w:jc w:val="center"/>
              <w:rPr>
                <w:sz w:val="22"/>
                <w:szCs w:val="22"/>
              </w:rPr>
            </w:pPr>
            <w:ins w:id="95" w:author="Kovalenko Sergey" w:date="2020-04-09T16:23:00Z">
              <w:r>
                <w:rPr>
                  <w:sz w:val="22"/>
                  <w:szCs w:val="22"/>
                </w:rPr>
                <w:t>до 50</w:t>
              </w:r>
            </w:ins>
          </w:p>
        </w:tc>
        <w:tc>
          <w:tcPr>
            <w:tcW w:w="1647" w:type="pct"/>
          </w:tcPr>
          <w:p w:rsidR="000D2139" w:rsidRPr="008C7FAE" w:rsidRDefault="000D2139" w:rsidP="00AF0A7D">
            <w:pPr>
              <w:keepNext/>
              <w:keepLines/>
              <w:suppressLineNumbers/>
              <w:suppressAutoHyphens/>
              <w:contextualSpacing/>
              <w:rPr>
                <w:sz w:val="22"/>
                <w:szCs w:val="22"/>
              </w:rPr>
            </w:pPr>
            <w:r w:rsidRPr="008C7FAE">
              <w:rPr>
                <w:sz w:val="22"/>
                <w:szCs w:val="22"/>
              </w:rPr>
              <w:t>Отстранение от работы, удаление с территории объекта (блокирование пропуска нарушителя</w:t>
            </w:r>
            <w:proofErr w:type="gramStart"/>
            <w:r w:rsidR="000A6D92" w:rsidRPr="008C7FAE">
              <w:rPr>
                <w:sz w:val="22"/>
                <w:szCs w:val="22"/>
              </w:rPr>
              <w:t xml:space="preserve"> </w:t>
            </w:r>
            <w:r w:rsidRPr="008C7FAE">
              <w:rPr>
                <w:sz w:val="22"/>
                <w:szCs w:val="22"/>
              </w:rPr>
              <w:t>(-</w:t>
            </w:r>
            <w:proofErr w:type="gramEnd"/>
            <w:r w:rsidRPr="008C7FAE">
              <w:rPr>
                <w:sz w:val="22"/>
                <w:szCs w:val="22"/>
              </w:rPr>
              <w:t>ей)).</w:t>
            </w:r>
          </w:p>
        </w:tc>
      </w:tr>
      <w:tr w:rsidR="000D2139" w:rsidRPr="008C7FAE" w:rsidTr="006C3373">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10" w:type="pct"/>
          </w:tcPr>
          <w:p w:rsidR="000D2139" w:rsidRPr="008C7FAE" w:rsidRDefault="000D2139" w:rsidP="002E0579">
            <w:pPr>
              <w:keepNext/>
              <w:keepLines/>
              <w:suppressLineNumbers/>
              <w:suppressAutoHyphens/>
              <w:contextualSpacing/>
              <w:jc w:val="both"/>
              <w:rPr>
                <w:sz w:val="22"/>
                <w:szCs w:val="22"/>
                <w:lang w:val="x-none"/>
              </w:rPr>
            </w:pPr>
            <w:r w:rsidRPr="008C7FAE">
              <w:rPr>
                <w:sz w:val="22"/>
                <w:szCs w:val="22"/>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r w:rsidR="00481694" w:rsidRPr="008C7FAE">
              <w:rPr>
                <w:sz w:val="22"/>
                <w:szCs w:val="22"/>
              </w:rPr>
              <w:t>.</w:t>
            </w:r>
          </w:p>
        </w:tc>
        <w:tc>
          <w:tcPr>
            <w:tcW w:w="476" w:type="pct"/>
          </w:tcPr>
          <w:p w:rsidR="000D2139" w:rsidRPr="008C7FAE" w:rsidRDefault="00FF7F9D" w:rsidP="00AF0A7D">
            <w:pPr>
              <w:keepNext/>
              <w:keepLines/>
              <w:suppressLineNumbers/>
              <w:suppressAutoHyphens/>
              <w:contextualSpacing/>
              <w:jc w:val="center"/>
              <w:rPr>
                <w:sz w:val="22"/>
                <w:szCs w:val="22"/>
              </w:rPr>
            </w:pPr>
            <w:ins w:id="96" w:author="Kovalenko Sergey" w:date="2020-04-09T16:23:00Z">
              <w:r>
                <w:rPr>
                  <w:sz w:val="22"/>
                  <w:szCs w:val="22"/>
                </w:rPr>
                <w:t>до 50</w:t>
              </w:r>
            </w:ins>
          </w:p>
        </w:tc>
        <w:tc>
          <w:tcPr>
            <w:tcW w:w="1647" w:type="pct"/>
          </w:tcPr>
          <w:p w:rsidR="000D2139" w:rsidRPr="008C7FAE" w:rsidRDefault="000D2139" w:rsidP="00AF0A7D">
            <w:pPr>
              <w:keepNext/>
              <w:keepLines/>
              <w:suppressLineNumbers/>
              <w:suppressAutoHyphens/>
              <w:contextualSpacing/>
              <w:rPr>
                <w:sz w:val="22"/>
                <w:szCs w:val="22"/>
              </w:rPr>
            </w:pPr>
            <w:r w:rsidRPr="008C7FAE">
              <w:rPr>
                <w:sz w:val="22"/>
                <w:szCs w:val="22"/>
              </w:rPr>
              <w:t>Отстранение от работы, удаление исполнителей с места производства работ. Остановка работ.</w:t>
            </w:r>
          </w:p>
        </w:tc>
      </w:tr>
      <w:tr w:rsidR="000D2139" w:rsidRPr="008C7FAE" w:rsidTr="006C3373">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10"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Нарушение правил по охране труда при работе на высоте.</w:t>
            </w:r>
          </w:p>
          <w:p w:rsidR="000D2139" w:rsidRPr="008C7FAE" w:rsidRDefault="000D2139" w:rsidP="00AF0A7D">
            <w:pPr>
              <w:keepNext/>
              <w:keepLines/>
              <w:suppressLineNumbers/>
              <w:suppressAutoHyphens/>
              <w:contextualSpacing/>
              <w:jc w:val="both"/>
              <w:rPr>
                <w:sz w:val="22"/>
                <w:szCs w:val="22"/>
                <w:lang w:val="x-none"/>
              </w:rPr>
            </w:pPr>
          </w:p>
        </w:tc>
        <w:tc>
          <w:tcPr>
            <w:tcW w:w="476" w:type="pct"/>
          </w:tcPr>
          <w:p w:rsidR="000D2139" w:rsidRPr="008C7FAE" w:rsidRDefault="00FF7F9D" w:rsidP="00AF0A7D">
            <w:pPr>
              <w:keepNext/>
              <w:keepLines/>
              <w:suppressLineNumbers/>
              <w:suppressAutoHyphens/>
              <w:contextualSpacing/>
              <w:jc w:val="center"/>
              <w:rPr>
                <w:sz w:val="22"/>
                <w:szCs w:val="22"/>
              </w:rPr>
            </w:pPr>
            <w:ins w:id="97" w:author="Kovalenko Sergey" w:date="2020-04-09T16:23:00Z">
              <w:r>
                <w:rPr>
                  <w:sz w:val="22"/>
                  <w:szCs w:val="22"/>
                </w:rPr>
                <w:t>до 50</w:t>
              </w:r>
            </w:ins>
          </w:p>
        </w:tc>
        <w:tc>
          <w:tcPr>
            <w:tcW w:w="1647" w:type="pct"/>
          </w:tcPr>
          <w:p w:rsidR="000D2139" w:rsidRPr="008C7FAE" w:rsidRDefault="000D2139" w:rsidP="00AF0A7D">
            <w:pPr>
              <w:keepNext/>
              <w:keepLines/>
              <w:suppressLineNumbers/>
              <w:suppressAutoHyphens/>
              <w:contextualSpacing/>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w:t>
            </w:r>
            <w:proofErr w:type="gramStart"/>
            <w:r w:rsidRPr="008C7FAE">
              <w:rPr>
                <w:sz w:val="22"/>
                <w:szCs w:val="22"/>
              </w:rPr>
              <w:t>я(</w:t>
            </w:r>
            <w:proofErr w:type="gramEnd"/>
            <w:r w:rsidRPr="008C7FAE">
              <w:rPr>
                <w:sz w:val="22"/>
                <w:szCs w:val="22"/>
              </w:rPr>
              <w:t>-ей).</w:t>
            </w:r>
          </w:p>
        </w:tc>
      </w:tr>
      <w:tr w:rsidR="000D2139" w:rsidRPr="008C7FAE" w:rsidTr="006C3373">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10"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476" w:type="pct"/>
          </w:tcPr>
          <w:p w:rsidR="000D2139" w:rsidRPr="008C7FAE" w:rsidRDefault="00FF7F9D" w:rsidP="00AF0A7D">
            <w:pPr>
              <w:keepNext/>
              <w:keepLines/>
              <w:suppressLineNumbers/>
              <w:suppressAutoHyphens/>
              <w:contextualSpacing/>
              <w:jc w:val="center"/>
              <w:rPr>
                <w:sz w:val="22"/>
                <w:szCs w:val="22"/>
                <w:lang w:val="x-none"/>
              </w:rPr>
            </w:pPr>
            <w:ins w:id="98" w:author="Kovalenko Sergey" w:date="2020-04-09T16:23:00Z">
              <w:r>
                <w:rPr>
                  <w:sz w:val="22"/>
                  <w:szCs w:val="22"/>
                </w:rPr>
                <w:t>до 50</w:t>
              </w:r>
            </w:ins>
          </w:p>
        </w:tc>
        <w:tc>
          <w:tcPr>
            <w:tcW w:w="1647" w:type="pct"/>
          </w:tcPr>
          <w:p w:rsidR="000D2139" w:rsidRPr="008C7FAE" w:rsidRDefault="000D2139" w:rsidP="00AF0A7D">
            <w:pPr>
              <w:keepNext/>
              <w:keepLines/>
              <w:suppressLineNumbers/>
              <w:suppressAutoHyphens/>
              <w:contextualSpacing/>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w:t>
            </w:r>
            <w:proofErr w:type="gramStart"/>
            <w:r w:rsidRPr="008C7FAE">
              <w:rPr>
                <w:sz w:val="22"/>
                <w:szCs w:val="22"/>
              </w:rPr>
              <w:t>я(</w:t>
            </w:r>
            <w:proofErr w:type="gramEnd"/>
            <w:r w:rsidRPr="008C7FAE">
              <w:rPr>
                <w:sz w:val="22"/>
                <w:szCs w:val="22"/>
              </w:rPr>
              <w:t>-ей).</w:t>
            </w:r>
          </w:p>
        </w:tc>
      </w:tr>
      <w:tr w:rsidR="000D2139" w:rsidRPr="008C7FAE" w:rsidTr="006C3373">
        <w:tc>
          <w:tcPr>
            <w:tcW w:w="267" w:type="pct"/>
            <w:vMerge w:val="restar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10"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Неприменение или несоответствующее применение средств индивидуальной защиты и спецодежды.</w:t>
            </w:r>
          </w:p>
        </w:tc>
        <w:tc>
          <w:tcPr>
            <w:tcW w:w="476" w:type="pct"/>
          </w:tcPr>
          <w:p w:rsidR="000D2139" w:rsidRPr="008C7FAE" w:rsidRDefault="000D2139" w:rsidP="00AF0A7D">
            <w:pPr>
              <w:keepNext/>
              <w:keepLines/>
              <w:suppressLineNumbers/>
              <w:suppressAutoHyphens/>
              <w:contextualSpacing/>
              <w:jc w:val="center"/>
              <w:rPr>
                <w:sz w:val="22"/>
                <w:szCs w:val="22"/>
              </w:rPr>
            </w:pPr>
          </w:p>
        </w:tc>
        <w:tc>
          <w:tcPr>
            <w:tcW w:w="1647" w:type="pct"/>
          </w:tcPr>
          <w:p w:rsidR="000D2139" w:rsidRPr="008C7FAE" w:rsidRDefault="000D2139" w:rsidP="00AF0A7D">
            <w:pPr>
              <w:keepNext/>
              <w:keepLines/>
              <w:suppressLineNumbers/>
              <w:suppressAutoHyphens/>
              <w:contextualSpacing/>
              <w:rPr>
                <w:sz w:val="22"/>
                <w:szCs w:val="22"/>
              </w:rPr>
            </w:pPr>
          </w:p>
        </w:tc>
      </w:tr>
      <w:tr w:rsidR="000D2139" w:rsidRPr="008C7FAE" w:rsidTr="006C3373">
        <w:tc>
          <w:tcPr>
            <w:tcW w:w="267" w:type="pct"/>
            <w:vMerge/>
          </w:tcPr>
          <w:p w:rsidR="000D2139" w:rsidRPr="008C7FAE" w:rsidRDefault="000D2139" w:rsidP="00AF0A7D">
            <w:pPr>
              <w:keepNext/>
              <w:keepLines/>
              <w:suppressLineNumbers/>
              <w:suppressAutoHyphens/>
              <w:ind w:left="170"/>
              <w:contextualSpacing/>
              <w:rPr>
                <w:sz w:val="22"/>
                <w:szCs w:val="22"/>
                <w:lang w:val="x-none"/>
              </w:rPr>
            </w:pPr>
          </w:p>
        </w:tc>
        <w:tc>
          <w:tcPr>
            <w:tcW w:w="2610"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 средств защиты от падения с высоты</w:t>
            </w:r>
          </w:p>
        </w:tc>
        <w:tc>
          <w:tcPr>
            <w:tcW w:w="476" w:type="pct"/>
          </w:tcPr>
          <w:p w:rsidR="000D2139" w:rsidRPr="008C7FAE" w:rsidRDefault="00FF7F9D" w:rsidP="006C3373">
            <w:pPr>
              <w:keepNext/>
              <w:keepLines/>
              <w:suppressLineNumbers/>
              <w:suppressAutoHyphens/>
              <w:contextualSpacing/>
              <w:jc w:val="center"/>
              <w:rPr>
                <w:sz w:val="22"/>
                <w:szCs w:val="22"/>
              </w:rPr>
            </w:pPr>
            <w:ins w:id="99" w:author="Kovalenko Sergey" w:date="2020-04-09T16:22:00Z">
              <w:r>
                <w:rPr>
                  <w:sz w:val="22"/>
                  <w:szCs w:val="22"/>
                </w:rPr>
                <w:t>до 50</w:t>
              </w:r>
            </w:ins>
          </w:p>
        </w:tc>
        <w:tc>
          <w:tcPr>
            <w:tcW w:w="1647" w:type="pct"/>
          </w:tcPr>
          <w:p w:rsidR="000D2139" w:rsidRPr="008C7FAE" w:rsidRDefault="000D2139" w:rsidP="00AF0A7D">
            <w:pPr>
              <w:keepNext/>
              <w:keepLines/>
              <w:suppressLineNumbers/>
              <w:suppressAutoHyphens/>
              <w:contextualSpacing/>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w:t>
            </w:r>
            <w:proofErr w:type="gramStart"/>
            <w:r w:rsidRPr="008C7FAE">
              <w:rPr>
                <w:sz w:val="22"/>
                <w:szCs w:val="22"/>
              </w:rPr>
              <w:t>я(</w:t>
            </w:r>
            <w:proofErr w:type="gramEnd"/>
            <w:r w:rsidRPr="008C7FAE">
              <w:rPr>
                <w:sz w:val="22"/>
                <w:szCs w:val="22"/>
              </w:rPr>
              <w:t>-ей).</w:t>
            </w:r>
          </w:p>
        </w:tc>
      </w:tr>
      <w:tr w:rsidR="000D2139" w:rsidRPr="008C7FAE" w:rsidTr="006C3373">
        <w:trPr>
          <w:trHeight w:val="542"/>
        </w:trPr>
        <w:tc>
          <w:tcPr>
            <w:tcW w:w="267" w:type="pct"/>
            <w:vMerge/>
          </w:tcPr>
          <w:p w:rsidR="000D2139" w:rsidRPr="008C7FAE" w:rsidRDefault="000D2139" w:rsidP="00AF0A7D">
            <w:pPr>
              <w:keepNext/>
              <w:keepLines/>
              <w:suppressLineNumbers/>
              <w:suppressAutoHyphens/>
              <w:ind w:left="170"/>
              <w:contextualSpacing/>
              <w:rPr>
                <w:sz w:val="22"/>
                <w:szCs w:val="22"/>
                <w:lang w:val="x-none"/>
              </w:rPr>
            </w:pPr>
          </w:p>
        </w:tc>
        <w:tc>
          <w:tcPr>
            <w:tcW w:w="2610" w:type="pct"/>
          </w:tcPr>
          <w:p w:rsidR="000D2139" w:rsidRPr="008C7FAE" w:rsidRDefault="000D2139" w:rsidP="00AF0A7D">
            <w:pPr>
              <w:keepNext/>
              <w:keepLines/>
              <w:suppressLineNumbers/>
              <w:suppressAutoHyphens/>
              <w:contextualSpacing/>
              <w:jc w:val="both"/>
              <w:rPr>
                <w:sz w:val="22"/>
                <w:szCs w:val="22"/>
              </w:rPr>
            </w:pPr>
            <w:r w:rsidRPr="008C7FAE">
              <w:rPr>
                <w:sz w:val="22"/>
                <w:szCs w:val="22"/>
                <w:lang w:val="x-none"/>
              </w:rPr>
              <w:t xml:space="preserve">- других </w:t>
            </w:r>
            <w:r w:rsidR="00481694" w:rsidRPr="008C7FAE">
              <w:rPr>
                <w:sz w:val="22"/>
                <w:szCs w:val="22"/>
              </w:rPr>
              <w:t>средств индивидуальной защиты.</w:t>
            </w:r>
          </w:p>
        </w:tc>
        <w:tc>
          <w:tcPr>
            <w:tcW w:w="476" w:type="pct"/>
          </w:tcPr>
          <w:p w:rsidR="000D2139" w:rsidRPr="008C7FAE" w:rsidRDefault="00FF7F9D" w:rsidP="00AF0A7D">
            <w:pPr>
              <w:keepNext/>
              <w:keepLines/>
              <w:suppressLineNumbers/>
              <w:suppressAutoHyphens/>
              <w:contextualSpacing/>
              <w:jc w:val="center"/>
              <w:rPr>
                <w:sz w:val="22"/>
                <w:szCs w:val="22"/>
              </w:rPr>
            </w:pPr>
            <w:ins w:id="100" w:author="Kovalenko Sergey" w:date="2020-04-09T16:22:00Z">
              <w:r>
                <w:rPr>
                  <w:sz w:val="22"/>
                  <w:szCs w:val="22"/>
                </w:rPr>
                <w:t>до 25</w:t>
              </w:r>
            </w:ins>
          </w:p>
        </w:tc>
        <w:tc>
          <w:tcPr>
            <w:tcW w:w="1647" w:type="pct"/>
          </w:tcPr>
          <w:p w:rsidR="002E0579" w:rsidRPr="008C7FAE" w:rsidRDefault="000D2139" w:rsidP="002E0579">
            <w:pPr>
              <w:keepNext/>
              <w:keepLines/>
              <w:suppressLineNumbers/>
              <w:suppressAutoHyphens/>
              <w:contextualSpacing/>
              <w:rPr>
                <w:sz w:val="22"/>
                <w:szCs w:val="22"/>
              </w:rPr>
            </w:pPr>
            <w:r w:rsidRPr="008C7FAE">
              <w:rPr>
                <w:sz w:val="22"/>
                <w:szCs w:val="22"/>
              </w:rPr>
              <w:t>Отстранение от работы, удаление исполнителей с места производства работ. Остановка работ.</w:t>
            </w:r>
          </w:p>
        </w:tc>
      </w:tr>
      <w:tr w:rsidR="000D2139" w:rsidRPr="008C7FAE" w:rsidTr="006C3373">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10"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Нарушение правил по охране труда и промышленной безопасности</w:t>
            </w:r>
            <w:r w:rsidRPr="008C7FAE">
              <w:rPr>
                <w:sz w:val="22"/>
              </w:rPr>
              <w:t xml:space="preserve"> </w:t>
            </w:r>
            <w:r w:rsidRPr="008C7FAE">
              <w:rPr>
                <w:sz w:val="22"/>
                <w:szCs w:val="22"/>
                <w:lang w:val="x-none"/>
              </w:rPr>
              <w:t xml:space="preserve">при проведении грузоподъёмных работ </w:t>
            </w:r>
            <w:r w:rsidRPr="008C7FAE">
              <w:rPr>
                <w:sz w:val="22"/>
                <w:szCs w:val="22"/>
                <w:lang w:val="x-none"/>
              </w:rPr>
              <w:lastRenderedPageBreak/>
              <w:t>и работ по перемещению грузов.</w:t>
            </w:r>
          </w:p>
        </w:tc>
        <w:tc>
          <w:tcPr>
            <w:tcW w:w="476" w:type="pct"/>
          </w:tcPr>
          <w:p w:rsidR="000D2139" w:rsidRPr="008C7FAE" w:rsidRDefault="00FF7F9D" w:rsidP="00AF0A7D">
            <w:pPr>
              <w:keepNext/>
              <w:keepLines/>
              <w:suppressLineNumbers/>
              <w:suppressAutoHyphens/>
              <w:contextualSpacing/>
              <w:jc w:val="center"/>
              <w:rPr>
                <w:sz w:val="22"/>
                <w:szCs w:val="22"/>
              </w:rPr>
            </w:pPr>
            <w:ins w:id="101" w:author="Kovalenko Sergey" w:date="2020-04-09T16:22:00Z">
              <w:r>
                <w:rPr>
                  <w:sz w:val="22"/>
                  <w:szCs w:val="22"/>
                </w:rPr>
                <w:lastRenderedPageBreak/>
                <w:t>до 50</w:t>
              </w:r>
            </w:ins>
          </w:p>
        </w:tc>
        <w:tc>
          <w:tcPr>
            <w:tcW w:w="1647" w:type="pct"/>
          </w:tcPr>
          <w:p w:rsidR="000D2139" w:rsidRPr="008C7FAE" w:rsidRDefault="000D2139" w:rsidP="00AF0A7D">
            <w:pPr>
              <w:keepNext/>
              <w:keepLines/>
              <w:suppressLineNumbers/>
              <w:suppressAutoHyphens/>
              <w:contextualSpacing/>
              <w:rPr>
                <w:sz w:val="22"/>
                <w:szCs w:val="22"/>
              </w:rPr>
            </w:pPr>
            <w:r w:rsidRPr="008C7FAE">
              <w:rPr>
                <w:sz w:val="22"/>
                <w:szCs w:val="22"/>
              </w:rPr>
              <w:t xml:space="preserve">Отстранение от работы, удаление исполнителей с места </w:t>
            </w:r>
            <w:r w:rsidRPr="008C7FAE">
              <w:rPr>
                <w:sz w:val="22"/>
                <w:szCs w:val="22"/>
              </w:rPr>
              <w:lastRenderedPageBreak/>
              <w:t>производства работ. Остановка работ. 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p>
        </w:tc>
      </w:tr>
      <w:tr w:rsidR="000D2139" w:rsidRPr="008C7FAE" w:rsidTr="006C3373">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10"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476" w:type="pct"/>
          </w:tcPr>
          <w:p w:rsidR="000D2139" w:rsidRPr="008C7FAE" w:rsidRDefault="00FF7F9D" w:rsidP="00AF0A7D">
            <w:pPr>
              <w:keepNext/>
              <w:keepLines/>
              <w:suppressLineNumbers/>
              <w:suppressAutoHyphens/>
              <w:contextualSpacing/>
              <w:jc w:val="center"/>
              <w:rPr>
                <w:sz w:val="22"/>
                <w:szCs w:val="22"/>
              </w:rPr>
            </w:pPr>
            <w:ins w:id="102" w:author="Kovalenko Sergey" w:date="2020-04-09T16:22:00Z">
              <w:r>
                <w:rPr>
                  <w:sz w:val="22"/>
                  <w:szCs w:val="22"/>
                </w:rPr>
                <w:t>до 20</w:t>
              </w:r>
            </w:ins>
          </w:p>
        </w:tc>
        <w:tc>
          <w:tcPr>
            <w:tcW w:w="1647" w:type="pct"/>
          </w:tcPr>
          <w:p w:rsidR="000D2139" w:rsidRPr="008C7FAE" w:rsidRDefault="000D2139" w:rsidP="00AF0A7D">
            <w:pPr>
              <w:keepNext/>
              <w:keepLines/>
              <w:suppressLineNumbers/>
              <w:suppressAutoHyphens/>
              <w:contextualSpacing/>
              <w:rPr>
                <w:sz w:val="22"/>
                <w:szCs w:val="22"/>
              </w:rPr>
            </w:pPr>
            <w:r w:rsidRPr="008C7FAE">
              <w:rPr>
                <w:sz w:val="22"/>
                <w:szCs w:val="22"/>
              </w:rPr>
              <w:t>Отстранение от работы, удаление исполнителей с места производства работ. Остановка работ.</w:t>
            </w:r>
          </w:p>
        </w:tc>
      </w:tr>
      <w:tr w:rsidR="000D2139" w:rsidRPr="008C7FAE" w:rsidTr="006C3373">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10"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 xml:space="preserve">Нарушение требований охраны труда при </w:t>
            </w:r>
            <w:r w:rsidRPr="008C7FAE">
              <w:rPr>
                <w:sz w:val="22"/>
                <w:szCs w:val="22"/>
              </w:rPr>
              <w:t>эксплуатации электроустановок</w:t>
            </w:r>
            <w:r w:rsidRPr="008C7FAE">
              <w:rPr>
                <w:sz w:val="22"/>
                <w:szCs w:val="22"/>
                <w:lang w:val="x-none"/>
              </w:rPr>
              <w:t>.</w:t>
            </w:r>
          </w:p>
        </w:tc>
        <w:tc>
          <w:tcPr>
            <w:tcW w:w="476" w:type="pct"/>
          </w:tcPr>
          <w:p w:rsidR="000D2139" w:rsidRPr="008C7FAE" w:rsidRDefault="00FF7F9D" w:rsidP="00AF0A7D">
            <w:pPr>
              <w:keepNext/>
              <w:keepLines/>
              <w:suppressLineNumbers/>
              <w:suppressAutoHyphens/>
              <w:contextualSpacing/>
              <w:jc w:val="center"/>
              <w:rPr>
                <w:sz w:val="22"/>
                <w:szCs w:val="22"/>
              </w:rPr>
            </w:pPr>
            <w:ins w:id="103" w:author="Kovalenko Sergey" w:date="2020-04-09T16:22:00Z">
              <w:r>
                <w:rPr>
                  <w:sz w:val="22"/>
                  <w:szCs w:val="22"/>
                </w:rPr>
                <w:t>до 50</w:t>
              </w:r>
            </w:ins>
          </w:p>
        </w:tc>
        <w:tc>
          <w:tcPr>
            <w:tcW w:w="1647" w:type="pct"/>
          </w:tcPr>
          <w:p w:rsidR="000D2139" w:rsidRPr="008C7FAE" w:rsidRDefault="000D2139" w:rsidP="00AF0A7D">
            <w:pPr>
              <w:keepNext/>
              <w:keepLines/>
              <w:suppressLineNumbers/>
              <w:suppressAutoHyphens/>
              <w:contextualSpacing/>
              <w:rPr>
                <w:sz w:val="22"/>
                <w:szCs w:val="22"/>
              </w:rPr>
            </w:pPr>
            <w:r w:rsidRPr="008C7FAE">
              <w:rPr>
                <w:sz w:val="22"/>
                <w:szCs w:val="22"/>
              </w:rPr>
              <w:t>Отстранение от работы, удаление исполнителей с места производства работ. Остановка работ.</w:t>
            </w:r>
          </w:p>
        </w:tc>
      </w:tr>
      <w:tr w:rsidR="000D2139" w:rsidRPr="008C7FAE" w:rsidTr="006C3373">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10"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 xml:space="preserve">Нарушение требований охраны труда при проведении огневых работ (электросварочных, </w:t>
            </w:r>
            <w:proofErr w:type="spellStart"/>
            <w:r w:rsidRPr="008C7FAE">
              <w:rPr>
                <w:sz w:val="22"/>
                <w:szCs w:val="22"/>
                <w:lang w:val="x-none"/>
              </w:rPr>
              <w:t>газорезательных</w:t>
            </w:r>
            <w:proofErr w:type="spellEnd"/>
            <w:r w:rsidRPr="008C7FAE">
              <w:rPr>
                <w:sz w:val="22"/>
                <w:szCs w:val="22"/>
                <w:lang w:val="x-none"/>
              </w:rPr>
              <w:t xml:space="preserve">, паяльных, </w:t>
            </w:r>
            <w:proofErr w:type="spellStart"/>
            <w:r w:rsidRPr="008C7FAE">
              <w:rPr>
                <w:sz w:val="22"/>
                <w:szCs w:val="22"/>
                <w:lang w:val="x-none"/>
              </w:rPr>
              <w:t>УШМ</w:t>
            </w:r>
            <w:proofErr w:type="spellEnd"/>
            <w:r w:rsidRPr="008C7FAE">
              <w:rPr>
                <w:sz w:val="22"/>
                <w:szCs w:val="22"/>
                <w:lang w:val="x-none"/>
              </w:rPr>
              <w:t>).</w:t>
            </w:r>
          </w:p>
        </w:tc>
        <w:tc>
          <w:tcPr>
            <w:tcW w:w="476" w:type="pct"/>
          </w:tcPr>
          <w:p w:rsidR="000D2139" w:rsidRPr="008C7FAE" w:rsidRDefault="00FF7F9D" w:rsidP="00AF0A7D">
            <w:pPr>
              <w:keepNext/>
              <w:keepLines/>
              <w:suppressLineNumbers/>
              <w:suppressAutoHyphens/>
              <w:contextualSpacing/>
              <w:jc w:val="center"/>
              <w:rPr>
                <w:sz w:val="22"/>
                <w:szCs w:val="22"/>
              </w:rPr>
            </w:pPr>
            <w:ins w:id="104" w:author="Kovalenko Sergey" w:date="2020-04-09T16:22:00Z">
              <w:r>
                <w:rPr>
                  <w:sz w:val="22"/>
                  <w:szCs w:val="22"/>
                </w:rPr>
                <w:t>до 50</w:t>
              </w:r>
            </w:ins>
          </w:p>
        </w:tc>
        <w:tc>
          <w:tcPr>
            <w:tcW w:w="1647" w:type="pct"/>
          </w:tcPr>
          <w:p w:rsidR="000D2139" w:rsidRPr="008C7FAE" w:rsidRDefault="000D2139" w:rsidP="00AF0A7D">
            <w:pPr>
              <w:keepNext/>
              <w:keepLines/>
              <w:suppressLineNumbers/>
              <w:suppressAutoHyphens/>
              <w:contextualSpacing/>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p>
        </w:tc>
      </w:tr>
      <w:tr w:rsidR="000D2139" w:rsidRPr="008C7FAE" w:rsidTr="006C3373">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bookmarkStart w:id="105" w:name="_Ref496878534"/>
          </w:p>
        </w:tc>
        <w:bookmarkEnd w:id="105"/>
        <w:tc>
          <w:tcPr>
            <w:tcW w:w="2610" w:type="pct"/>
          </w:tcPr>
          <w:p w:rsidR="000D2139" w:rsidRPr="008C7FAE" w:rsidRDefault="000D2139" w:rsidP="00AF0A7D">
            <w:pPr>
              <w:keepNext/>
              <w:keepLines/>
              <w:suppressLineNumbers/>
              <w:suppressAutoHyphens/>
              <w:contextualSpacing/>
              <w:jc w:val="both"/>
              <w:rPr>
                <w:sz w:val="22"/>
                <w:szCs w:val="22"/>
              </w:rPr>
            </w:pPr>
            <w:r w:rsidRPr="008C7FAE">
              <w:rPr>
                <w:sz w:val="22"/>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476" w:type="pct"/>
          </w:tcPr>
          <w:p w:rsidR="000D2139" w:rsidRPr="008C7FAE" w:rsidRDefault="00FF7F9D" w:rsidP="00AF0A7D">
            <w:pPr>
              <w:keepNext/>
              <w:keepLines/>
              <w:suppressLineNumbers/>
              <w:suppressAutoHyphens/>
              <w:contextualSpacing/>
              <w:jc w:val="center"/>
              <w:rPr>
                <w:sz w:val="22"/>
                <w:szCs w:val="22"/>
              </w:rPr>
            </w:pPr>
            <w:ins w:id="106" w:author="Kovalenko Sergey" w:date="2020-04-09T16:22:00Z">
              <w:r>
                <w:rPr>
                  <w:sz w:val="22"/>
                  <w:szCs w:val="22"/>
                </w:rPr>
                <w:t>до 50</w:t>
              </w:r>
            </w:ins>
          </w:p>
        </w:tc>
        <w:tc>
          <w:tcPr>
            <w:tcW w:w="1647" w:type="pct"/>
          </w:tcPr>
          <w:p w:rsidR="000D2139" w:rsidRPr="008C7FAE" w:rsidRDefault="000D2139" w:rsidP="00AF0A7D">
            <w:pPr>
              <w:keepNext/>
              <w:keepLines/>
              <w:suppressLineNumbers/>
              <w:suppressAutoHyphens/>
              <w:contextualSpacing/>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p>
        </w:tc>
      </w:tr>
      <w:tr w:rsidR="000D2139" w:rsidRPr="008C7FAE" w:rsidTr="006C3373">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10"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 xml:space="preserve">Несоответствующее складирование </w:t>
            </w:r>
            <w:r w:rsidRPr="008C7FAE">
              <w:rPr>
                <w:sz w:val="22"/>
                <w:szCs w:val="22"/>
              </w:rPr>
              <w:t>М</w:t>
            </w:r>
            <w:proofErr w:type="spellStart"/>
            <w:r w:rsidRPr="008C7FAE">
              <w:rPr>
                <w:sz w:val="22"/>
                <w:szCs w:val="22"/>
                <w:lang w:val="x-none"/>
              </w:rPr>
              <w:t>атериалов</w:t>
            </w:r>
            <w:proofErr w:type="spellEnd"/>
            <w:r w:rsidRPr="008C7FAE">
              <w:rPr>
                <w:sz w:val="22"/>
                <w:szCs w:val="22"/>
                <w:lang w:val="x-none"/>
              </w:rPr>
              <w:t>.</w:t>
            </w:r>
          </w:p>
        </w:tc>
        <w:tc>
          <w:tcPr>
            <w:tcW w:w="476" w:type="pct"/>
          </w:tcPr>
          <w:p w:rsidR="000D2139" w:rsidRPr="008C7FAE" w:rsidRDefault="00FF7F9D" w:rsidP="00AF0A7D">
            <w:pPr>
              <w:keepNext/>
              <w:keepLines/>
              <w:suppressLineNumbers/>
              <w:suppressAutoHyphens/>
              <w:contextualSpacing/>
              <w:jc w:val="center"/>
              <w:rPr>
                <w:sz w:val="22"/>
                <w:szCs w:val="22"/>
              </w:rPr>
            </w:pPr>
            <w:ins w:id="107" w:author="Kovalenko Sergey" w:date="2020-04-09T16:22:00Z">
              <w:r>
                <w:rPr>
                  <w:sz w:val="22"/>
                  <w:szCs w:val="22"/>
                </w:rPr>
                <w:t>до 50</w:t>
              </w:r>
            </w:ins>
          </w:p>
        </w:tc>
        <w:tc>
          <w:tcPr>
            <w:tcW w:w="1647" w:type="pct"/>
          </w:tcPr>
          <w:p w:rsidR="000D2139" w:rsidRPr="008C7FAE" w:rsidRDefault="000D2139" w:rsidP="00AF0A7D">
            <w:pPr>
              <w:keepNext/>
              <w:keepLines/>
              <w:suppressLineNumbers/>
              <w:suppressAutoHyphens/>
              <w:contextualSpacing/>
              <w:rPr>
                <w:sz w:val="22"/>
                <w:szCs w:val="22"/>
                <w:lang w:val="en-US"/>
              </w:rPr>
            </w:pPr>
            <w:r w:rsidRPr="008C7FAE">
              <w:rPr>
                <w:sz w:val="22"/>
                <w:szCs w:val="22"/>
              </w:rPr>
              <w:t>Остановка работ.</w:t>
            </w:r>
          </w:p>
        </w:tc>
      </w:tr>
      <w:tr w:rsidR="000D2139" w:rsidRPr="008C7FAE" w:rsidTr="006C3373">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10"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Несоответствующее содержание рабочих мест и территории (захламление рабочих мест</w:t>
            </w:r>
            <w:r w:rsidR="00EB3BB0" w:rsidRPr="008C7FAE">
              <w:rPr>
                <w:sz w:val="22"/>
                <w:szCs w:val="22"/>
              </w:rPr>
              <w:t xml:space="preserve"> и т.п.).</w:t>
            </w:r>
          </w:p>
        </w:tc>
        <w:tc>
          <w:tcPr>
            <w:tcW w:w="476" w:type="pct"/>
          </w:tcPr>
          <w:p w:rsidR="000D2139" w:rsidRPr="008C7FAE" w:rsidRDefault="00FF7F9D" w:rsidP="00AF0A7D">
            <w:pPr>
              <w:keepNext/>
              <w:keepLines/>
              <w:suppressLineNumbers/>
              <w:suppressAutoHyphens/>
              <w:contextualSpacing/>
              <w:jc w:val="center"/>
              <w:rPr>
                <w:sz w:val="22"/>
                <w:szCs w:val="22"/>
              </w:rPr>
            </w:pPr>
            <w:ins w:id="108" w:author="Kovalenko Sergey" w:date="2020-04-09T16:22:00Z">
              <w:r>
                <w:rPr>
                  <w:sz w:val="22"/>
                  <w:szCs w:val="22"/>
                </w:rPr>
                <w:t>до 30</w:t>
              </w:r>
            </w:ins>
          </w:p>
        </w:tc>
        <w:tc>
          <w:tcPr>
            <w:tcW w:w="164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Остановка работ.</w:t>
            </w:r>
          </w:p>
        </w:tc>
      </w:tr>
      <w:tr w:rsidR="000D2139" w:rsidRPr="008C7FAE" w:rsidTr="006C3373">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10" w:type="pct"/>
          </w:tcPr>
          <w:p w:rsidR="000D2139" w:rsidRPr="008C7FAE" w:rsidRDefault="000D2139" w:rsidP="00AF0A7D">
            <w:pPr>
              <w:keepNext/>
              <w:keepLines/>
              <w:suppressLineNumbers/>
              <w:suppressAutoHyphens/>
              <w:contextualSpacing/>
              <w:jc w:val="both"/>
              <w:rPr>
                <w:i/>
                <w:sz w:val="22"/>
                <w:szCs w:val="22"/>
              </w:rPr>
            </w:pPr>
            <w:r w:rsidRPr="008C7FAE">
              <w:rPr>
                <w:sz w:val="22"/>
                <w:szCs w:val="22"/>
                <w:lang w:val="x-none"/>
              </w:rPr>
              <w:t>Нарушение требований действующего законодательства в области обращения с отходами</w:t>
            </w:r>
            <w:r w:rsidRPr="008C7FAE">
              <w:rPr>
                <w:sz w:val="22"/>
              </w:rPr>
              <w:t xml:space="preserve"> </w:t>
            </w:r>
            <w:r w:rsidRPr="008C7FAE">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00EB3BB0" w:rsidRPr="008C7FAE">
              <w:rPr>
                <w:sz w:val="22"/>
                <w:szCs w:val="22"/>
              </w:rPr>
              <w:t>.</w:t>
            </w:r>
          </w:p>
        </w:tc>
        <w:tc>
          <w:tcPr>
            <w:tcW w:w="476" w:type="pct"/>
          </w:tcPr>
          <w:p w:rsidR="000D2139" w:rsidRPr="00FF7F9D" w:rsidRDefault="00FF7F9D" w:rsidP="00AF0A7D">
            <w:pPr>
              <w:keepNext/>
              <w:keepLines/>
              <w:suppressLineNumbers/>
              <w:suppressAutoHyphens/>
              <w:spacing w:before="120"/>
              <w:contextualSpacing/>
              <w:jc w:val="center"/>
              <w:rPr>
                <w:sz w:val="22"/>
                <w:szCs w:val="22"/>
              </w:rPr>
            </w:pPr>
            <w:ins w:id="109" w:author="Kovalenko Sergey" w:date="2020-04-09T16:22:00Z">
              <w:r>
                <w:rPr>
                  <w:sz w:val="22"/>
                  <w:szCs w:val="22"/>
                </w:rPr>
                <w:t>до 100</w:t>
              </w:r>
            </w:ins>
          </w:p>
        </w:tc>
        <w:tc>
          <w:tcPr>
            <w:tcW w:w="164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Остановка работ.</w:t>
            </w:r>
          </w:p>
        </w:tc>
      </w:tr>
      <w:tr w:rsidR="000D2139" w:rsidRPr="008C7FAE" w:rsidTr="006C3373">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10"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476" w:type="pct"/>
          </w:tcPr>
          <w:p w:rsidR="000D2139" w:rsidRPr="008C7FAE" w:rsidRDefault="00FF7F9D" w:rsidP="00AF0A7D">
            <w:pPr>
              <w:keepNext/>
              <w:keepLines/>
              <w:suppressLineNumbers/>
              <w:suppressAutoHyphens/>
              <w:contextualSpacing/>
              <w:jc w:val="center"/>
              <w:rPr>
                <w:sz w:val="22"/>
                <w:szCs w:val="22"/>
              </w:rPr>
            </w:pPr>
            <w:ins w:id="110" w:author="Kovalenko Sergey" w:date="2020-04-09T16:22:00Z">
              <w:r>
                <w:rPr>
                  <w:sz w:val="22"/>
                  <w:szCs w:val="22"/>
                </w:rPr>
                <w:t>до 30</w:t>
              </w:r>
            </w:ins>
          </w:p>
        </w:tc>
        <w:tc>
          <w:tcPr>
            <w:tcW w:w="164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Остановка</w:t>
            </w:r>
            <w:r w:rsidRPr="008C7FAE">
              <w:rPr>
                <w:sz w:val="22"/>
              </w:rPr>
              <w:t xml:space="preserve"> </w:t>
            </w:r>
            <w:r w:rsidRPr="008C7FAE">
              <w:rPr>
                <w:sz w:val="22"/>
                <w:szCs w:val="22"/>
                <w:lang w:val="x-none"/>
              </w:rPr>
              <w:t>работ.</w:t>
            </w:r>
          </w:p>
        </w:tc>
      </w:tr>
      <w:tr w:rsidR="000D2139" w:rsidRPr="008C7FAE" w:rsidTr="006C3373">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10"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Нарушение требований пожарной безопасности.</w:t>
            </w:r>
          </w:p>
        </w:tc>
        <w:tc>
          <w:tcPr>
            <w:tcW w:w="476" w:type="pct"/>
          </w:tcPr>
          <w:p w:rsidR="000D2139" w:rsidRPr="008C7FAE" w:rsidRDefault="00FF7F9D" w:rsidP="00AF0A7D">
            <w:pPr>
              <w:keepNext/>
              <w:keepLines/>
              <w:suppressLineNumbers/>
              <w:suppressAutoHyphens/>
              <w:contextualSpacing/>
              <w:jc w:val="center"/>
              <w:rPr>
                <w:sz w:val="22"/>
                <w:szCs w:val="22"/>
              </w:rPr>
            </w:pPr>
            <w:ins w:id="111" w:author="Kovalenko Sergey" w:date="2020-04-09T16:22:00Z">
              <w:r>
                <w:rPr>
                  <w:sz w:val="22"/>
                  <w:szCs w:val="22"/>
                </w:rPr>
                <w:t>до 50</w:t>
              </w:r>
            </w:ins>
          </w:p>
        </w:tc>
        <w:tc>
          <w:tcPr>
            <w:tcW w:w="164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r w:rsidRPr="008C7FAE">
              <w:rPr>
                <w:sz w:val="22"/>
                <w:szCs w:val="22"/>
                <w:lang w:val="x-none"/>
              </w:rPr>
              <w:t>.</w:t>
            </w:r>
          </w:p>
        </w:tc>
      </w:tr>
      <w:tr w:rsidR="000D2139" w:rsidRPr="008C7FAE" w:rsidTr="006C3373">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10"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Нарушение требований электробезопасности.</w:t>
            </w:r>
          </w:p>
        </w:tc>
        <w:tc>
          <w:tcPr>
            <w:tcW w:w="476" w:type="pct"/>
          </w:tcPr>
          <w:p w:rsidR="000D2139" w:rsidRPr="008C7FAE" w:rsidRDefault="00FF7F9D" w:rsidP="00AF0A7D">
            <w:pPr>
              <w:keepNext/>
              <w:keepLines/>
              <w:suppressLineNumbers/>
              <w:suppressAutoHyphens/>
              <w:contextualSpacing/>
              <w:jc w:val="center"/>
              <w:rPr>
                <w:sz w:val="22"/>
                <w:szCs w:val="22"/>
              </w:rPr>
            </w:pPr>
            <w:ins w:id="112" w:author="Kovalenko Sergey" w:date="2020-04-09T16:22:00Z">
              <w:r>
                <w:rPr>
                  <w:sz w:val="22"/>
                  <w:szCs w:val="22"/>
                </w:rPr>
                <w:t>до 50</w:t>
              </w:r>
            </w:ins>
          </w:p>
        </w:tc>
        <w:tc>
          <w:tcPr>
            <w:tcW w:w="164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r w:rsidRPr="008C7FAE">
              <w:rPr>
                <w:sz w:val="22"/>
                <w:szCs w:val="22"/>
                <w:lang w:val="x-none"/>
              </w:rPr>
              <w:t>.</w:t>
            </w:r>
          </w:p>
        </w:tc>
      </w:tr>
      <w:tr w:rsidR="000D2139" w:rsidRPr="008C7FAE" w:rsidTr="006C3373">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10" w:type="pct"/>
          </w:tcPr>
          <w:p w:rsidR="000D2139" w:rsidRPr="008C7FAE" w:rsidRDefault="000D2139" w:rsidP="00AF0A7D">
            <w:pPr>
              <w:keepNext/>
              <w:keepLines/>
              <w:suppressLineNumbers/>
              <w:suppressAutoHyphens/>
              <w:contextualSpacing/>
              <w:jc w:val="both"/>
              <w:rPr>
                <w:sz w:val="22"/>
                <w:szCs w:val="22"/>
              </w:rPr>
            </w:pPr>
            <w:r w:rsidRPr="008C7FAE">
              <w:rPr>
                <w:sz w:val="22"/>
                <w:szCs w:val="22"/>
                <w:lang w:val="x-none"/>
              </w:rPr>
              <w:t xml:space="preserve">Нарушения требований законодательства </w:t>
            </w:r>
            <w:r w:rsidRPr="008C7FAE">
              <w:rPr>
                <w:bCs/>
                <w:iCs/>
                <w:sz w:val="22"/>
                <w:szCs w:val="22"/>
              </w:rPr>
              <w:t>Российской Федерации</w:t>
            </w:r>
            <w:r w:rsidRPr="008C7FAE">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w:t>
            </w:r>
            <w:r w:rsidR="00EB3BB0" w:rsidRPr="008C7FAE">
              <w:rPr>
                <w:sz w:val="22"/>
                <w:szCs w:val="22"/>
                <w:lang w:val="x-none"/>
              </w:rPr>
              <w:t>адчики, сваебойные установки).</w:t>
            </w:r>
          </w:p>
        </w:tc>
        <w:tc>
          <w:tcPr>
            <w:tcW w:w="476" w:type="pct"/>
          </w:tcPr>
          <w:p w:rsidR="000D2139" w:rsidRPr="008C7FAE" w:rsidRDefault="00FF7F9D" w:rsidP="00AF0A7D">
            <w:pPr>
              <w:keepNext/>
              <w:keepLines/>
              <w:suppressLineNumbers/>
              <w:suppressAutoHyphens/>
              <w:contextualSpacing/>
              <w:jc w:val="center"/>
              <w:rPr>
                <w:sz w:val="22"/>
                <w:szCs w:val="22"/>
              </w:rPr>
            </w:pPr>
            <w:ins w:id="113" w:author="Kovalenko Sergey" w:date="2020-04-09T16:22:00Z">
              <w:r>
                <w:rPr>
                  <w:sz w:val="22"/>
                  <w:szCs w:val="22"/>
                </w:rPr>
                <w:t>до 20</w:t>
              </w:r>
            </w:ins>
          </w:p>
        </w:tc>
        <w:tc>
          <w:tcPr>
            <w:tcW w:w="1647" w:type="pct"/>
          </w:tcPr>
          <w:p w:rsidR="000D2139" w:rsidRPr="008C7FAE" w:rsidRDefault="000D2139" w:rsidP="00AF0A7D">
            <w:pPr>
              <w:keepNext/>
              <w:keepLines/>
              <w:suppressLineNumbers/>
              <w:suppressAutoHyphens/>
              <w:contextualSpacing/>
              <w:rPr>
                <w:sz w:val="22"/>
                <w:szCs w:val="22"/>
              </w:rPr>
            </w:pPr>
            <w:r w:rsidRPr="008C7FAE">
              <w:rPr>
                <w:sz w:val="22"/>
                <w:szCs w:val="22"/>
                <w:lang w:val="x-none"/>
              </w:rPr>
              <w:t xml:space="preserve">Отстранение от работы, удаление с объекта, остановка работ, </w:t>
            </w:r>
            <w:r w:rsidRPr="008C7FAE">
              <w:rPr>
                <w:sz w:val="22"/>
                <w:szCs w:val="22"/>
              </w:rPr>
              <w:t>блокирование пропуска нарушителя</w:t>
            </w:r>
            <w:r w:rsidR="000A6D92" w:rsidRPr="008C7FAE">
              <w:rPr>
                <w:sz w:val="22"/>
                <w:szCs w:val="22"/>
                <w:lang w:val="en-US"/>
              </w:rPr>
              <w:t> </w:t>
            </w:r>
            <w:r w:rsidRPr="008C7FAE">
              <w:rPr>
                <w:sz w:val="22"/>
                <w:szCs w:val="22"/>
              </w:rPr>
              <w:t>(-ей).</w:t>
            </w:r>
          </w:p>
        </w:tc>
      </w:tr>
      <w:tr w:rsidR="000D2139" w:rsidRPr="008C7FAE" w:rsidTr="006C3373">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10" w:type="pct"/>
          </w:tcPr>
          <w:p w:rsidR="000D2139" w:rsidRPr="008C7FAE" w:rsidRDefault="000D2139" w:rsidP="00AF0A7D">
            <w:pPr>
              <w:keepNext/>
              <w:keepLines/>
              <w:suppressLineNumbers/>
              <w:suppressAutoHyphens/>
              <w:contextualSpacing/>
              <w:jc w:val="both"/>
              <w:rPr>
                <w:sz w:val="22"/>
                <w:szCs w:val="22"/>
              </w:rPr>
            </w:pPr>
            <w:r w:rsidRPr="008C7FAE">
              <w:rPr>
                <w:sz w:val="22"/>
                <w:szCs w:val="22"/>
              </w:rPr>
              <w:t>Нарушения требований промышленной безопасности.</w:t>
            </w:r>
          </w:p>
        </w:tc>
        <w:tc>
          <w:tcPr>
            <w:tcW w:w="476" w:type="pct"/>
          </w:tcPr>
          <w:p w:rsidR="000D2139" w:rsidRPr="008C7FAE" w:rsidRDefault="00FF7F9D" w:rsidP="00AF0A7D">
            <w:pPr>
              <w:keepNext/>
              <w:keepLines/>
              <w:suppressLineNumbers/>
              <w:suppressAutoHyphens/>
              <w:contextualSpacing/>
              <w:jc w:val="center"/>
              <w:rPr>
                <w:sz w:val="22"/>
                <w:szCs w:val="22"/>
              </w:rPr>
            </w:pPr>
            <w:ins w:id="114" w:author="Kovalenko Sergey" w:date="2020-04-09T16:22:00Z">
              <w:r>
                <w:rPr>
                  <w:sz w:val="22"/>
                  <w:szCs w:val="22"/>
                </w:rPr>
                <w:t>до 50</w:t>
              </w:r>
            </w:ins>
          </w:p>
        </w:tc>
        <w:tc>
          <w:tcPr>
            <w:tcW w:w="164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r w:rsidRPr="008C7FAE">
              <w:rPr>
                <w:sz w:val="22"/>
                <w:szCs w:val="22"/>
                <w:lang w:val="x-none"/>
              </w:rPr>
              <w:t>.</w:t>
            </w:r>
          </w:p>
        </w:tc>
      </w:tr>
      <w:tr w:rsidR="000D2139" w:rsidRPr="008C7FAE" w:rsidTr="006C3373">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10"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Нарушение требований экологической безопасности.</w:t>
            </w:r>
          </w:p>
          <w:p w:rsidR="000D2139" w:rsidRPr="008C7FAE" w:rsidRDefault="000D2139" w:rsidP="00AF0A7D">
            <w:pPr>
              <w:keepNext/>
              <w:keepLines/>
              <w:suppressLineNumbers/>
              <w:suppressAutoHyphens/>
              <w:contextualSpacing/>
              <w:jc w:val="both"/>
              <w:rPr>
                <w:sz w:val="22"/>
                <w:szCs w:val="22"/>
                <w:lang w:val="x-none"/>
              </w:rPr>
            </w:pPr>
          </w:p>
        </w:tc>
        <w:tc>
          <w:tcPr>
            <w:tcW w:w="476" w:type="pct"/>
          </w:tcPr>
          <w:p w:rsidR="000D2139" w:rsidRPr="00FF7F9D" w:rsidRDefault="00FF7F9D" w:rsidP="006C3373">
            <w:pPr>
              <w:keepNext/>
              <w:keepLines/>
              <w:suppressLineNumbers/>
              <w:suppressAutoHyphens/>
              <w:contextualSpacing/>
              <w:jc w:val="center"/>
              <w:rPr>
                <w:sz w:val="22"/>
              </w:rPr>
            </w:pPr>
            <w:ins w:id="115" w:author="Kovalenko Sergey" w:date="2020-04-09T16:21:00Z">
              <w:r>
                <w:rPr>
                  <w:sz w:val="22"/>
                  <w:szCs w:val="22"/>
                </w:rPr>
                <w:t>до 50</w:t>
              </w:r>
            </w:ins>
          </w:p>
        </w:tc>
        <w:tc>
          <w:tcPr>
            <w:tcW w:w="1647" w:type="pct"/>
          </w:tcPr>
          <w:p w:rsidR="000D2139" w:rsidRPr="008C7FAE" w:rsidRDefault="000D2139" w:rsidP="00AF0A7D">
            <w:pPr>
              <w:keepNext/>
              <w:keepLines/>
              <w:suppressLineNumbers/>
              <w:suppressAutoHyphens/>
              <w:contextualSpacing/>
              <w:rPr>
                <w:sz w:val="22"/>
                <w:szCs w:val="22"/>
              </w:rPr>
            </w:pPr>
            <w:r w:rsidRPr="008C7FAE">
              <w:rPr>
                <w:sz w:val="22"/>
                <w:szCs w:val="22"/>
                <w:lang w:val="x-none"/>
              </w:rPr>
              <w:t>Остановка работ</w:t>
            </w:r>
            <w:r w:rsidRPr="008C7FAE">
              <w:rPr>
                <w:sz w:val="22"/>
                <w:szCs w:val="22"/>
              </w:rPr>
              <w:t>.</w:t>
            </w:r>
          </w:p>
        </w:tc>
      </w:tr>
      <w:tr w:rsidR="000D2139" w:rsidRPr="008C7FAE" w:rsidTr="006C3373">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10" w:type="pct"/>
          </w:tcPr>
          <w:p w:rsidR="000D2139" w:rsidRPr="008C7FAE" w:rsidRDefault="000D2139" w:rsidP="00AF0A7D">
            <w:pPr>
              <w:keepNext/>
              <w:keepLines/>
              <w:suppressLineNumbers/>
              <w:suppressAutoHyphens/>
              <w:contextualSpacing/>
              <w:jc w:val="both"/>
              <w:rPr>
                <w:sz w:val="22"/>
                <w:szCs w:val="22"/>
              </w:rPr>
            </w:pPr>
            <w:r w:rsidRPr="008C7FAE">
              <w:rPr>
                <w:sz w:val="22"/>
                <w:szCs w:val="22"/>
              </w:rPr>
              <w:t>Причинение ущерба окружающей среде и/и</w:t>
            </w:r>
            <w:r w:rsidR="00EB3BB0" w:rsidRPr="008C7FAE">
              <w:rPr>
                <w:sz w:val="22"/>
                <w:szCs w:val="22"/>
              </w:rPr>
              <w:t>л</w:t>
            </w:r>
            <w:r w:rsidRPr="008C7FAE">
              <w:rPr>
                <w:sz w:val="22"/>
                <w:szCs w:val="22"/>
              </w:rPr>
              <w:t>и имуществу Заказчика (выплачивается сверх возмещения убытков).</w:t>
            </w:r>
          </w:p>
        </w:tc>
        <w:tc>
          <w:tcPr>
            <w:tcW w:w="476" w:type="pct"/>
          </w:tcPr>
          <w:p w:rsidR="000D2139" w:rsidRPr="008C7FAE" w:rsidRDefault="00FF7F9D" w:rsidP="00AF0A7D">
            <w:pPr>
              <w:keepNext/>
              <w:keepLines/>
              <w:suppressLineNumbers/>
              <w:suppressAutoHyphens/>
              <w:contextualSpacing/>
              <w:jc w:val="center"/>
              <w:rPr>
                <w:sz w:val="22"/>
                <w:szCs w:val="22"/>
              </w:rPr>
            </w:pPr>
            <w:ins w:id="116" w:author="Kovalenko Sergey" w:date="2020-04-09T16:21:00Z">
              <w:r>
                <w:rPr>
                  <w:sz w:val="22"/>
                  <w:szCs w:val="22"/>
                </w:rPr>
                <w:t>до 40</w:t>
              </w:r>
            </w:ins>
          </w:p>
        </w:tc>
        <w:tc>
          <w:tcPr>
            <w:tcW w:w="164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r w:rsidRPr="008C7FAE">
              <w:rPr>
                <w:sz w:val="22"/>
                <w:szCs w:val="22"/>
                <w:lang w:val="x-none"/>
              </w:rPr>
              <w:t>.</w:t>
            </w:r>
          </w:p>
        </w:tc>
      </w:tr>
      <w:tr w:rsidR="000D2139" w:rsidRPr="008C7FAE" w:rsidTr="006C3373">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10"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Нарушение требований охраны труда при работе в труднодоступных и замкнутых пространствах.</w:t>
            </w:r>
          </w:p>
        </w:tc>
        <w:tc>
          <w:tcPr>
            <w:tcW w:w="476" w:type="pct"/>
          </w:tcPr>
          <w:p w:rsidR="000D2139" w:rsidRPr="008C7FAE" w:rsidRDefault="00FF7F9D" w:rsidP="00AF0A7D">
            <w:pPr>
              <w:keepNext/>
              <w:keepLines/>
              <w:suppressLineNumbers/>
              <w:suppressAutoHyphens/>
              <w:contextualSpacing/>
              <w:jc w:val="center"/>
              <w:rPr>
                <w:sz w:val="22"/>
                <w:szCs w:val="22"/>
              </w:rPr>
            </w:pPr>
            <w:ins w:id="117" w:author="Kovalenko Sergey" w:date="2020-04-09T16:21:00Z">
              <w:r>
                <w:rPr>
                  <w:sz w:val="22"/>
                  <w:szCs w:val="22"/>
                </w:rPr>
                <w:t>до 50</w:t>
              </w:r>
            </w:ins>
          </w:p>
        </w:tc>
        <w:tc>
          <w:tcPr>
            <w:tcW w:w="164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r w:rsidRPr="008C7FAE">
              <w:rPr>
                <w:sz w:val="22"/>
                <w:szCs w:val="22"/>
                <w:lang w:val="x-none"/>
              </w:rPr>
              <w:t>.</w:t>
            </w:r>
          </w:p>
        </w:tc>
      </w:tr>
      <w:tr w:rsidR="000D2139" w:rsidRPr="008C7FAE" w:rsidTr="006C3373">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10" w:type="pct"/>
          </w:tcPr>
          <w:p w:rsidR="000D2139" w:rsidRPr="008C7FAE" w:rsidRDefault="006C3373" w:rsidP="00AF0A7D">
            <w:pPr>
              <w:keepNext/>
              <w:keepLines/>
              <w:suppressLineNumbers/>
              <w:suppressAutoHyphens/>
              <w:contextualSpacing/>
              <w:jc w:val="both"/>
              <w:rPr>
                <w:i/>
                <w:sz w:val="22"/>
                <w:szCs w:val="22"/>
                <w:lang w:val="x-none"/>
              </w:rPr>
            </w:pPr>
            <w:r>
              <w:rPr>
                <w:sz w:val="22"/>
                <w:szCs w:val="22"/>
              </w:rPr>
              <w:t>Отсутствие</w:t>
            </w:r>
            <w:r w:rsidR="000D2139" w:rsidRPr="008C7FAE">
              <w:rPr>
                <w:sz w:val="22"/>
                <w:szCs w:val="22"/>
                <w:lang w:val="x-none"/>
              </w:rPr>
              <w:t xml:space="preserve"> достаточного количества специалистов по ОТ</w:t>
            </w:r>
            <w:r w:rsidR="000D2139" w:rsidRPr="008C7FAE">
              <w:rPr>
                <w:sz w:val="22"/>
              </w:rPr>
              <w:t xml:space="preserve"> </w:t>
            </w:r>
            <w:r w:rsidR="000D2139" w:rsidRPr="008C7FAE">
              <w:rPr>
                <w:sz w:val="22"/>
                <w:szCs w:val="22"/>
                <w:lang w:val="x-none"/>
              </w:rPr>
              <w:t xml:space="preserve">на </w:t>
            </w:r>
            <w:proofErr w:type="gramStart"/>
            <w:r w:rsidR="000D2139" w:rsidRPr="008C7FAE">
              <w:rPr>
                <w:sz w:val="22"/>
                <w:szCs w:val="22"/>
                <w:lang w:val="x-none"/>
              </w:rPr>
              <w:t>Объекте</w:t>
            </w:r>
            <w:proofErr w:type="gramEnd"/>
            <w:r w:rsidR="000D2139" w:rsidRPr="008C7FAE">
              <w:rPr>
                <w:sz w:val="22"/>
                <w:szCs w:val="22"/>
                <w:lang w:val="x-none"/>
              </w:rPr>
              <w:t xml:space="preserve"> и/или не предоставления документов (уведомлений)</w:t>
            </w:r>
            <w:r w:rsidR="000D2139" w:rsidRPr="008C7FAE">
              <w:rPr>
                <w:sz w:val="22"/>
                <w:szCs w:val="22"/>
              </w:rPr>
              <w:t xml:space="preserve"> об их месте нахождения (изменении места нахождения) на Объекте </w:t>
            </w:r>
            <w:r w:rsidR="000D2139" w:rsidRPr="008C7FAE">
              <w:rPr>
                <w:i/>
                <w:sz w:val="22"/>
                <w:szCs w:val="22"/>
              </w:rPr>
              <w:t>(прим</w:t>
            </w:r>
            <w:r w:rsidR="005D2AE8" w:rsidRPr="008C7FAE">
              <w:rPr>
                <w:i/>
                <w:sz w:val="22"/>
                <w:szCs w:val="22"/>
              </w:rPr>
              <w:t>ечание</w:t>
            </w:r>
            <w:r w:rsidR="000D2139" w:rsidRPr="008C7FAE">
              <w:rPr>
                <w:i/>
                <w:sz w:val="22"/>
                <w:szCs w:val="22"/>
              </w:rPr>
              <w:t>: п</w:t>
            </w:r>
            <w:proofErr w:type="spellStart"/>
            <w:r w:rsidR="000D2139" w:rsidRPr="008C7FAE">
              <w:rPr>
                <w:i/>
                <w:sz w:val="22"/>
                <w:szCs w:val="22"/>
                <w:lang w:val="x-none"/>
              </w:rPr>
              <w:t>роверка</w:t>
            </w:r>
            <w:proofErr w:type="spellEnd"/>
            <w:r w:rsidR="000D2139" w:rsidRPr="008C7FAE">
              <w:rPr>
                <w:i/>
                <w:sz w:val="22"/>
                <w:szCs w:val="22"/>
                <w:lang w:val="x-none"/>
              </w:rPr>
              <w:t xml:space="preserve"> соблюдения данной обязанности и применение мер ответственности производится Заказчиком ежемесячно</w:t>
            </w:r>
            <w:r w:rsidR="000D2139" w:rsidRPr="008C7FAE">
              <w:rPr>
                <w:i/>
                <w:sz w:val="22"/>
                <w:szCs w:val="22"/>
              </w:rPr>
              <w:t>)</w:t>
            </w:r>
            <w:r w:rsidR="000D2139" w:rsidRPr="008C7FAE">
              <w:rPr>
                <w:i/>
                <w:sz w:val="22"/>
                <w:szCs w:val="22"/>
                <w:lang w:val="x-none"/>
              </w:rPr>
              <w:t>.</w:t>
            </w:r>
          </w:p>
          <w:p w:rsidR="000D2139" w:rsidRPr="008C7FAE" w:rsidRDefault="000D2139" w:rsidP="00AF0A7D">
            <w:pPr>
              <w:keepNext/>
              <w:keepLines/>
              <w:suppressLineNumbers/>
              <w:suppressAutoHyphens/>
              <w:contextualSpacing/>
              <w:jc w:val="both"/>
              <w:rPr>
                <w:sz w:val="22"/>
                <w:szCs w:val="22"/>
                <w:lang w:val="x-none"/>
              </w:rPr>
            </w:pPr>
          </w:p>
        </w:tc>
        <w:tc>
          <w:tcPr>
            <w:tcW w:w="476" w:type="pct"/>
          </w:tcPr>
          <w:p w:rsidR="000D2139" w:rsidRPr="008C7FAE" w:rsidRDefault="00FF7F9D" w:rsidP="00AF0A7D">
            <w:pPr>
              <w:keepNext/>
              <w:keepLines/>
              <w:suppressLineNumbers/>
              <w:suppressAutoHyphens/>
              <w:contextualSpacing/>
              <w:jc w:val="center"/>
              <w:rPr>
                <w:sz w:val="22"/>
                <w:szCs w:val="22"/>
              </w:rPr>
            </w:pPr>
            <w:ins w:id="118" w:author="Kovalenko Sergey" w:date="2020-04-09T16:21:00Z">
              <w:r>
                <w:rPr>
                  <w:sz w:val="22"/>
                  <w:szCs w:val="22"/>
                </w:rPr>
                <w:t>до 200</w:t>
              </w:r>
              <w:r w:rsidRPr="008C7FAE">
                <w:rPr>
                  <w:sz w:val="22"/>
                  <w:szCs w:val="22"/>
                </w:rPr>
                <w:t xml:space="preserve"> </w:t>
              </w:r>
            </w:ins>
          </w:p>
        </w:tc>
        <w:tc>
          <w:tcPr>
            <w:tcW w:w="164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rPr>
              <w:t>Не применяется.</w:t>
            </w:r>
          </w:p>
        </w:tc>
      </w:tr>
      <w:tr w:rsidR="000D2139" w:rsidRPr="008C7FAE" w:rsidTr="006C3373">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10" w:type="pct"/>
          </w:tcPr>
          <w:p w:rsidR="000D2139" w:rsidRPr="008C7FAE" w:rsidRDefault="000D2139" w:rsidP="00AF0A7D">
            <w:pPr>
              <w:keepNext/>
              <w:keepLines/>
              <w:suppressLineNumbers/>
              <w:suppressAutoHyphens/>
              <w:contextualSpacing/>
              <w:jc w:val="both"/>
              <w:rPr>
                <w:sz w:val="22"/>
                <w:szCs w:val="22"/>
              </w:rPr>
            </w:pPr>
            <w:r w:rsidRPr="008C7FAE">
              <w:rPr>
                <w:sz w:val="22"/>
                <w:szCs w:val="22"/>
              </w:rPr>
              <w:t>О</w:t>
            </w:r>
            <w:proofErr w:type="spellStart"/>
            <w:r w:rsidRPr="008C7FAE">
              <w:rPr>
                <w:sz w:val="22"/>
                <w:szCs w:val="22"/>
                <w:lang w:val="x-none"/>
              </w:rPr>
              <w:t>тсутстви</w:t>
            </w:r>
            <w:r w:rsidRPr="008C7FAE">
              <w:rPr>
                <w:sz w:val="22"/>
                <w:szCs w:val="22"/>
              </w:rPr>
              <w:t>е</w:t>
            </w:r>
            <w:proofErr w:type="spellEnd"/>
            <w:r w:rsidRPr="008C7FAE">
              <w:rPr>
                <w:sz w:val="22"/>
                <w:szCs w:val="22"/>
                <w:lang w:val="x-none"/>
              </w:rPr>
              <w:t xml:space="preserve"> специалиста по ОТ на </w:t>
            </w:r>
            <w:proofErr w:type="gramStart"/>
            <w:r w:rsidRPr="008C7FAE">
              <w:rPr>
                <w:sz w:val="22"/>
                <w:szCs w:val="22"/>
                <w:lang w:val="x-none"/>
              </w:rPr>
              <w:t>рабочем</w:t>
            </w:r>
            <w:proofErr w:type="gramEnd"/>
            <w:r w:rsidRPr="008C7FAE">
              <w:rPr>
                <w:sz w:val="22"/>
                <w:szCs w:val="22"/>
                <w:lang w:val="x-none"/>
              </w:rPr>
              <w:t xml:space="preserve"> месте более 2 (</w:t>
            </w:r>
            <w:r w:rsidRPr="008C7FAE">
              <w:rPr>
                <w:sz w:val="22"/>
                <w:szCs w:val="22"/>
              </w:rPr>
              <w:t>д</w:t>
            </w:r>
            <w:proofErr w:type="spellStart"/>
            <w:r w:rsidRPr="008C7FAE">
              <w:rPr>
                <w:sz w:val="22"/>
                <w:szCs w:val="22"/>
                <w:lang w:val="x-none"/>
              </w:rPr>
              <w:t>вух</w:t>
            </w:r>
            <w:proofErr w:type="spellEnd"/>
            <w:r w:rsidRPr="008C7FAE">
              <w:rPr>
                <w:sz w:val="22"/>
                <w:szCs w:val="22"/>
                <w:lang w:val="x-none"/>
              </w:rPr>
              <w:t>) часов.</w:t>
            </w:r>
          </w:p>
        </w:tc>
        <w:tc>
          <w:tcPr>
            <w:tcW w:w="476" w:type="pct"/>
          </w:tcPr>
          <w:p w:rsidR="000D2139" w:rsidRPr="008C7FAE" w:rsidRDefault="00FF7F9D" w:rsidP="00AF0A7D">
            <w:pPr>
              <w:keepNext/>
              <w:keepLines/>
              <w:suppressLineNumbers/>
              <w:suppressAutoHyphens/>
              <w:contextualSpacing/>
              <w:jc w:val="center"/>
              <w:rPr>
                <w:sz w:val="22"/>
                <w:szCs w:val="22"/>
              </w:rPr>
            </w:pPr>
            <w:ins w:id="119" w:author="Kovalenko Sergey" w:date="2020-04-09T16:21:00Z">
              <w:r>
                <w:rPr>
                  <w:sz w:val="22"/>
                  <w:szCs w:val="22"/>
                </w:rPr>
                <w:t>до 50</w:t>
              </w:r>
            </w:ins>
          </w:p>
        </w:tc>
        <w:tc>
          <w:tcPr>
            <w:tcW w:w="164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rPr>
              <w:t>Не применяется.</w:t>
            </w:r>
          </w:p>
        </w:tc>
      </w:tr>
      <w:tr w:rsidR="000D2139" w:rsidRPr="008C7FAE" w:rsidTr="006C3373">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10" w:type="pct"/>
          </w:tcPr>
          <w:p w:rsidR="000D2139" w:rsidRPr="008C7FAE" w:rsidRDefault="000D2139" w:rsidP="00AF0A7D">
            <w:pPr>
              <w:keepNext/>
              <w:keepLines/>
              <w:suppressLineNumbers/>
              <w:suppressAutoHyphens/>
              <w:contextualSpacing/>
              <w:jc w:val="both"/>
              <w:rPr>
                <w:sz w:val="22"/>
                <w:szCs w:val="22"/>
              </w:rPr>
            </w:pPr>
            <w:r w:rsidRPr="008C7FAE">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8C7FAE">
              <w:rPr>
                <w:sz w:val="22"/>
                <w:szCs w:val="22"/>
              </w:rPr>
              <w:t>пп</w:t>
            </w:r>
            <w:proofErr w:type="spellEnd"/>
            <w:r w:rsidRPr="008C7FAE">
              <w:rPr>
                <w:sz w:val="22"/>
                <w:szCs w:val="22"/>
              </w:rPr>
              <w:t>. 1-2</w:t>
            </w:r>
            <w:r w:rsidR="005D2AE8" w:rsidRPr="008C7FAE">
              <w:rPr>
                <w:sz w:val="22"/>
                <w:szCs w:val="22"/>
              </w:rPr>
              <w:t>5</w:t>
            </w:r>
            <w:r w:rsidRPr="008C7FAE">
              <w:rPr>
                <w:sz w:val="22"/>
                <w:szCs w:val="22"/>
              </w:rPr>
              <w:t xml:space="preserve">, а также санитарно-эпидемиологических требований законодательства </w:t>
            </w:r>
            <w:r w:rsidRPr="008C7FAE">
              <w:rPr>
                <w:bCs/>
                <w:iCs/>
                <w:sz w:val="22"/>
                <w:szCs w:val="22"/>
              </w:rPr>
              <w:t>Российской Федерации</w:t>
            </w:r>
            <w:r w:rsidRPr="008C7FAE">
              <w:rPr>
                <w:sz w:val="22"/>
                <w:szCs w:val="22"/>
              </w:rPr>
              <w:t>.</w:t>
            </w:r>
          </w:p>
        </w:tc>
        <w:tc>
          <w:tcPr>
            <w:tcW w:w="476" w:type="pct"/>
          </w:tcPr>
          <w:p w:rsidR="000D2139" w:rsidRPr="008C7FAE" w:rsidRDefault="00FF7F9D" w:rsidP="00AF0A7D">
            <w:pPr>
              <w:keepNext/>
              <w:keepLines/>
              <w:suppressLineNumbers/>
              <w:suppressAutoHyphens/>
              <w:contextualSpacing/>
              <w:jc w:val="center"/>
              <w:rPr>
                <w:sz w:val="22"/>
                <w:szCs w:val="22"/>
              </w:rPr>
            </w:pPr>
            <w:ins w:id="120" w:author="Kovalenko Sergey" w:date="2020-04-09T16:21:00Z">
              <w:r>
                <w:rPr>
                  <w:sz w:val="22"/>
                  <w:szCs w:val="22"/>
                </w:rPr>
                <w:t>до 20</w:t>
              </w:r>
            </w:ins>
          </w:p>
        </w:tc>
        <w:tc>
          <w:tcPr>
            <w:tcW w:w="164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r w:rsidRPr="008C7FAE">
              <w:rPr>
                <w:sz w:val="22"/>
                <w:szCs w:val="22"/>
                <w:lang w:val="x-none"/>
              </w:rPr>
              <w:t>.</w:t>
            </w:r>
          </w:p>
        </w:tc>
      </w:tr>
      <w:tr w:rsidR="000D2139" w:rsidRPr="008C7FAE" w:rsidTr="006C3373">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10" w:type="pct"/>
          </w:tcPr>
          <w:p w:rsidR="000D2139" w:rsidRPr="008C7FAE" w:rsidRDefault="000D2139" w:rsidP="00AF0A7D">
            <w:pPr>
              <w:keepNext/>
              <w:keepLines/>
              <w:suppressLineNumbers/>
              <w:suppressAutoHyphens/>
              <w:contextualSpacing/>
              <w:jc w:val="both"/>
              <w:rPr>
                <w:sz w:val="22"/>
                <w:szCs w:val="22"/>
              </w:rPr>
            </w:pPr>
            <w:r w:rsidRPr="008C7FAE">
              <w:rPr>
                <w:sz w:val="22"/>
                <w:szCs w:val="22"/>
              </w:rPr>
              <w:t>Сокрытие от Заказчика информации о несчастном случае, произошедшем на территории Заказчика.</w:t>
            </w:r>
          </w:p>
        </w:tc>
        <w:tc>
          <w:tcPr>
            <w:tcW w:w="476" w:type="pct"/>
          </w:tcPr>
          <w:p w:rsidR="000D2139" w:rsidRPr="008C7FAE" w:rsidRDefault="00FF7F9D" w:rsidP="00AF0A7D">
            <w:pPr>
              <w:keepNext/>
              <w:keepLines/>
              <w:suppressLineNumbers/>
              <w:suppressAutoHyphens/>
              <w:contextualSpacing/>
              <w:jc w:val="center"/>
              <w:rPr>
                <w:sz w:val="22"/>
                <w:szCs w:val="22"/>
              </w:rPr>
            </w:pPr>
            <w:ins w:id="121" w:author="Kovalenko Sergey" w:date="2020-04-09T16:21:00Z">
              <w:r>
                <w:rPr>
                  <w:sz w:val="22"/>
                  <w:szCs w:val="22"/>
                </w:rPr>
                <w:t>до 40</w:t>
              </w:r>
            </w:ins>
          </w:p>
        </w:tc>
        <w:tc>
          <w:tcPr>
            <w:tcW w:w="164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proofErr w:type="gramStart"/>
            <w:r w:rsidR="000A6D92" w:rsidRPr="008C7FAE">
              <w:rPr>
                <w:sz w:val="22"/>
                <w:szCs w:val="22"/>
                <w:lang w:val="en-US"/>
              </w:rPr>
              <w:t> </w:t>
            </w:r>
            <w:r w:rsidRPr="008C7FAE">
              <w:rPr>
                <w:sz w:val="22"/>
                <w:szCs w:val="22"/>
              </w:rPr>
              <w:t>(-</w:t>
            </w:r>
            <w:proofErr w:type="gramEnd"/>
            <w:r w:rsidRPr="008C7FAE">
              <w:rPr>
                <w:sz w:val="22"/>
                <w:szCs w:val="22"/>
              </w:rPr>
              <w:t>ей)</w:t>
            </w:r>
            <w:r w:rsidRPr="008C7FAE">
              <w:rPr>
                <w:sz w:val="22"/>
                <w:szCs w:val="22"/>
                <w:lang w:val="x-none"/>
              </w:rPr>
              <w:t>.</w:t>
            </w:r>
          </w:p>
        </w:tc>
      </w:tr>
      <w:tr w:rsidR="000D2139" w:rsidRPr="008C7FAE" w:rsidTr="006C3373">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10" w:type="pct"/>
          </w:tcPr>
          <w:p w:rsidR="000D2139" w:rsidRPr="008C7FAE" w:rsidRDefault="000D2139" w:rsidP="00AF0A7D">
            <w:pPr>
              <w:keepNext/>
              <w:keepLines/>
              <w:suppressLineNumbers/>
              <w:suppressAutoHyphens/>
              <w:contextualSpacing/>
              <w:jc w:val="both"/>
              <w:rPr>
                <w:sz w:val="22"/>
                <w:szCs w:val="22"/>
              </w:rPr>
            </w:pPr>
            <w:r w:rsidRPr="008C7FAE">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476" w:type="pct"/>
          </w:tcPr>
          <w:p w:rsidR="000D2139" w:rsidRPr="00FF7F9D" w:rsidRDefault="00FF7F9D" w:rsidP="00AF0A7D">
            <w:pPr>
              <w:keepNext/>
              <w:keepLines/>
              <w:suppressLineNumbers/>
              <w:suppressAutoHyphens/>
              <w:contextualSpacing/>
              <w:jc w:val="center"/>
              <w:rPr>
                <w:sz w:val="22"/>
                <w:szCs w:val="22"/>
              </w:rPr>
            </w:pPr>
            <w:ins w:id="122" w:author="Kovalenko Sergey" w:date="2020-04-09T16:21:00Z">
              <w:r>
                <w:rPr>
                  <w:sz w:val="22"/>
                  <w:szCs w:val="22"/>
                </w:rPr>
                <w:t>до 1</w:t>
              </w:r>
            </w:ins>
          </w:p>
        </w:tc>
        <w:tc>
          <w:tcPr>
            <w:tcW w:w="1647" w:type="pct"/>
          </w:tcPr>
          <w:p w:rsidR="000D2139" w:rsidRPr="008C7FAE" w:rsidRDefault="000D2139" w:rsidP="00AF0A7D">
            <w:pPr>
              <w:keepNext/>
              <w:keepLines/>
              <w:suppressLineNumbers/>
              <w:suppressAutoHyphens/>
              <w:contextualSpacing/>
              <w:rPr>
                <w:sz w:val="22"/>
                <w:szCs w:val="22"/>
              </w:rPr>
            </w:pPr>
            <w:r w:rsidRPr="008C7FAE">
              <w:rPr>
                <w:sz w:val="22"/>
                <w:szCs w:val="22"/>
              </w:rPr>
              <w:t>Не применяется.</w:t>
            </w:r>
          </w:p>
        </w:tc>
      </w:tr>
    </w:tbl>
    <w:p w:rsidR="006B5110" w:rsidRPr="008C7FAE" w:rsidRDefault="006B5110" w:rsidP="00AF0A7D">
      <w:pPr>
        <w:keepNext/>
        <w:keepLines/>
        <w:suppressLineNumbers/>
        <w:suppressAutoHyphens/>
        <w:ind w:left="-1134" w:right="141"/>
        <w:contextualSpacing/>
        <w:jc w:val="both"/>
        <w:rPr>
          <w:b/>
          <w:sz w:val="22"/>
          <w:szCs w:val="22"/>
        </w:rPr>
      </w:pPr>
    </w:p>
    <w:p w:rsidR="006B5110" w:rsidRPr="008C7FAE" w:rsidRDefault="006B5110" w:rsidP="00AF0A7D">
      <w:pPr>
        <w:keepNext/>
        <w:keepLines/>
        <w:suppressLineNumbers/>
        <w:suppressAutoHyphens/>
        <w:ind w:left="-1134" w:right="141"/>
        <w:contextualSpacing/>
        <w:jc w:val="center"/>
        <w:rPr>
          <w:b/>
          <w:sz w:val="22"/>
          <w:szCs w:val="22"/>
        </w:rPr>
      </w:pPr>
      <w:r w:rsidRPr="008C7FAE">
        <w:rPr>
          <w:b/>
          <w:sz w:val="22"/>
          <w:szCs w:val="22"/>
        </w:rPr>
        <w:t xml:space="preserve">РАЗДЕЛ </w:t>
      </w:r>
      <w:r w:rsidR="00625486" w:rsidRPr="008C7FAE">
        <w:rPr>
          <w:b/>
          <w:sz w:val="22"/>
          <w:szCs w:val="22"/>
          <w:lang w:val="en-US"/>
        </w:rPr>
        <w:t>II</w:t>
      </w:r>
      <w:r w:rsidRPr="008C7FAE">
        <w:rPr>
          <w:b/>
          <w:sz w:val="22"/>
          <w:szCs w:val="22"/>
        </w:rPr>
        <w:t>.</w:t>
      </w:r>
    </w:p>
    <w:p w:rsidR="006B5110" w:rsidRPr="008C7FAE" w:rsidRDefault="006B5110" w:rsidP="00C02CDD">
      <w:pPr>
        <w:keepNext/>
        <w:keepLines/>
        <w:suppressLineNumbers/>
        <w:suppressAutoHyphens/>
        <w:ind w:left="-284" w:right="141"/>
        <w:contextualSpacing/>
        <w:jc w:val="center"/>
        <w:rPr>
          <w:b/>
          <w:sz w:val="22"/>
          <w:szCs w:val="22"/>
        </w:rPr>
      </w:pPr>
      <w:r w:rsidRPr="008C7FAE">
        <w:rPr>
          <w:b/>
          <w:sz w:val="22"/>
          <w:szCs w:val="22"/>
        </w:rPr>
        <w:t xml:space="preserve">Перечень нарушений Подрядчиком (работниками Подрядчика, работниками </w:t>
      </w:r>
      <w:r w:rsidR="00D4666C" w:rsidRPr="008C7FAE">
        <w:rPr>
          <w:b/>
          <w:sz w:val="22"/>
          <w:szCs w:val="22"/>
        </w:rPr>
        <w:t xml:space="preserve">Субподрядных </w:t>
      </w:r>
      <w:r w:rsidRPr="008C7FAE">
        <w:rPr>
          <w:b/>
          <w:sz w:val="22"/>
          <w:szCs w:val="22"/>
        </w:rPr>
        <w:t>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6B5110" w:rsidRPr="008C7FAE" w:rsidRDefault="006B5110" w:rsidP="00AF0A7D">
      <w:pPr>
        <w:keepNext/>
        <w:keepLines/>
        <w:suppressLineNumbers/>
        <w:suppressAutoHyphens/>
        <w:ind w:left="-1134" w:right="141"/>
        <w:contextualSpacing/>
        <w:jc w:val="both"/>
        <w:rPr>
          <w:b/>
          <w:sz w:val="22"/>
          <w:szCs w:val="22"/>
        </w:rPr>
      </w:pPr>
    </w:p>
    <w:tbl>
      <w:tblPr>
        <w:tblW w:w="5322"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0"/>
        <w:gridCol w:w="5048"/>
        <w:gridCol w:w="1521"/>
        <w:gridCol w:w="3191"/>
      </w:tblGrid>
      <w:tr w:rsidR="000A6D92" w:rsidRPr="008C7FAE" w:rsidTr="002E0579">
        <w:tc>
          <w:tcPr>
            <w:tcW w:w="348" w:type="pct"/>
          </w:tcPr>
          <w:p w:rsidR="000A6D92" w:rsidRPr="008C7FAE" w:rsidRDefault="000A6D92" w:rsidP="00AF0A7D">
            <w:pPr>
              <w:keepNext/>
              <w:keepLines/>
              <w:suppressLineNumbers/>
              <w:suppressAutoHyphens/>
              <w:contextualSpacing/>
              <w:jc w:val="both"/>
              <w:rPr>
                <w:sz w:val="22"/>
                <w:szCs w:val="22"/>
              </w:rPr>
            </w:pPr>
          </w:p>
        </w:tc>
        <w:tc>
          <w:tcPr>
            <w:tcW w:w="2406" w:type="pct"/>
          </w:tcPr>
          <w:p w:rsidR="000A6D92" w:rsidRPr="008C7FAE" w:rsidRDefault="000A6D92" w:rsidP="00AF0A7D">
            <w:pPr>
              <w:keepNext/>
              <w:keepLines/>
              <w:suppressLineNumbers/>
              <w:suppressAutoHyphens/>
              <w:contextualSpacing/>
              <w:jc w:val="center"/>
              <w:rPr>
                <w:b/>
                <w:sz w:val="22"/>
                <w:szCs w:val="22"/>
              </w:rPr>
            </w:pPr>
            <w:r w:rsidRPr="008C7FAE">
              <w:rPr>
                <w:b/>
                <w:sz w:val="22"/>
                <w:szCs w:val="22"/>
              </w:rPr>
              <w:t>Название / описание действия (бездействия)</w:t>
            </w:r>
          </w:p>
        </w:tc>
        <w:tc>
          <w:tcPr>
            <w:tcW w:w="725" w:type="pct"/>
          </w:tcPr>
          <w:p w:rsidR="000A6D92" w:rsidRPr="008C7FAE" w:rsidRDefault="000A6D92" w:rsidP="00AF0A7D">
            <w:pPr>
              <w:keepNext/>
              <w:keepLines/>
              <w:suppressLineNumbers/>
              <w:suppressAutoHyphens/>
              <w:contextualSpacing/>
              <w:jc w:val="center"/>
              <w:rPr>
                <w:b/>
                <w:sz w:val="22"/>
                <w:szCs w:val="22"/>
              </w:rPr>
            </w:pPr>
            <w:r w:rsidRPr="008C7FAE">
              <w:rPr>
                <w:b/>
                <w:sz w:val="22"/>
                <w:szCs w:val="22"/>
              </w:rPr>
              <w:t>Основная санкция</w:t>
            </w:r>
          </w:p>
          <w:p w:rsidR="000A6D92" w:rsidRPr="008C7FAE" w:rsidRDefault="000A6D92" w:rsidP="00AF0A7D">
            <w:pPr>
              <w:keepNext/>
              <w:keepLines/>
              <w:suppressLineNumbers/>
              <w:suppressAutoHyphens/>
              <w:contextualSpacing/>
              <w:jc w:val="center"/>
              <w:rPr>
                <w:b/>
                <w:sz w:val="22"/>
                <w:szCs w:val="22"/>
              </w:rPr>
            </w:pPr>
            <w:r w:rsidRPr="008C7FAE">
              <w:rPr>
                <w:b/>
                <w:sz w:val="22"/>
                <w:szCs w:val="22"/>
              </w:rPr>
              <w:t>Штраф*,</w:t>
            </w:r>
          </w:p>
          <w:p w:rsidR="000A6D92" w:rsidRPr="008C7FAE" w:rsidRDefault="000A6D92" w:rsidP="00AF0A7D">
            <w:pPr>
              <w:keepNext/>
              <w:keepLines/>
              <w:suppressLineNumbers/>
              <w:suppressAutoHyphens/>
              <w:contextualSpacing/>
              <w:jc w:val="center"/>
              <w:rPr>
                <w:b/>
                <w:sz w:val="22"/>
                <w:szCs w:val="22"/>
              </w:rPr>
            </w:pPr>
            <w:r w:rsidRPr="008C7FAE">
              <w:rPr>
                <w:b/>
                <w:sz w:val="22"/>
                <w:szCs w:val="22"/>
              </w:rPr>
              <w:t>(тыс. руб.)</w:t>
            </w:r>
          </w:p>
        </w:tc>
        <w:tc>
          <w:tcPr>
            <w:tcW w:w="1521" w:type="pct"/>
          </w:tcPr>
          <w:p w:rsidR="000A6D92" w:rsidRPr="008C7FAE" w:rsidRDefault="000A6D92" w:rsidP="00AF0A7D">
            <w:pPr>
              <w:keepNext/>
              <w:keepLines/>
              <w:suppressLineNumbers/>
              <w:suppressAutoHyphens/>
              <w:contextualSpacing/>
              <w:rPr>
                <w:b/>
                <w:sz w:val="22"/>
                <w:szCs w:val="22"/>
              </w:rPr>
            </w:pPr>
            <w:r w:rsidRPr="008C7FAE">
              <w:rPr>
                <w:b/>
                <w:sz w:val="22"/>
                <w:szCs w:val="22"/>
              </w:rPr>
              <w:t>Дополнительная санкция</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suppressAutoHyphens/>
              <w:autoSpaceDE w:val="0"/>
              <w:autoSpaceDN w:val="0"/>
              <w:adjustRightInd w:val="0"/>
              <w:ind w:left="23"/>
              <w:contextualSpacing/>
              <w:rPr>
                <w:sz w:val="22"/>
                <w:szCs w:val="22"/>
                <w:lang w:eastAsia="en-US"/>
              </w:rPr>
            </w:pPr>
            <w:r w:rsidRPr="008C7FAE">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C7FAE">
              <w:rPr>
                <w:iCs/>
                <w:sz w:val="22"/>
                <w:szCs w:val="22"/>
                <w:lang w:eastAsia="en-US"/>
              </w:rPr>
              <w:t>проникновения/выхода (выезда) на территорию объекта в неустановленном месте (через периметр ограждения)</w:t>
            </w:r>
            <w:r w:rsidR="009C2A67">
              <w:rPr>
                <w:sz w:val="22"/>
                <w:szCs w:val="22"/>
                <w:lang w:eastAsia="en-US"/>
              </w:rPr>
              <w:t>.</w:t>
            </w:r>
          </w:p>
        </w:tc>
        <w:tc>
          <w:tcPr>
            <w:tcW w:w="725" w:type="pct"/>
          </w:tcPr>
          <w:p w:rsidR="000A6D92" w:rsidRPr="008C7FAE" w:rsidRDefault="00FF7F9D" w:rsidP="00AF0A7D">
            <w:pPr>
              <w:keepNext/>
              <w:keepLines/>
              <w:suppressLineNumbers/>
              <w:suppressAutoHyphens/>
              <w:contextualSpacing/>
              <w:jc w:val="center"/>
              <w:rPr>
                <w:sz w:val="22"/>
                <w:szCs w:val="22"/>
              </w:rPr>
            </w:pPr>
            <w:ins w:id="123" w:author="Kovalenko Sergey" w:date="2020-04-09T16:18:00Z">
              <w:r>
                <w:rPr>
                  <w:sz w:val="22"/>
                  <w:szCs w:val="22"/>
                </w:rPr>
                <w:t>до 30</w:t>
              </w:r>
            </w:ins>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r w:rsidR="005D2AE8" w:rsidRPr="008C7FAE">
              <w:rPr>
                <w:sz w:val="22"/>
                <w:szCs w:val="22"/>
              </w:rPr>
              <w:t>.</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sz w:val="22"/>
                <w:szCs w:val="22"/>
                <w:lang w:eastAsia="en-US"/>
              </w:rPr>
              <w:t xml:space="preserve">Попытка пройти на территорию Объекта или охраняемую территорию в пределах Объекта по </w:t>
            </w:r>
            <w:r w:rsidRPr="008C7FAE">
              <w:rPr>
                <w:sz w:val="22"/>
                <w:szCs w:val="22"/>
                <w:lang w:eastAsia="en-US"/>
              </w:rPr>
              <w:lastRenderedPageBreak/>
              <w:t xml:space="preserve">чужим, либо поддельным документам (включая </w:t>
            </w:r>
            <w:proofErr w:type="gramStart"/>
            <w:r w:rsidRPr="008C7FAE">
              <w:rPr>
                <w:sz w:val="22"/>
                <w:szCs w:val="22"/>
                <w:lang w:eastAsia="en-US"/>
              </w:rPr>
              <w:t>личный</w:t>
            </w:r>
            <w:proofErr w:type="gramEnd"/>
            <w:r w:rsidRPr="008C7FAE">
              <w:rPr>
                <w:sz w:val="22"/>
                <w:szCs w:val="22"/>
                <w:lang w:eastAsia="en-US"/>
              </w:rPr>
              <w:t xml:space="preserve"> пропуск); </w:t>
            </w:r>
            <w:r w:rsidR="005D2AE8" w:rsidRPr="008C7FAE">
              <w:rPr>
                <w:sz w:val="22"/>
                <w:szCs w:val="22"/>
                <w:lang w:eastAsia="en-US"/>
              </w:rPr>
              <w:t xml:space="preserve">а </w:t>
            </w:r>
            <w:r w:rsidRPr="008C7FAE">
              <w:rPr>
                <w:sz w:val="22"/>
                <w:szCs w:val="22"/>
                <w:lang w:eastAsia="en-US"/>
              </w:rPr>
              <w:t>также попытка выйти с указанной территории по чужим, либо поддельным документам (включая личный пропуск).</w:t>
            </w:r>
          </w:p>
          <w:p w:rsidR="000A6D92" w:rsidRPr="008C7FAE" w:rsidRDefault="000A6D92" w:rsidP="00AF0A7D">
            <w:pPr>
              <w:keepNext/>
              <w:keepLines/>
              <w:suppressLineNumbers/>
              <w:suppressAutoHyphens/>
              <w:autoSpaceDE w:val="0"/>
              <w:autoSpaceDN w:val="0"/>
              <w:adjustRightInd w:val="0"/>
              <w:ind w:left="23"/>
              <w:contextualSpacing/>
              <w:rPr>
                <w:sz w:val="22"/>
                <w:szCs w:val="22"/>
                <w:lang w:eastAsia="en-US"/>
              </w:rPr>
            </w:pPr>
          </w:p>
        </w:tc>
        <w:tc>
          <w:tcPr>
            <w:tcW w:w="725" w:type="pct"/>
          </w:tcPr>
          <w:p w:rsidR="000A6D92" w:rsidRPr="008C7FAE" w:rsidRDefault="00FF7F9D" w:rsidP="00AF0A7D">
            <w:pPr>
              <w:keepNext/>
              <w:keepLines/>
              <w:suppressLineNumbers/>
              <w:suppressAutoHyphens/>
              <w:contextualSpacing/>
              <w:jc w:val="center"/>
              <w:rPr>
                <w:sz w:val="22"/>
                <w:szCs w:val="22"/>
              </w:rPr>
            </w:pPr>
            <w:ins w:id="124" w:author="Kovalenko Sergey" w:date="2020-04-09T16:19:00Z">
              <w:r>
                <w:rPr>
                  <w:sz w:val="22"/>
                  <w:szCs w:val="22"/>
                </w:rPr>
                <w:lastRenderedPageBreak/>
                <w:t>до 20</w:t>
              </w:r>
            </w:ins>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 xml:space="preserve">Предупреждение об удалении с территории Объекта лица в </w:t>
            </w:r>
            <w:r w:rsidRPr="008C7FAE">
              <w:rPr>
                <w:sz w:val="22"/>
                <w:szCs w:val="22"/>
              </w:rPr>
              <w:lastRenderedPageBreak/>
              <w:t xml:space="preserve">случае повторного совершения этого правонарушения этим же лицом. </w:t>
            </w:r>
            <w:r w:rsidR="005D2AE8" w:rsidRPr="008C7FAE">
              <w:rPr>
                <w:sz w:val="22"/>
                <w:szCs w:val="22"/>
              </w:rPr>
              <w:t>А т</w:t>
            </w:r>
            <w:r w:rsidRPr="008C7FAE">
              <w:rPr>
                <w:sz w:val="22"/>
                <w:szCs w:val="22"/>
              </w:rPr>
              <w:t>акже изъятие чужого или поддельного документа</w:t>
            </w:r>
            <w:r w:rsidR="005D2AE8" w:rsidRPr="008C7FAE">
              <w:rPr>
                <w:sz w:val="22"/>
                <w:szCs w:val="22"/>
              </w:rPr>
              <w:t>. Удаление с территории Объекта лица в случае повторного совершения этого правонарушения этим же лицом.</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suppressAutoHyphens/>
              <w:autoSpaceDE w:val="0"/>
              <w:autoSpaceDN w:val="0"/>
              <w:adjustRightInd w:val="0"/>
              <w:contextualSpacing/>
              <w:rPr>
                <w:sz w:val="22"/>
                <w:szCs w:val="22"/>
                <w:lang w:eastAsia="en-US"/>
              </w:rPr>
            </w:pPr>
            <w:r w:rsidRPr="008C7FAE">
              <w:rPr>
                <w:sz w:val="22"/>
                <w:szCs w:val="22"/>
                <w:lang w:eastAsia="en-US"/>
              </w:rPr>
              <w:t xml:space="preserve">Попытка пронести (ввезти) на территорию Объекта спиртные напитки и/или вещества, имеющие признаки </w:t>
            </w:r>
            <w:proofErr w:type="gramStart"/>
            <w:r w:rsidRPr="008C7FAE">
              <w:rPr>
                <w:sz w:val="22"/>
                <w:szCs w:val="22"/>
                <w:lang w:eastAsia="en-US"/>
              </w:rPr>
              <w:t>наркотических</w:t>
            </w:r>
            <w:proofErr w:type="gramEnd"/>
            <w:r w:rsidRPr="008C7FAE">
              <w:rPr>
                <w:sz w:val="22"/>
                <w:szCs w:val="22"/>
                <w:lang w:eastAsia="en-US"/>
              </w:rPr>
              <w:t xml:space="preserve"> или токсических.</w:t>
            </w:r>
          </w:p>
        </w:tc>
        <w:tc>
          <w:tcPr>
            <w:tcW w:w="725" w:type="pct"/>
          </w:tcPr>
          <w:p w:rsidR="000A6D92" w:rsidRPr="008C7FAE" w:rsidRDefault="00FF7F9D" w:rsidP="00AF0A7D">
            <w:pPr>
              <w:keepNext/>
              <w:keepLines/>
              <w:suppressLineNumbers/>
              <w:suppressAutoHyphens/>
              <w:contextualSpacing/>
              <w:jc w:val="center"/>
              <w:rPr>
                <w:sz w:val="22"/>
                <w:szCs w:val="22"/>
              </w:rPr>
            </w:pPr>
            <w:ins w:id="125" w:author="Kovalenko Sergey" w:date="2020-04-09T16:19:00Z">
              <w:r>
                <w:rPr>
                  <w:sz w:val="22"/>
                  <w:szCs w:val="22"/>
                </w:rPr>
                <w:t>до 50</w:t>
              </w:r>
            </w:ins>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r w:rsidR="005D2AE8" w:rsidRPr="008C7FAE">
              <w:rPr>
                <w:sz w:val="22"/>
                <w:szCs w:val="22"/>
              </w:rPr>
              <w:t>.</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bookmarkStart w:id="126" w:name="_Ref496877736"/>
          </w:p>
        </w:tc>
        <w:bookmarkEnd w:id="126"/>
        <w:tc>
          <w:tcPr>
            <w:tcW w:w="2406"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iCs/>
                <w:sz w:val="22"/>
                <w:szCs w:val="22"/>
                <w:lang w:eastAsia="en-US"/>
              </w:rPr>
              <w:t>Попытка доставки любым способом/выноса (вывоза) собственных товарно-материальных ценностей без соответствующего разрешения Заказчика.</w:t>
            </w:r>
          </w:p>
        </w:tc>
        <w:tc>
          <w:tcPr>
            <w:tcW w:w="725" w:type="pct"/>
          </w:tcPr>
          <w:p w:rsidR="000A6D92" w:rsidRPr="008C7FAE" w:rsidRDefault="00FF7F9D" w:rsidP="00AF0A7D">
            <w:pPr>
              <w:keepNext/>
              <w:keepLines/>
              <w:suppressLineNumbers/>
              <w:suppressAutoHyphens/>
              <w:contextualSpacing/>
              <w:jc w:val="center"/>
              <w:rPr>
                <w:sz w:val="22"/>
                <w:szCs w:val="22"/>
              </w:rPr>
            </w:pPr>
            <w:ins w:id="127" w:author="Kovalenko Sergey" w:date="2020-04-09T16:19:00Z">
              <w:r>
                <w:rPr>
                  <w:sz w:val="22"/>
                  <w:szCs w:val="22"/>
                </w:rPr>
                <w:t>до 5</w:t>
              </w:r>
            </w:ins>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 xml:space="preserve">Предупреждение </w:t>
            </w:r>
            <w:r w:rsidRPr="008C7FAE">
              <w:rPr>
                <w:sz w:val="22"/>
                <w:szCs w:val="22"/>
              </w:rPr>
              <w:br/>
              <w:t>об удалении с территории Объекта лица в случае повторного совершения этого правонарушения</w:t>
            </w:r>
            <w:r w:rsidR="005D2AE8" w:rsidRPr="008C7FAE">
              <w:rPr>
                <w:sz w:val="22"/>
                <w:szCs w:val="22"/>
              </w:rPr>
              <w:t xml:space="preserve"> </w:t>
            </w:r>
            <w:r w:rsidRPr="008C7FAE">
              <w:rPr>
                <w:sz w:val="22"/>
                <w:szCs w:val="22"/>
              </w:rPr>
              <w:t>этим же лицом</w:t>
            </w:r>
            <w:r w:rsidR="005D2AE8" w:rsidRPr="008C7FAE">
              <w:rPr>
                <w:sz w:val="22"/>
                <w:szCs w:val="22"/>
              </w:rPr>
              <w:t>.</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725" w:type="pct"/>
          </w:tcPr>
          <w:p w:rsidR="000A6D92" w:rsidRPr="008C7FAE" w:rsidRDefault="00FF7F9D" w:rsidP="00AF0A7D">
            <w:pPr>
              <w:keepNext/>
              <w:keepLines/>
              <w:suppressLineNumbers/>
              <w:suppressAutoHyphens/>
              <w:contextualSpacing/>
              <w:jc w:val="center"/>
              <w:rPr>
                <w:sz w:val="22"/>
                <w:szCs w:val="22"/>
              </w:rPr>
            </w:pPr>
            <w:ins w:id="128" w:author="Kovalenko Sergey" w:date="2020-04-09T16:19:00Z">
              <w:r>
                <w:rPr>
                  <w:sz w:val="22"/>
                  <w:szCs w:val="22"/>
                </w:rPr>
                <w:t>до 50</w:t>
              </w:r>
            </w:ins>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iCs/>
                <w:sz w:val="22"/>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8C7FAE">
              <w:rPr>
                <w:iCs/>
                <w:sz w:val="22"/>
                <w:szCs w:val="22"/>
                <w:lang w:eastAsia="en-US"/>
              </w:rPr>
              <w:t>перекид</w:t>
            </w:r>
            <w:proofErr w:type="spellEnd"/>
            <w:r w:rsidRPr="008C7FAE">
              <w:rPr>
                <w:iCs/>
                <w:sz w:val="22"/>
                <w:szCs w:val="22"/>
                <w:lang w:eastAsia="en-US"/>
              </w:rPr>
              <w:t xml:space="preserve"> через периметр ограждения и т.п.).</w:t>
            </w:r>
          </w:p>
        </w:tc>
        <w:tc>
          <w:tcPr>
            <w:tcW w:w="725" w:type="pct"/>
          </w:tcPr>
          <w:p w:rsidR="000A6D92" w:rsidRPr="008C7FAE" w:rsidRDefault="00FF7F9D" w:rsidP="00AF0A7D">
            <w:pPr>
              <w:keepNext/>
              <w:keepLines/>
              <w:suppressLineNumbers/>
              <w:suppressAutoHyphens/>
              <w:contextualSpacing/>
              <w:jc w:val="center"/>
              <w:rPr>
                <w:sz w:val="22"/>
                <w:szCs w:val="22"/>
              </w:rPr>
            </w:pPr>
            <w:ins w:id="129" w:author="Kovalenko Sergey" w:date="2020-04-09T16:19:00Z">
              <w:r>
                <w:rPr>
                  <w:sz w:val="22"/>
                  <w:szCs w:val="22"/>
                </w:rPr>
                <w:t>до 30</w:t>
              </w:r>
            </w:ins>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tabs>
                <w:tab w:val="num" w:pos="480"/>
              </w:tabs>
              <w:suppressAutoHyphens/>
              <w:autoSpaceDE w:val="0"/>
              <w:autoSpaceDN w:val="0"/>
              <w:adjustRightInd w:val="0"/>
              <w:contextualSpacing/>
              <w:rPr>
                <w:iCs/>
                <w:sz w:val="22"/>
                <w:szCs w:val="22"/>
                <w:lang w:eastAsia="en-US"/>
              </w:rPr>
            </w:pPr>
            <w:r w:rsidRPr="008C7FAE">
              <w:rPr>
                <w:iCs/>
                <w:sz w:val="22"/>
                <w:szCs w:val="22"/>
                <w:lang w:eastAsia="en-US"/>
              </w:rPr>
              <w:t>Тайное хищение имущества Заказчика, установленное вступившим в законную силу решением суда.</w:t>
            </w:r>
          </w:p>
        </w:tc>
        <w:tc>
          <w:tcPr>
            <w:tcW w:w="725" w:type="pct"/>
          </w:tcPr>
          <w:p w:rsidR="000A6D92" w:rsidRPr="008C7FAE" w:rsidRDefault="00FF7F9D" w:rsidP="00AF0A7D">
            <w:pPr>
              <w:keepNext/>
              <w:keepLines/>
              <w:suppressLineNumbers/>
              <w:suppressAutoHyphens/>
              <w:contextualSpacing/>
              <w:jc w:val="center"/>
              <w:rPr>
                <w:sz w:val="22"/>
                <w:szCs w:val="22"/>
              </w:rPr>
            </w:pPr>
            <w:ins w:id="130" w:author="Kovalenko Sergey" w:date="2020-04-09T16:20:00Z">
              <w:r>
                <w:rPr>
                  <w:sz w:val="22"/>
                  <w:szCs w:val="22"/>
                </w:rPr>
                <w:t>до 50</w:t>
              </w:r>
            </w:ins>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sz w:val="22"/>
                <w:szCs w:val="22"/>
                <w:lang w:eastAsia="en-US"/>
              </w:rPr>
              <w:t xml:space="preserve">Нахождение на территории Объекта без </w:t>
            </w:r>
            <w:proofErr w:type="spellStart"/>
            <w:r w:rsidRPr="008C7FAE">
              <w:rPr>
                <w:sz w:val="22"/>
                <w:szCs w:val="22"/>
                <w:lang w:eastAsia="en-US"/>
              </w:rPr>
              <w:t>докумен</w:t>
            </w:r>
            <w:r w:rsidR="002E0579">
              <w:rPr>
                <w:sz w:val="22"/>
                <w:szCs w:val="22"/>
                <w:lang w:eastAsia="en-US"/>
              </w:rPr>
              <w:t>-</w:t>
            </w:r>
            <w:r w:rsidRPr="008C7FAE">
              <w:rPr>
                <w:sz w:val="22"/>
                <w:szCs w:val="22"/>
                <w:lang w:eastAsia="en-US"/>
              </w:rPr>
              <w:t>тов</w:t>
            </w:r>
            <w:proofErr w:type="spellEnd"/>
            <w:r w:rsidRPr="008C7FAE">
              <w:rPr>
                <w:sz w:val="22"/>
                <w:szCs w:val="22"/>
                <w:lang w:eastAsia="en-US"/>
              </w:rPr>
              <w:t xml:space="preserve">, </w:t>
            </w:r>
            <w:proofErr w:type="gramStart"/>
            <w:r w:rsidRPr="008C7FAE">
              <w:rPr>
                <w:sz w:val="22"/>
                <w:szCs w:val="22"/>
                <w:lang w:eastAsia="en-US"/>
              </w:rPr>
              <w:t>удостоверяющих</w:t>
            </w:r>
            <w:proofErr w:type="gramEnd"/>
            <w:r w:rsidRPr="008C7FAE">
              <w:rPr>
                <w:sz w:val="22"/>
                <w:szCs w:val="22"/>
                <w:lang w:eastAsia="en-US"/>
              </w:rPr>
              <w:t xml:space="preserve"> личность, или при </w:t>
            </w:r>
            <w:proofErr w:type="spellStart"/>
            <w:r w:rsidRPr="008C7FAE">
              <w:rPr>
                <w:sz w:val="22"/>
                <w:szCs w:val="22"/>
                <w:lang w:eastAsia="en-US"/>
              </w:rPr>
              <w:t>отсутст</w:t>
            </w:r>
            <w:r w:rsidR="002E0579">
              <w:rPr>
                <w:sz w:val="22"/>
                <w:szCs w:val="22"/>
                <w:lang w:eastAsia="en-US"/>
              </w:rPr>
              <w:t>-</w:t>
            </w:r>
            <w:r w:rsidRPr="008C7FAE">
              <w:rPr>
                <w:sz w:val="22"/>
                <w:szCs w:val="22"/>
                <w:lang w:eastAsia="en-US"/>
              </w:rPr>
              <w:t>вии</w:t>
            </w:r>
            <w:proofErr w:type="spellEnd"/>
            <w:r w:rsidRPr="008C7FAE">
              <w:rPr>
                <w:sz w:val="22"/>
                <w:szCs w:val="22"/>
                <w:lang w:eastAsia="en-US"/>
              </w:rPr>
              <w:t xml:space="preserve"> законного права нахождения на Объекте.</w:t>
            </w:r>
          </w:p>
        </w:tc>
        <w:tc>
          <w:tcPr>
            <w:tcW w:w="725" w:type="pct"/>
          </w:tcPr>
          <w:p w:rsidR="000A6D92" w:rsidRPr="008C7FAE" w:rsidRDefault="00FF7F9D" w:rsidP="00AF0A7D">
            <w:pPr>
              <w:keepNext/>
              <w:keepLines/>
              <w:suppressLineNumbers/>
              <w:suppressAutoHyphens/>
              <w:contextualSpacing/>
              <w:jc w:val="center"/>
              <w:rPr>
                <w:sz w:val="22"/>
                <w:szCs w:val="22"/>
              </w:rPr>
            </w:pPr>
            <w:ins w:id="131" w:author="Kovalenko Sergey" w:date="2020-04-09T16:20:00Z">
              <w:r>
                <w:rPr>
                  <w:sz w:val="22"/>
                  <w:szCs w:val="22"/>
                </w:rPr>
                <w:t>до 10</w:t>
              </w:r>
            </w:ins>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sz w:val="22"/>
                <w:szCs w:val="22"/>
                <w:lang w:eastAsia="en-US"/>
              </w:rPr>
              <w:t>Нахождение на территории Объекта лица, ранее удаленного с территории Объекта по любому основанию.</w:t>
            </w:r>
          </w:p>
        </w:tc>
        <w:tc>
          <w:tcPr>
            <w:tcW w:w="725" w:type="pct"/>
          </w:tcPr>
          <w:p w:rsidR="000A6D92" w:rsidRPr="008C7FAE" w:rsidRDefault="00FF7F9D" w:rsidP="00AF0A7D">
            <w:pPr>
              <w:keepNext/>
              <w:keepLines/>
              <w:suppressLineNumbers/>
              <w:suppressAutoHyphens/>
              <w:contextualSpacing/>
              <w:jc w:val="center"/>
              <w:rPr>
                <w:sz w:val="22"/>
                <w:szCs w:val="22"/>
              </w:rPr>
            </w:pPr>
            <w:ins w:id="132" w:author="Kovalenko Sergey" w:date="2020-04-09T16:20:00Z">
              <w:r>
                <w:rPr>
                  <w:sz w:val="22"/>
                  <w:szCs w:val="22"/>
                </w:rPr>
                <w:t>до 20</w:t>
              </w:r>
            </w:ins>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sz w:val="22"/>
                <w:szCs w:val="22"/>
                <w:lang w:eastAsia="en-US"/>
              </w:rPr>
              <w:t>Любые действия лица, направленные на умышленное причинение вреда иму</w:t>
            </w:r>
            <w:r w:rsidR="009C2A67">
              <w:rPr>
                <w:sz w:val="22"/>
                <w:szCs w:val="22"/>
                <w:lang w:eastAsia="en-US"/>
              </w:rPr>
              <w:t>ществу или персоналу Заказчика.</w:t>
            </w:r>
          </w:p>
        </w:tc>
        <w:tc>
          <w:tcPr>
            <w:tcW w:w="725" w:type="pct"/>
          </w:tcPr>
          <w:p w:rsidR="000A6D92" w:rsidRPr="008C7FAE" w:rsidRDefault="00FF7F9D" w:rsidP="00AF0A7D">
            <w:pPr>
              <w:keepNext/>
              <w:keepLines/>
              <w:suppressLineNumbers/>
              <w:suppressAutoHyphens/>
              <w:contextualSpacing/>
              <w:jc w:val="center"/>
              <w:rPr>
                <w:sz w:val="22"/>
                <w:szCs w:val="22"/>
              </w:rPr>
            </w:pPr>
            <w:ins w:id="133" w:author="Kovalenko Sergey" w:date="2020-04-09T16:20:00Z">
              <w:r>
                <w:rPr>
                  <w:sz w:val="22"/>
                  <w:szCs w:val="22"/>
                </w:rPr>
                <w:t>до 20</w:t>
              </w:r>
            </w:ins>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bookmarkStart w:id="134" w:name="_Ref496878826"/>
          </w:p>
        </w:tc>
        <w:bookmarkEnd w:id="134"/>
        <w:tc>
          <w:tcPr>
            <w:tcW w:w="2406" w:type="pct"/>
          </w:tcPr>
          <w:p w:rsidR="000A6D92" w:rsidRPr="008C7FAE" w:rsidRDefault="001732D6"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iCs/>
                <w:sz w:val="22"/>
                <w:szCs w:val="22"/>
                <w:lang w:eastAsia="en-US"/>
              </w:rPr>
              <w:t xml:space="preserve">Нахождение </w:t>
            </w:r>
            <w:r w:rsidR="000A6D92" w:rsidRPr="008C7FAE">
              <w:rPr>
                <w:iCs/>
                <w:sz w:val="22"/>
                <w:szCs w:val="22"/>
                <w:lang w:eastAsia="en-US"/>
              </w:rPr>
              <w:t>без необходимости за пределами рабочего места/участка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725" w:type="pct"/>
          </w:tcPr>
          <w:p w:rsidR="000A6D92" w:rsidRPr="008C7FAE" w:rsidRDefault="00FF7F9D" w:rsidP="006C3373">
            <w:pPr>
              <w:keepNext/>
              <w:keepLines/>
              <w:suppressLineNumbers/>
              <w:suppressAutoHyphens/>
              <w:contextualSpacing/>
              <w:jc w:val="center"/>
              <w:rPr>
                <w:sz w:val="22"/>
                <w:szCs w:val="22"/>
              </w:rPr>
            </w:pPr>
            <w:ins w:id="135" w:author="Kovalenko Sergey" w:date="2020-04-09T16:20:00Z">
              <w:r>
                <w:rPr>
                  <w:sz w:val="22"/>
                  <w:szCs w:val="22"/>
                </w:rPr>
                <w:t>до 20</w:t>
              </w:r>
            </w:ins>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 xml:space="preserve">Предупреждение </w:t>
            </w:r>
            <w:r w:rsidRPr="008C7FAE">
              <w:rPr>
                <w:sz w:val="22"/>
                <w:szCs w:val="22"/>
              </w:rPr>
              <w:br/>
              <w:t>об удалении с территории Объекта лица в случае повторного совершения этого правонарушения</w:t>
            </w:r>
            <w:r w:rsidR="009A0152" w:rsidRPr="008C7FAE">
              <w:rPr>
                <w:sz w:val="22"/>
                <w:szCs w:val="22"/>
              </w:rPr>
              <w:t xml:space="preserve"> </w:t>
            </w:r>
            <w:r w:rsidRPr="008C7FAE">
              <w:rPr>
                <w:sz w:val="22"/>
                <w:szCs w:val="22"/>
              </w:rPr>
              <w:t>этим же лицом</w:t>
            </w:r>
            <w:r w:rsidR="009A0152" w:rsidRPr="008C7FAE">
              <w:rPr>
                <w:sz w:val="22"/>
                <w:szCs w:val="22"/>
              </w:rPr>
              <w:t>.</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bookmarkStart w:id="136" w:name="_Ref496879343"/>
          </w:p>
        </w:tc>
        <w:bookmarkEnd w:id="136"/>
        <w:tc>
          <w:tcPr>
            <w:tcW w:w="2406"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iCs/>
                <w:sz w:val="22"/>
                <w:szCs w:val="22"/>
                <w:lang w:eastAsia="en-US"/>
              </w:rPr>
              <w:t>Нахождение на территории Объекта сверх установленного времени без согласования Заказчика.</w:t>
            </w:r>
          </w:p>
        </w:tc>
        <w:tc>
          <w:tcPr>
            <w:tcW w:w="725" w:type="pct"/>
          </w:tcPr>
          <w:p w:rsidR="000A6D92" w:rsidRPr="008C7FAE" w:rsidRDefault="00FF7F9D" w:rsidP="00AF0A7D">
            <w:pPr>
              <w:keepNext/>
              <w:keepLines/>
              <w:suppressLineNumbers/>
              <w:suppressAutoHyphens/>
              <w:contextualSpacing/>
              <w:jc w:val="center"/>
              <w:rPr>
                <w:sz w:val="22"/>
                <w:szCs w:val="22"/>
              </w:rPr>
            </w:pPr>
            <w:ins w:id="137" w:author="Kovalenko Sergey" w:date="2020-04-09T16:20:00Z">
              <w:r>
                <w:rPr>
                  <w:sz w:val="22"/>
                  <w:szCs w:val="22"/>
                </w:rPr>
                <w:t>до 15</w:t>
              </w:r>
            </w:ins>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Не применяется.</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proofErr w:type="spellStart"/>
            <w:r w:rsidRPr="008C7FAE">
              <w:rPr>
                <w:sz w:val="22"/>
                <w:szCs w:val="22"/>
                <w:lang w:eastAsia="en-US"/>
              </w:rPr>
              <w:t>Непредъявление</w:t>
            </w:r>
            <w:proofErr w:type="spellEnd"/>
            <w:r w:rsidRPr="008C7FAE">
              <w:rPr>
                <w:sz w:val="22"/>
                <w:szCs w:val="22"/>
                <w:lang w:eastAsia="en-US"/>
              </w:rPr>
              <w:t xml:space="preserve"> сотруднику охраны по его требованию вносимых (выносимых) сумок, пакетов, коробок, упаковок и пр. для досмотра.</w:t>
            </w:r>
          </w:p>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p>
        </w:tc>
        <w:tc>
          <w:tcPr>
            <w:tcW w:w="725" w:type="pct"/>
          </w:tcPr>
          <w:p w:rsidR="000A6D92" w:rsidRPr="008C7FAE" w:rsidRDefault="00FF7F9D" w:rsidP="00AF0A7D">
            <w:pPr>
              <w:keepNext/>
              <w:keepLines/>
              <w:suppressLineNumbers/>
              <w:suppressAutoHyphens/>
              <w:contextualSpacing/>
              <w:jc w:val="center"/>
              <w:rPr>
                <w:sz w:val="22"/>
                <w:szCs w:val="22"/>
              </w:rPr>
            </w:pPr>
            <w:ins w:id="138" w:author="Kovalenko Sergey" w:date="2020-04-09T16:20:00Z">
              <w:r>
                <w:rPr>
                  <w:sz w:val="22"/>
                  <w:szCs w:val="22"/>
                </w:rPr>
                <w:t>до 15</w:t>
              </w:r>
            </w:ins>
          </w:p>
        </w:tc>
        <w:tc>
          <w:tcPr>
            <w:tcW w:w="1521" w:type="pct"/>
          </w:tcPr>
          <w:p w:rsidR="000A6D92" w:rsidRPr="008C7FAE" w:rsidRDefault="000A6D92" w:rsidP="002E0579">
            <w:pPr>
              <w:keepNext/>
              <w:keepLines/>
              <w:suppressLineNumbers/>
              <w:suppressAutoHyphens/>
              <w:contextualSpacing/>
              <w:rPr>
                <w:sz w:val="22"/>
                <w:szCs w:val="22"/>
              </w:rPr>
            </w:pPr>
            <w:r w:rsidRPr="008C7FAE">
              <w:rPr>
                <w:sz w:val="22"/>
                <w:szCs w:val="22"/>
              </w:rPr>
              <w:t>Предупреждение</w:t>
            </w:r>
            <w:r w:rsidR="002E0579">
              <w:rPr>
                <w:sz w:val="22"/>
                <w:szCs w:val="22"/>
              </w:rPr>
              <w:t xml:space="preserve"> </w:t>
            </w:r>
            <w:r w:rsidRPr="008C7FAE">
              <w:rPr>
                <w:sz w:val="22"/>
                <w:szCs w:val="22"/>
              </w:rPr>
              <w:t>об удалении с территории Объекта лица в случае повторного совершения этого правонарушения</w:t>
            </w:r>
            <w:r w:rsidR="00E917AF" w:rsidRPr="008C7FAE">
              <w:rPr>
                <w:sz w:val="22"/>
                <w:szCs w:val="22"/>
              </w:rPr>
              <w:t xml:space="preserve"> </w:t>
            </w:r>
            <w:r w:rsidRPr="008C7FAE">
              <w:rPr>
                <w:sz w:val="22"/>
                <w:szCs w:val="22"/>
              </w:rPr>
              <w:t>этим же лицом</w:t>
            </w:r>
            <w:r w:rsidR="00E917AF" w:rsidRPr="008C7FAE">
              <w:rPr>
                <w:sz w:val="22"/>
                <w:szCs w:val="22"/>
              </w:rPr>
              <w:t>.</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sz w:val="22"/>
                <w:szCs w:val="22"/>
                <w:lang w:eastAsia="en-US"/>
              </w:rPr>
              <w:t xml:space="preserve">Нахождение лица на территории Объекта в состоянии, признаки которого схожи с признаками алкогольного, наркотического или токсического опьянения. </w:t>
            </w:r>
          </w:p>
        </w:tc>
        <w:tc>
          <w:tcPr>
            <w:tcW w:w="725" w:type="pct"/>
          </w:tcPr>
          <w:p w:rsidR="000A6D92" w:rsidRPr="008C7FAE" w:rsidRDefault="00FF7F9D" w:rsidP="00AF0A7D">
            <w:pPr>
              <w:keepNext/>
              <w:keepLines/>
              <w:suppressLineNumbers/>
              <w:suppressAutoHyphens/>
              <w:contextualSpacing/>
              <w:jc w:val="center"/>
              <w:rPr>
                <w:sz w:val="22"/>
                <w:szCs w:val="22"/>
              </w:rPr>
            </w:pPr>
            <w:ins w:id="139" w:author="Kovalenko Sergey" w:date="2020-04-09T16:20:00Z">
              <w:r>
                <w:rPr>
                  <w:sz w:val="22"/>
                  <w:szCs w:val="22"/>
                </w:rPr>
                <w:t>до 50</w:t>
              </w:r>
            </w:ins>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r w:rsidR="00E917AF" w:rsidRPr="008C7FAE">
              <w:rPr>
                <w:sz w:val="22"/>
                <w:szCs w:val="22"/>
              </w:rPr>
              <w:t>.</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sz w:val="22"/>
                <w:szCs w:val="22"/>
                <w:lang w:eastAsia="en-US"/>
              </w:rPr>
              <w:t xml:space="preserve">Выявление употребления алкогольных напитков и наркотических веществ на территории Объекта. </w:t>
            </w:r>
          </w:p>
        </w:tc>
        <w:tc>
          <w:tcPr>
            <w:tcW w:w="725" w:type="pct"/>
          </w:tcPr>
          <w:p w:rsidR="000A6D92" w:rsidRPr="008C7FAE" w:rsidRDefault="00FF7F9D" w:rsidP="00AF0A7D">
            <w:pPr>
              <w:keepNext/>
              <w:keepLines/>
              <w:suppressLineNumbers/>
              <w:suppressAutoHyphens/>
              <w:contextualSpacing/>
              <w:jc w:val="center"/>
              <w:rPr>
                <w:sz w:val="22"/>
                <w:szCs w:val="22"/>
              </w:rPr>
            </w:pPr>
            <w:ins w:id="140" w:author="Kovalenko Sergey" w:date="2020-04-09T16:20:00Z">
              <w:r>
                <w:rPr>
                  <w:sz w:val="22"/>
                  <w:szCs w:val="22"/>
                </w:rPr>
                <w:t>до 50</w:t>
              </w:r>
            </w:ins>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r w:rsidR="00E917AF" w:rsidRPr="008C7FAE">
              <w:rPr>
                <w:sz w:val="22"/>
                <w:szCs w:val="22"/>
              </w:rPr>
              <w:t>.</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suppressAutoHyphens/>
              <w:contextualSpacing/>
              <w:rPr>
                <w:sz w:val="22"/>
                <w:szCs w:val="22"/>
                <w:lang w:eastAsia="en-US"/>
              </w:rPr>
            </w:pPr>
            <w:r w:rsidRPr="008C7FAE">
              <w:rPr>
                <w:sz w:val="22"/>
                <w:szCs w:val="22"/>
                <w:lang w:eastAsia="en-US"/>
              </w:rPr>
              <w:t xml:space="preserve">Однократное нарушение установленного пропускного и </w:t>
            </w:r>
            <w:proofErr w:type="spellStart"/>
            <w:r w:rsidRPr="008C7FAE">
              <w:rPr>
                <w:sz w:val="22"/>
                <w:szCs w:val="22"/>
                <w:lang w:eastAsia="en-US"/>
              </w:rPr>
              <w:t>внутриобъектового</w:t>
            </w:r>
            <w:proofErr w:type="spellEnd"/>
            <w:r w:rsidRPr="008C7FAE">
              <w:rPr>
                <w:sz w:val="22"/>
                <w:szCs w:val="22"/>
                <w:lang w:eastAsia="en-US"/>
              </w:rPr>
              <w:t xml:space="preserve"> режима на </w:t>
            </w:r>
            <w:proofErr w:type="gramStart"/>
            <w:r w:rsidRPr="008C7FAE">
              <w:rPr>
                <w:sz w:val="22"/>
                <w:szCs w:val="22"/>
                <w:lang w:eastAsia="en-US"/>
              </w:rPr>
              <w:t>Объекте</w:t>
            </w:r>
            <w:proofErr w:type="gramEnd"/>
            <w:r w:rsidRPr="008C7FAE">
              <w:rPr>
                <w:sz w:val="22"/>
                <w:szCs w:val="22"/>
                <w:lang w:eastAsia="en-US"/>
              </w:rPr>
              <w:t>.</w:t>
            </w:r>
          </w:p>
        </w:tc>
        <w:tc>
          <w:tcPr>
            <w:tcW w:w="725" w:type="pct"/>
          </w:tcPr>
          <w:p w:rsidR="000A6D92" w:rsidRPr="008C7FAE" w:rsidRDefault="00FF7F9D" w:rsidP="00AF0A7D">
            <w:pPr>
              <w:keepNext/>
              <w:keepLines/>
              <w:suppressLineNumbers/>
              <w:suppressAutoHyphens/>
              <w:contextualSpacing/>
              <w:jc w:val="center"/>
              <w:rPr>
                <w:sz w:val="22"/>
                <w:szCs w:val="22"/>
              </w:rPr>
            </w:pPr>
            <w:ins w:id="141" w:author="Kovalenko Sergey" w:date="2020-04-09T16:20:00Z">
              <w:r>
                <w:rPr>
                  <w:sz w:val="22"/>
                  <w:szCs w:val="22"/>
                </w:rPr>
                <w:t>до 10</w:t>
              </w:r>
            </w:ins>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tabs>
                <w:tab w:val="num" w:pos="21"/>
              </w:tabs>
              <w:suppressAutoHyphens/>
              <w:contextualSpacing/>
              <w:rPr>
                <w:sz w:val="22"/>
                <w:szCs w:val="22"/>
                <w:lang w:eastAsia="en-US"/>
              </w:rPr>
            </w:pPr>
            <w:r w:rsidRPr="008C7FAE">
              <w:rPr>
                <w:sz w:val="22"/>
                <w:szCs w:val="22"/>
                <w:lang w:eastAsia="en-US"/>
              </w:rPr>
              <w:t xml:space="preserve">Осуществление на </w:t>
            </w:r>
            <w:proofErr w:type="gramStart"/>
            <w:r w:rsidRPr="008C7FAE">
              <w:rPr>
                <w:sz w:val="22"/>
                <w:szCs w:val="22"/>
                <w:lang w:eastAsia="en-US"/>
              </w:rPr>
              <w:t>Объекте</w:t>
            </w:r>
            <w:proofErr w:type="gramEnd"/>
            <w:r w:rsidRPr="008C7FAE">
              <w:rPr>
                <w:sz w:val="22"/>
                <w:szCs w:val="22"/>
                <w:lang w:eastAsia="en-US"/>
              </w:rPr>
              <w:t xml:space="preserve"> фото,- кино,- и видеосъемки без ее согласования с уполномоченным представителем Заказчика. </w:t>
            </w:r>
          </w:p>
        </w:tc>
        <w:tc>
          <w:tcPr>
            <w:tcW w:w="725" w:type="pct"/>
          </w:tcPr>
          <w:p w:rsidR="000A6D92" w:rsidRPr="008C7FAE" w:rsidRDefault="00FF7F9D" w:rsidP="00AF0A7D">
            <w:pPr>
              <w:keepNext/>
              <w:keepLines/>
              <w:suppressLineNumbers/>
              <w:suppressAutoHyphens/>
              <w:contextualSpacing/>
              <w:jc w:val="center"/>
              <w:rPr>
                <w:sz w:val="22"/>
                <w:szCs w:val="22"/>
              </w:rPr>
            </w:pPr>
            <w:ins w:id="142" w:author="Kovalenko Sergey" w:date="2020-04-09T16:20:00Z">
              <w:r>
                <w:rPr>
                  <w:sz w:val="22"/>
                  <w:szCs w:val="22"/>
                </w:rPr>
                <w:t>до 10</w:t>
              </w:r>
              <w:r w:rsidRPr="008C7FAE">
                <w:rPr>
                  <w:sz w:val="22"/>
                  <w:szCs w:val="22"/>
                </w:rPr>
                <w:t> </w:t>
              </w:r>
            </w:ins>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suppressAutoHyphens/>
              <w:contextualSpacing/>
              <w:rPr>
                <w:sz w:val="22"/>
                <w:szCs w:val="22"/>
                <w:lang w:eastAsia="en-US"/>
              </w:rPr>
            </w:pPr>
            <w:r w:rsidRPr="008C7FAE">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725" w:type="pct"/>
          </w:tcPr>
          <w:p w:rsidR="000A6D92" w:rsidRPr="008C7FAE" w:rsidRDefault="00FF7F9D" w:rsidP="00AF0A7D">
            <w:pPr>
              <w:keepNext/>
              <w:keepLines/>
              <w:suppressLineNumbers/>
              <w:suppressAutoHyphens/>
              <w:contextualSpacing/>
              <w:jc w:val="center"/>
              <w:rPr>
                <w:sz w:val="22"/>
                <w:szCs w:val="22"/>
              </w:rPr>
            </w:pPr>
            <w:ins w:id="143" w:author="Kovalenko Sergey" w:date="2020-04-09T16:20:00Z">
              <w:r>
                <w:rPr>
                  <w:sz w:val="22"/>
                  <w:szCs w:val="22"/>
                </w:rPr>
                <w:t>до 20</w:t>
              </w:r>
            </w:ins>
          </w:p>
        </w:tc>
        <w:tc>
          <w:tcPr>
            <w:tcW w:w="1521" w:type="pct"/>
          </w:tcPr>
          <w:p w:rsidR="000A6D92" w:rsidRPr="008C7FAE" w:rsidRDefault="000A6D92" w:rsidP="00D47843">
            <w:pPr>
              <w:keepNext/>
              <w:keepLines/>
              <w:suppressLineNumbers/>
              <w:suppressAutoHyphens/>
              <w:contextualSpacing/>
              <w:rPr>
                <w:sz w:val="22"/>
                <w:szCs w:val="22"/>
              </w:rPr>
            </w:pPr>
            <w:r w:rsidRPr="008C7FAE">
              <w:rPr>
                <w:sz w:val="22"/>
                <w:szCs w:val="22"/>
              </w:rPr>
              <w:t>Предупреждение об удалении с территории Объекта лица в случае повторного совершения этого правонарушения</w:t>
            </w:r>
            <w:r w:rsidR="00E917AF" w:rsidRPr="008C7FAE">
              <w:rPr>
                <w:sz w:val="22"/>
                <w:szCs w:val="22"/>
              </w:rPr>
              <w:t xml:space="preserve"> </w:t>
            </w:r>
            <w:r w:rsidRPr="008C7FAE">
              <w:rPr>
                <w:sz w:val="22"/>
                <w:szCs w:val="22"/>
              </w:rPr>
              <w:t>этим же лицом</w:t>
            </w:r>
            <w:r w:rsidR="00E917AF" w:rsidRPr="008C7FAE">
              <w:rPr>
                <w:sz w:val="22"/>
                <w:szCs w:val="22"/>
              </w:rPr>
              <w:t>.</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suppressAutoHyphens/>
              <w:contextualSpacing/>
              <w:rPr>
                <w:sz w:val="22"/>
                <w:szCs w:val="22"/>
              </w:rPr>
            </w:pPr>
            <w:r w:rsidRPr="008C7FAE">
              <w:rPr>
                <w:sz w:val="22"/>
                <w:szCs w:val="22"/>
              </w:rPr>
              <w:t xml:space="preserve">Сокрытие или попытка сокрытия Подрядчиком от Заказчика информации по п. 1-13 раздела </w:t>
            </w:r>
            <w:r w:rsidRPr="008C7FAE">
              <w:rPr>
                <w:sz w:val="22"/>
                <w:szCs w:val="22"/>
                <w:lang w:val="en-US"/>
              </w:rPr>
              <w:t>II</w:t>
            </w:r>
            <w:r w:rsidRPr="008C7FAE">
              <w:rPr>
                <w:sz w:val="22"/>
                <w:szCs w:val="22"/>
              </w:rPr>
              <w:t xml:space="preserve"> настоящего Приложения о фактах противоправных действий (бездействия) со стороны своего </w:t>
            </w:r>
            <w:proofErr w:type="gramStart"/>
            <w:r w:rsidRPr="008C7FAE">
              <w:rPr>
                <w:sz w:val="22"/>
                <w:szCs w:val="22"/>
              </w:rPr>
              <w:t>персо</w:t>
            </w:r>
            <w:r w:rsidR="002E0579">
              <w:rPr>
                <w:sz w:val="22"/>
                <w:szCs w:val="22"/>
              </w:rPr>
              <w:t>-</w:t>
            </w:r>
            <w:r w:rsidRPr="008C7FAE">
              <w:rPr>
                <w:sz w:val="22"/>
                <w:szCs w:val="22"/>
              </w:rPr>
              <w:t>нала</w:t>
            </w:r>
            <w:proofErr w:type="gramEnd"/>
            <w:r w:rsidRPr="008C7FAE">
              <w:rPr>
                <w:sz w:val="22"/>
                <w:szCs w:val="22"/>
              </w:rPr>
              <w:t xml:space="preserve"> или персонала субподрядных организаций.</w:t>
            </w:r>
          </w:p>
        </w:tc>
        <w:tc>
          <w:tcPr>
            <w:tcW w:w="725" w:type="pct"/>
          </w:tcPr>
          <w:p w:rsidR="000A6D92" w:rsidRPr="008C7FAE" w:rsidRDefault="00FF7F9D" w:rsidP="006C3373">
            <w:pPr>
              <w:keepNext/>
              <w:keepLines/>
              <w:suppressLineNumbers/>
              <w:suppressAutoHyphens/>
              <w:contextualSpacing/>
              <w:jc w:val="center"/>
              <w:rPr>
                <w:sz w:val="22"/>
                <w:szCs w:val="22"/>
              </w:rPr>
            </w:pPr>
            <w:ins w:id="144" w:author="Kovalenko Sergey" w:date="2020-04-09T16:20:00Z">
              <w:r>
                <w:rPr>
                  <w:sz w:val="22"/>
                  <w:szCs w:val="22"/>
                </w:rPr>
                <w:t>до 100</w:t>
              </w:r>
            </w:ins>
          </w:p>
        </w:tc>
        <w:tc>
          <w:tcPr>
            <w:tcW w:w="1521" w:type="pct"/>
          </w:tcPr>
          <w:p w:rsidR="000A6D92" w:rsidRPr="008C7FAE" w:rsidRDefault="000A6D92" w:rsidP="00AF0A7D">
            <w:pPr>
              <w:keepNext/>
              <w:keepLines/>
              <w:suppressLineNumbers/>
              <w:suppressAutoHyphens/>
              <w:contextualSpacing/>
              <w:jc w:val="center"/>
              <w:rPr>
                <w:sz w:val="22"/>
                <w:szCs w:val="22"/>
              </w:rPr>
            </w:pPr>
          </w:p>
          <w:p w:rsidR="000A6D92" w:rsidRPr="008C7FAE" w:rsidRDefault="000A6D92" w:rsidP="00AF0A7D">
            <w:pPr>
              <w:keepNext/>
              <w:keepLines/>
              <w:suppressLineNumbers/>
              <w:suppressAutoHyphens/>
              <w:contextualSpacing/>
              <w:rPr>
                <w:sz w:val="22"/>
                <w:szCs w:val="22"/>
              </w:rPr>
            </w:pPr>
            <w:r w:rsidRPr="008C7FAE">
              <w:rPr>
                <w:sz w:val="22"/>
                <w:szCs w:val="22"/>
              </w:rPr>
              <w:t>Не применяется.</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suppressAutoHyphens/>
              <w:contextualSpacing/>
              <w:rPr>
                <w:sz w:val="22"/>
                <w:szCs w:val="22"/>
              </w:rPr>
            </w:pPr>
            <w:r w:rsidRPr="008C7FAE">
              <w:rPr>
                <w:iCs/>
                <w:sz w:val="22"/>
                <w:szCs w:val="22"/>
              </w:rPr>
              <w:t>Передача ложной информации о минировании или угрозе проведения диверсионно-террористического акта на объектах Заказчика.</w:t>
            </w:r>
          </w:p>
        </w:tc>
        <w:tc>
          <w:tcPr>
            <w:tcW w:w="725" w:type="pct"/>
          </w:tcPr>
          <w:p w:rsidR="000A6D92" w:rsidRPr="008C7FAE" w:rsidRDefault="00FF7F9D" w:rsidP="00AF0A7D">
            <w:pPr>
              <w:keepNext/>
              <w:keepLines/>
              <w:suppressLineNumbers/>
              <w:suppressAutoHyphens/>
              <w:contextualSpacing/>
              <w:jc w:val="center"/>
              <w:rPr>
                <w:sz w:val="22"/>
                <w:szCs w:val="22"/>
              </w:rPr>
            </w:pPr>
            <w:ins w:id="145" w:author="Kovalenko Sergey" w:date="2020-04-09T16:21:00Z">
              <w:r>
                <w:rPr>
                  <w:sz w:val="22"/>
                  <w:szCs w:val="22"/>
                </w:rPr>
                <w:t>до 100</w:t>
              </w:r>
            </w:ins>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suppressAutoHyphens/>
              <w:contextualSpacing/>
              <w:rPr>
                <w:sz w:val="22"/>
                <w:szCs w:val="22"/>
              </w:rPr>
            </w:pPr>
            <w:r w:rsidRPr="008C7FAE">
              <w:rPr>
                <w:sz w:val="22"/>
                <w:szCs w:val="22"/>
              </w:rPr>
              <w:t xml:space="preserve">Обращение правоохранительных органов </w:t>
            </w:r>
            <w:r w:rsidRPr="008C7FAE">
              <w:rPr>
                <w:bCs/>
                <w:iCs/>
                <w:sz w:val="22"/>
                <w:szCs w:val="22"/>
              </w:rPr>
              <w:t>Российской Федерации</w:t>
            </w:r>
            <w:r w:rsidRPr="008C7FAE">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725" w:type="pct"/>
          </w:tcPr>
          <w:p w:rsidR="000A6D92" w:rsidRPr="008C7FAE" w:rsidRDefault="00FF7F9D" w:rsidP="00AF0A7D">
            <w:pPr>
              <w:keepNext/>
              <w:keepLines/>
              <w:suppressLineNumbers/>
              <w:suppressAutoHyphens/>
              <w:contextualSpacing/>
              <w:jc w:val="center"/>
              <w:rPr>
                <w:sz w:val="22"/>
                <w:szCs w:val="22"/>
              </w:rPr>
            </w:pPr>
            <w:ins w:id="146" w:author="Kovalenko Sergey" w:date="2020-04-09T16:21:00Z">
              <w:r>
                <w:rPr>
                  <w:sz w:val="22"/>
                  <w:szCs w:val="22"/>
                </w:rPr>
                <w:t>до 50</w:t>
              </w:r>
            </w:ins>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в отношении которого поступило обращение.</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suppressAutoHyphens/>
              <w:autoSpaceDE w:val="0"/>
              <w:autoSpaceDN w:val="0"/>
              <w:adjustRightInd w:val="0"/>
              <w:ind w:left="23"/>
              <w:contextualSpacing/>
              <w:rPr>
                <w:sz w:val="22"/>
                <w:szCs w:val="22"/>
                <w:lang w:eastAsia="en-US"/>
              </w:rPr>
            </w:pPr>
            <w:r w:rsidRPr="008C7FAE">
              <w:rPr>
                <w:sz w:val="22"/>
                <w:szCs w:val="22"/>
              </w:rPr>
              <w:t>Курение вне установленных в надлежащем порядке мест для курения</w:t>
            </w:r>
            <w:r w:rsidR="00777A9E" w:rsidRPr="008C7FAE">
              <w:rPr>
                <w:sz w:val="22"/>
                <w:szCs w:val="22"/>
                <w:lang w:eastAsia="en-US"/>
              </w:rPr>
              <w:t>.</w:t>
            </w:r>
          </w:p>
        </w:tc>
        <w:tc>
          <w:tcPr>
            <w:tcW w:w="725" w:type="pct"/>
          </w:tcPr>
          <w:p w:rsidR="000A6D92" w:rsidRPr="008C7FAE" w:rsidRDefault="00FF7F9D" w:rsidP="00AF0A7D">
            <w:pPr>
              <w:keepNext/>
              <w:keepLines/>
              <w:suppressLineNumbers/>
              <w:suppressAutoHyphens/>
              <w:contextualSpacing/>
              <w:jc w:val="center"/>
              <w:rPr>
                <w:sz w:val="22"/>
                <w:szCs w:val="22"/>
              </w:rPr>
            </w:pPr>
            <w:ins w:id="147" w:author="Kovalenko Sergey" w:date="2020-04-09T16:21:00Z">
              <w:r>
                <w:rPr>
                  <w:sz w:val="22"/>
                  <w:szCs w:val="22"/>
                </w:rPr>
                <w:t>до 10</w:t>
              </w:r>
            </w:ins>
          </w:p>
        </w:tc>
        <w:tc>
          <w:tcPr>
            <w:tcW w:w="1521" w:type="pct"/>
          </w:tcPr>
          <w:p w:rsidR="000A6D92" w:rsidRPr="008C7FAE" w:rsidRDefault="000A6D92" w:rsidP="002E0579">
            <w:pPr>
              <w:keepNext/>
              <w:keepLines/>
              <w:suppressLineNumbers/>
              <w:suppressAutoHyphens/>
              <w:contextualSpacing/>
              <w:rPr>
                <w:sz w:val="22"/>
                <w:szCs w:val="22"/>
              </w:rPr>
            </w:pPr>
            <w:r w:rsidRPr="008C7FAE">
              <w:rPr>
                <w:sz w:val="22"/>
                <w:szCs w:val="22"/>
              </w:rPr>
              <w:t>Предупреждение об удалении с территории Объекта лица в случае повторного совершения этого правонарушения</w:t>
            </w:r>
            <w:r w:rsidR="00777A9E" w:rsidRPr="008C7FAE">
              <w:rPr>
                <w:sz w:val="22"/>
                <w:szCs w:val="22"/>
              </w:rPr>
              <w:t xml:space="preserve"> </w:t>
            </w:r>
            <w:r w:rsidRPr="008C7FAE">
              <w:rPr>
                <w:sz w:val="22"/>
                <w:szCs w:val="22"/>
              </w:rPr>
              <w:t>этим же лицом</w:t>
            </w:r>
            <w:r w:rsidR="00777A9E" w:rsidRPr="008C7FAE">
              <w:rPr>
                <w:sz w:val="22"/>
                <w:szCs w:val="22"/>
              </w:rPr>
              <w:t>.</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suppressAutoHyphens/>
              <w:autoSpaceDE w:val="0"/>
              <w:autoSpaceDN w:val="0"/>
              <w:adjustRightInd w:val="0"/>
              <w:ind w:left="23"/>
              <w:contextualSpacing/>
              <w:rPr>
                <w:sz w:val="22"/>
                <w:szCs w:val="22"/>
              </w:rPr>
            </w:pPr>
            <w:r w:rsidRPr="008C7FAE">
              <w:rPr>
                <w:iCs/>
                <w:sz w:val="22"/>
                <w:szCs w:val="22"/>
              </w:rPr>
              <w:t>Курение в потенциально опасны</w:t>
            </w:r>
            <w:r w:rsidR="00777A9E" w:rsidRPr="008C7FAE">
              <w:rPr>
                <w:iCs/>
                <w:sz w:val="22"/>
                <w:szCs w:val="22"/>
              </w:rPr>
              <w:t>х</w:t>
            </w:r>
            <w:r w:rsidRPr="008C7FAE">
              <w:rPr>
                <w:iCs/>
                <w:sz w:val="22"/>
                <w:szCs w:val="22"/>
              </w:rPr>
              <w:t xml:space="preserve">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725" w:type="pct"/>
          </w:tcPr>
          <w:p w:rsidR="000A6D92" w:rsidRPr="008C7FAE" w:rsidRDefault="00FF7F9D" w:rsidP="00AF0A7D">
            <w:pPr>
              <w:keepNext/>
              <w:keepLines/>
              <w:suppressLineNumbers/>
              <w:suppressAutoHyphens/>
              <w:contextualSpacing/>
              <w:jc w:val="center"/>
              <w:rPr>
                <w:sz w:val="22"/>
                <w:szCs w:val="22"/>
              </w:rPr>
            </w:pPr>
            <w:ins w:id="148" w:author="Kovalenko Sergey" w:date="2020-04-09T16:21:00Z">
              <w:r>
                <w:rPr>
                  <w:sz w:val="22"/>
                  <w:szCs w:val="22"/>
                </w:rPr>
                <w:t>до 50</w:t>
              </w:r>
            </w:ins>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r w:rsidR="00777A9E" w:rsidRPr="008C7FAE">
              <w:rPr>
                <w:sz w:val="22"/>
                <w:szCs w:val="22"/>
              </w:rPr>
              <w:t>.</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suppressAutoHyphens/>
              <w:autoSpaceDE w:val="0"/>
              <w:autoSpaceDN w:val="0"/>
              <w:adjustRightInd w:val="0"/>
              <w:ind w:left="23"/>
              <w:contextualSpacing/>
              <w:rPr>
                <w:iCs/>
                <w:sz w:val="22"/>
                <w:szCs w:val="22"/>
              </w:rPr>
            </w:pPr>
            <w:r w:rsidRPr="008C7FAE">
              <w:rPr>
                <w:iCs/>
                <w:sz w:val="22"/>
                <w:szCs w:val="22"/>
              </w:rPr>
              <w:t xml:space="preserve">Оставление без необходимости включенным светового освещения в арендованных Подрядчиком производственных или офисных </w:t>
            </w:r>
            <w:proofErr w:type="gramStart"/>
            <w:r w:rsidRPr="008C7FAE">
              <w:rPr>
                <w:iCs/>
                <w:sz w:val="22"/>
                <w:szCs w:val="22"/>
              </w:rPr>
              <w:t>помещениях</w:t>
            </w:r>
            <w:proofErr w:type="gramEnd"/>
            <w:r w:rsidRPr="008C7FAE">
              <w:rPr>
                <w:iCs/>
                <w:sz w:val="22"/>
                <w:szCs w:val="22"/>
              </w:rPr>
              <w:t xml:space="preserve"> Заказчика во внерабочее время.</w:t>
            </w:r>
          </w:p>
        </w:tc>
        <w:tc>
          <w:tcPr>
            <w:tcW w:w="725" w:type="pct"/>
          </w:tcPr>
          <w:p w:rsidR="000A6D92" w:rsidRPr="006C3373" w:rsidRDefault="00FF7F9D" w:rsidP="006C3373">
            <w:pPr>
              <w:keepNext/>
              <w:keepLines/>
              <w:suppressLineNumbers/>
              <w:suppressAutoHyphens/>
              <w:autoSpaceDE w:val="0"/>
              <w:autoSpaceDN w:val="0"/>
              <w:adjustRightInd w:val="0"/>
              <w:ind w:left="23"/>
              <w:contextualSpacing/>
              <w:jc w:val="center"/>
              <w:rPr>
                <w:iCs/>
                <w:sz w:val="22"/>
                <w:szCs w:val="22"/>
              </w:rPr>
            </w:pPr>
            <w:ins w:id="149" w:author="Kovalenko Sergey" w:date="2020-04-09T16:21:00Z">
              <w:r w:rsidRPr="006C3373">
                <w:rPr>
                  <w:iCs/>
                  <w:sz w:val="22"/>
                  <w:szCs w:val="22"/>
                </w:rPr>
                <w:t>до 2</w:t>
              </w:r>
            </w:ins>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Не применяется.</w:t>
            </w:r>
          </w:p>
        </w:tc>
      </w:tr>
    </w:tbl>
    <w:p w:rsidR="000A6D92" w:rsidRPr="008C7FAE" w:rsidRDefault="000A6D92" w:rsidP="00AF0A7D">
      <w:pPr>
        <w:keepNext/>
        <w:keepLines/>
        <w:suppressLineNumbers/>
        <w:suppressAutoHyphens/>
        <w:ind w:left="-1134" w:firstLine="567"/>
        <w:contextualSpacing/>
        <w:jc w:val="both"/>
        <w:rPr>
          <w:sz w:val="22"/>
          <w:szCs w:val="22"/>
        </w:rPr>
      </w:pPr>
      <w:r w:rsidRPr="008C7FAE">
        <w:rPr>
          <w:sz w:val="22"/>
          <w:szCs w:val="22"/>
        </w:rPr>
        <w:t>* За второе и каждое последующее нарушение размер штрафа удваивается.</w:t>
      </w:r>
    </w:p>
    <w:p w:rsidR="000A6D92" w:rsidRPr="008C7FAE" w:rsidRDefault="000A6D92" w:rsidP="00C02CDD">
      <w:pPr>
        <w:keepNext/>
        <w:keepLines/>
        <w:suppressLineNumbers/>
        <w:suppressAutoHyphens/>
        <w:ind w:left="-709" w:firstLine="567"/>
        <w:contextualSpacing/>
        <w:jc w:val="both"/>
        <w:rPr>
          <w:sz w:val="22"/>
          <w:szCs w:val="22"/>
        </w:rPr>
      </w:pPr>
      <w:r w:rsidRPr="008C7FAE">
        <w:rPr>
          <w:sz w:val="22"/>
          <w:szCs w:val="22"/>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C02CDD" w:rsidRDefault="00C02CDD" w:rsidP="00C02CDD">
      <w:pPr>
        <w:keepNext/>
        <w:keepLines/>
        <w:suppressLineNumbers/>
        <w:suppressAutoHyphens/>
        <w:ind w:left="-709" w:right="141"/>
        <w:contextualSpacing/>
        <w:jc w:val="center"/>
        <w:rPr>
          <w:b/>
          <w:sz w:val="22"/>
          <w:szCs w:val="22"/>
        </w:rPr>
      </w:pPr>
    </w:p>
    <w:p w:rsidR="000A6D92" w:rsidRPr="008C7FAE" w:rsidRDefault="000A6D92" w:rsidP="00C02CDD">
      <w:pPr>
        <w:keepNext/>
        <w:keepLines/>
        <w:suppressLineNumbers/>
        <w:suppressAutoHyphens/>
        <w:ind w:left="-709" w:right="141"/>
        <w:contextualSpacing/>
        <w:jc w:val="center"/>
        <w:rPr>
          <w:b/>
          <w:sz w:val="22"/>
          <w:szCs w:val="22"/>
        </w:rPr>
      </w:pPr>
      <w:r w:rsidRPr="008C7FAE">
        <w:rPr>
          <w:b/>
          <w:sz w:val="22"/>
          <w:szCs w:val="22"/>
        </w:rPr>
        <w:t xml:space="preserve">РАЗДЕЛ </w:t>
      </w:r>
      <w:r w:rsidR="00C96CC5" w:rsidRPr="008C7FAE">
        <w:rPr>
          <w:b/>
          <w:sz w:val="22"/>
          <w:szCs w:val="22"/>
          <w:lang w:val="en-US"/>
        </w:rPr>
        <w:t>III</w:t>
      </w:r>
      <w:r w:rsidRPr="008C7FAE">
        <w:rPr>
          <w:b/>
          <w:sz w:val="22"/>
          <w:szCs w:val="22"/>
        </w:rPr>
        <w:t>.</w:t>
      </w:r>
    </w:p>
    <w:p w:rsidR="000A6D92" w:rsidRPr="008C7FAE" w:rsidRDefault="000A6D92" w:rsidP="00C02CDD">
      <w:pPr>
        <w:keepNext/>
        <w:keepLines/>
        <w:suppressLineNumbers/>
        <w:suppressAutoHyphens/>
        <w:ind w:left="-709" w:right="141"/>
        <w:contextualSpacing/>
        <w:jc w:val="center"/>
        <w:rPr>
          <w:b/>
          <w:sz w:val="22"/>
          <w:szCs w:val="22"/>
        </w:rPr>
      </w:pPr>
      <w:r w:rsidRPr="008C7FAE">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0A6D92" w:rsidRPr="008C7FAE" w:rsidRDefault="000A6D92" w:rsidP="00C02CDD">
      <w:pPr>
        <w:keepNext/>
        <w:keepLines/>
        <w:suppressLineNumbers/>
        <w:suppressAutoHyphens/>
        <w:ind w:left="-709" w:firstLine="567"/>
        <w:contextualSpacing/>
        <w:jc w:val="both"/>
        <w:rPr>
          <w:sz w:val="22"/>
          <w:szCs w:val="22"/>
        </w:rPr>
      </w:pPr>
    </w:p>
    <w:p w:rsidR="000A6D92" w:rsidRPr="008C7FAE" w:rsidRDefault="000A6D92" w:rsidP="00C02CDD">
      <w:pPr>
        <w:keepNext/>
        <w:keepLines/>
        <w:suppressLineNumbers/>
        <w:suppressAutoHyphens/>
        <w:ind w:left="-709" w:firstLine="567"/>
        <w:contextualSpacing/>
        <w:jc w:val="both"/>
        <w:rPr>
          <w:sz w:val="22"/>
          <w:szCs w:val="22"/>
        </w:rPr>
      </w:pPr>
      <w:r w:rsidRPr="008C7FAE">
        <w:rPr>
          <w:sz w:val="22"/>
          <w:szCs w:val="22"/>
        </w:rPr>
        <w:lastRenderedPageBreak/>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8C7FAE">
        <w:rPr>
          <w:b/>
          <w:sz w:val="22"/>
          <w:szCs w:val="22"/>
        </w:rPr>
        <w:t>Акт</w:t>
      </w:r>
      <w:r w:rsidRPr="008C7FAE">
        <w:rPr>
          <w:sz w:val="22"/>
          <w:szCs w:val="22"/>
        </w:rPr>
        <w:t xml:space="preserve">»).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 </w:t>
      </w:r>
    </w:p>
    <w:p w:rsidR="000A6D92" w:rsidRPr="008C7FAE" w:rsidRDefault="000A6D92" w:rsidP="00C02CDD">
      <w:pPr>
        <w:keepNext/>
        <w:keepLines/>
        <w:suppressLineNumbers/>
        <w:suppressAutoHyphens/>
        <w:ind w:left="-709" w:firstLine="567"/>
        <w:contextualSpacing/>
        <w:jc w:val="both"/>
        <w:rPr>
          <w:sz w:val="22"/>
          <w:szCs w:val="22"/>
        </w:rPr>
      </w:pPr>
      <w:r w:rsidRPr="008C7FAE">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0A6D92" w:rsidRPr="008C7FAE" w:rsidRDefault="000A6D92" w:rsidP="00C02CDD">
      <w:pPr>
        <w:keepNext/>
        <w:keepLines/>
        <w:suppressLineNumbers/>
        <w:suppressAutoHyphens/>
        <w:ind w:left="-709" w:firstLine="567"/>
        <w:contextualSpacing/>
        <w:jc w:val="both"/>
        <w:rPr>
          <w:sz w:val="22"/>
          <w:szCs w:val="22"/>
        </w:rPr>
      </w:pPr>
      <w:proofErr w:type="gramStart"/>
      <w:r w:rsidRPr="008C7FAE">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sidR="00C80181" w:rsidRPr="008C7FAE">
        <w:rPr>
          <w:sz w:val="22"/>
          <w:szCs w:val="22"/>
        </w:rPr>
        <w:t>–</w:t>
      </w:r>
      <w:r w:rsidRPr="008C7FAE">
        <w:rPr>
          <w:sz w:val="22"/>
          <w:szCs w:val="22"/>
        </w:rPr>
        <w:t xml:space="preserve"> Заказчик вправе взыскать с Подрядчика неустойку в размере 1 000 000 (одного</w:t>
      </w:r>
      <w:proofErr w:type="gramEnd"/>
      <w:r w:rsidRPr="008C7FAE">
        <w:rPr>
          <w:sz w:val="22"/>
          <w:szCs w:val="22"/>
        </w:rPr>
        <w:t xml:space="preserve"> миллиона) рублей за каждое такое нарушение.</w:t>
      </w:r>
    </w:p>
    <w:p w:rsidR="000A6D92" w:rsidRPr="008C7FAE" w:rsidRDefault="000A6D92" w:rsidP="00C02CDD">
      <w:pPr>
        <w:keepNext/>
        <w:keepLines/>
        <w:suppressLineNumbers/>
        <w:suppressAutoHyphens/>
        <w:ind w:left="-709" w:firstLine="720"/>
        <w:contextualSpacing/>
        <w:jc w:val="both"/>
        <w:rPr>
          <w:sz w:val="22"/>
          <w:szCs w:val="22"/>
        </w:rPr>
      </w:pPr>
      <w:r w:rsidRPr="008C7FAE">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0A6D92" w:rsidRPr="008C7FAE" w:rsidRDefault="000A6D92" w:rsidP="00C02CDD">
      <w:pPr>
        <w:keepNext/>
        <w:keepLines/>
        <w:suppressLineNumbers/>
        <w:suppressAutoHyphens/>
        <w:ind w:left="-709" w:firstLine="720"/>
        <w:contextualSpacing/>
        <w:jc w:val="both"/>
        <w:rPr>
          <w:sz w:val="22"/>
          <w:szCs w:val="22"/>
        </w:rPr>
      </w:pPr>
      <w:r w:rsidRPr="008C7FAE">
        <w:rPr>
          <w:sz w:val="22"/>
          <w:szCs w:val="22"/>
        </w:rPr>
        <w:t>Ответственность в виде неустойки применяется вместо штрафа, предусмотренного в таблице выше.</w:t>
      </w:r>
    </w:p>
    <w:p w:rsidR="000A6D92" w:rsidRPr="008C7FAE" w:rsidRDefault="000A6D92" w:rsidP="00C02CDD">
      <w:pPr>
        <w:keepNext/>
        <w:keepLines/>
        <w:suppressLineNumbers/>
        <w:suppressAutoHyphens/>
        <w:ind w:left="-709" w:firstLine="708"/>
        <w:contextualSpacing/>
        <w:jc w:val="both"/>
        <w:rPr>
          <w:sz w:val="22"/>
          <w:szCs w:val="22"/>
        </w:rPr>
      </w:pPr>
      <w:r w:rsidRPr="008C7FAE">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w:t>
      </w:r>
      <w:proofErr w:type="gramStart"/>
      <w:r w:rsidRPr="008C7FAE">
        <w:rPr>
          <w:sz w:val="22"/>
          <w:szCs w:val="22"/>
        </w:rPr>
        <w:t>Заказчиком</w:t>
      </w:r>
      <w:proofErr w:type="gramEnd"/>
      <w:r w:rsidRPr="008C7FAE">
        <w:rPr>
          <w:sz w:val="22"/>
          <w:szCs w:val="22"/>
        </w:rPr>
        <w:t xml:space="preserve"> установленную действующим законодательством </w:t>
      </w:r>
      <w:r w:rsidRPr="008C7FAE">
        <w:rPr>
          <w:bCs/>
          <w:iCs/>
          <w:sz w:val="22"/>
          <w:szCs w:val="22"/>
        </w:rPr>
        <w:t>Российской Федерации</w:t>
      </w:r>
      <w:r w:rsidRPr="008C7FAE">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0A6D92" w:rsidRPr="008C7FAE" w:rsidRDefault="000A6D92" w:rsidP="00C02CDD">
      <w:pPr>
        <w:keepNext/>
        <w:keepLines/>
        <w:suppressLineNumbers/>
        <w:suppressAutoHyphens/>
        <w:ind w:left="-709" w:firstLine="708"/>
        <w:contextualSpacing/>
        <w:jc w:val="both"/>
        <w:rPr>
          <w:sz w:val="22"/>
          <w:szCs w:val="22"/>
        </w:rPr>
      </w:pPr>
      <w:r w:rsidRPr="008C7FAE">
        <w:rPr>
          <w:sz w:val="22"/>
          <w:szCs w:val="22"/>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 </w:t>
      </w:r>
    </w:p>
    <w:p w:rsidR="00C02CDD" w:rsidRDefault="000A6D92" w:rsidP="002E0579">
      <w:pPr>
        <w:keepNext/>
        <w:keepLines/>
        <w:suppressLineNumbers/>
        <w:suppressAutoHyphens/>
        <w:ind w:left="-709" w:firstLine="567"/>
        <w:contextualSpacing/>
        <w:jc w:val="both"/>
        <w:rPr>
          <w:sz w:val="22"/>
          <w:szCs w:val="22"/>
        </w:rPr>
      </w:pPr>
      <w:r w:rsidRPr="008C7FAE">
        <w:rPr>
          <w:sz w:val="22"/>
          <w:szCs w:val="22"/>
        </w:rPr>
        <w:t xml:space="preserve">Вне зависимости от применения к Подрядчику любых иных установленных Договором мер ответственности, Заказчик имеет право потребовать от </w:t>
      </w:r>
      <w:proofErr w:type="gramStart"/>
      <w:r w:rsidRPr="008C7FAE">
        <w:rPr>
          <w:sz w:val="22"/>
          <w:szCs w:val="22"/>
        </w:rPr>
        <w:t>Подрядчика</w:t>
      </w:r>
      <w:proofErr w:type="gramEnd"/>
      <w:r w:rsidRPr="008C7FAE">
        <w:rPr>
          <w:sz w:val="22"/>
          <w:szCs w:val="22"/>
        </w:rPr>
        <w:t xml:space="preserve"> а Подрядчик, получив указанное требовани</w:t>
      </w:r>
      <w:r w:rsidR="00C0653E" w:rsidRPr="008C7FAE">
        <w:rPr>
          <w:sz w:val="22"/>
          <w:szCs w:val="22"/>
        </w:rPr>
        <w:t>е, обязан обеспечить удаление с</w:t>
      </w:r>
      <w:r w:rsidRPr="008C7FAE">
        <w:rPr>
          <w:sz w:val="22"/>
          <w:szCs w:val="22"/>
        </w:rPr>
        <w:t xml:space="preserve"> Объекта </w:t>
      </w:r>
      <w:r w:rsidR="00C0653E" w:rsidRPr="008C7FAE">
        <w:rPr>
          <w:sz w:val="22"/>
          <w:szCs w:val="22"/>
        </w:rPr>
        <w:t>(</w:t>
      </w:r>
      <w:r w:rsidRPr="008C7FAE">
        <w:rPr>
          <w:sz w:val="22"/>
          <w:szCs w:val="22"/>
        </w:rPr>
        <w:t>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и/или не требует специальных доказательств.</w:t>
      </w:r>
    </w:p>
    <w:p w:rsidR="00D47843" w:rsidRPr="00D47843" w:rsidRDefault="00D47843" w:rsidP="002E0579">
      <w:pPr>
        <w:keepNext/>
        <w:keepLines/>
        <w:suppressLineNumbers/>
        <w:suppressAutoHyphens/>
        <w:ind w:left="-709" w:firstLine="567"/>
        <w:contextualSpacing/>
        <w:jc w:val="both"/>
        <w:rPr>
          <w:sz w:val="8"/>
          <w:szCs w:val="8"/>
        </w:rPr>
      </w:pPr>
    </w:p>
    <w:p w:rsidR="001F2EDE" w:rsidRDefault="001F2EDE" w:rsidP="001F2EDE">
      <w:pPr>
        <w:keepNext/>
        <w:keepLines/>
        <w:suppressLineNumbers/>
        <w:tabs>
          <w:tab w:val="left" w:pos="527"/>
          <w:tab w:val="left" w:pos="3727"/>
          <w:tab w:val="left" w:pos="6521"/>
          <w:tab w:val="left" w:pos="9247"/>
          <w:tab w:val="left" w:pos="13801"/>
          <w:tab w:val="left" w:pos="14861"/>
        </w:tabs>
        <w:suppressAutoHyphens/>
        <w:spacing w:after="120"/>
        <w:ind w:left="1134" w:hanging="425"/>
        <w:contextualSpacing/>
        <w:jc w:val="center"/>
        <w:rPr>
          <w:b/>
          <w:sz w:val="22"/>
          <w:szCs w:val="22"/>
        </w:rPr>
      </w:pPr>
      <w:r>
        <w:rPr>
          <w:b/>
          <w:sz w:val="22"/>
          <w:szCs w:val="22"/>
        </w:rPr>
        <w:t>Подписи сторон:</w:t>
      </w:r>
    </w:p>
    <w:p w:rsidR="001F2EDE" w:rsidRDefault="001F2EDE" w:rsidP="001F2EDE">
      <w:pPr>
        <w:keepNext/>
        <w:keepLines/>
        <w:suppressLineNumbers/>
        <w:tabs>
          <w:tab w:val="left" w:pos="527"/>
          <w:tab w:val="left" w:pos="3727"/>
          <w:tab w:val="left" w:pos="6521"/>
          <w:tab w:val="left" w:pos="9247"/>
          <w:tab w:val="left" w:pos="13801"/>
          <w:tab w:val="left" w:pos="14861"/>
        </w:tabs>
        <w:suppressAutoHyphens/>
        <w:spacing w:after="120"/>
        <w:ind w:left="1134" w:hanging="425"/>
        <w:contextualSpacing/>
        <w:jc w:val="center"/>
        <w:rPr>
          <w:b/>
          <w:sz w:val="22"/>
          <w:szCs w:val="22"/>
        </w:rPr>
      </w:pPr>
    </w:p>
    <w:tbl>
      <w:tblPr>
        <w:tblW w:w="10280" w:type="dxa"/>
        <w:tblInd w:w="-34" w:type="dxa"/>
        <w:tblLook w:val="01E0" w:firstRow="1" w:lastRow="1" w:firstColumn="1" w:lastColumn="1" w:noHBand="0" w:noVBand="0"/>
      </w:tblPr>
      <w:tblGrid>
        <w:gridCol w:w="5104"/>
        <w:gridCol w:w="5176"/>
      </w:tblGrid>
      <w:tr w:rsidR="001F2EDE" w:rsidRPr="001F2EDE" w:rsidTr="00B35814">
        <w:trPr>
          <w:trHeight w:val="1134"/>
        </w:trPr>
        <w:tc>
          <w:tcPr>
            <w:tcW w:w="5104" w:type="dxa"/>
          </w:tcPr>
          <w:p w:rsidR="001F2EDE" w:rsidRPr="001F2EDE" w:rsidRDefault="001F2EDE" w:rsidP="00DE037E">
            <w:pPr>
              <w:pStyle w:val="a6"/>
              <w:keepNext/>
              <w:keepLines/>
              <w:suppressLineNumbers/>
              <w:tabs>
                <w:tab w:val="left" w:pos="6521"/>
              </w:tabs>
              <w:suppressAutoHyphens/>
              <w:ind w:left="1134" w:hanging="1100"/>
              <w:contextualSpacing/>
              <w:jc w:val="both"/>
              <w:rPr>
                <w:sz w:val="22"/>
                <w:szCs w:val="22"/>
              </w:rPr>
            </w:pPr>
            <w:r w:rsidRPr="001F2EDE">
              <w:rPr>
                <w:b/>
                <w:sz w:val="22"/>
                <w:szCs w:val="22"/>
              </w:rPr>
              <w:t xml:space="preserve">  Подрядчик</w:t>
            </w:r>
            <w:r w:rsidRPr="001F2EDE">
              <w:rPr>
                <w:sz w:val="22"/>
                <w:szCs w:val="22"/>
              </w:rPr>
              <w:t>:</w:t>
            </w:r>
          </w:p>
          <w:p w:rsidR="001F2EDE" w:rsidRDefault="001F2EDE" w:rsidP="006C3373">
            <w:pPr>
              <w:pStyle w:val="a6"/>
              <w:keepNext/>
              <w:keepLines/>
              <w:suppressLineNumbers/>
              <w:tabs>
                <w:tab w:val="left" w:pos="6521"/>
              </w:tabs>
              <w:suppressAutoHyphens/>
              <w:ind w:left="1134" w:hanging="1134"/>
              <w:contextualSpacing/>
              <w:jc w:val="both"/>
              <w:rPr>
                <w:sz w:val="22"/>
                <w:szCs w:val="22"/>
              </w:rPr>
            </w:pPr>
            <w:r w:rsidRPr="001F2EDE">
              <w:rPr>
                <w:sz w:val="22"/>
                <w:szCs w:val="22"/>
              </w:rPr>
              <w:t xml:space="preserve">  </w:t>
            </w:r>
          </w:p>
          <w:p w:rsidR="006C3373" w:rsidRPr="001F2EDE" w:rsidRDefault="006C3373" w:rsidP="006C3373">
            <w:pPr>
              <w:pStyle w:val="a6"/>
              <w:keepNext/>
              <w:keepLines/>
              <w:suppressLineNumbers/>
              <w:tabs>
                <w:tab w:val="left" w:pos="6521"/>
              </w:tabs>
              <w:suppressAutoHyphens/>
              <w:ind w:left="1134" w:hanging="1134"/>
              <w:contextualSpacing/>
              <w:jc w:val="both"/>
              <w:rPr>
                <w:sz w:val="22"/>
                <w:szCs w:val="22"/>
              </w:rPr>
            </w:pPr>
          </w:p>
          <w:p w:rsidR="001F2EDE" w:rsidRPr="001F2EDE" w:rsidRDefault="001F2EDE" w:rsidP="00B35814">
            <w:pPr>
              <w:pStyle w:val="a6"/>
              <w:keepNext/>
              <w:keepLines/>
              <w:suppressLineNumbers/>
              <w:tabs>
                <w:tab w:val="left" w:pos="6521"/>
              </w:tabs>
              <w:suppressAutoHyphens/>
              <w:ind w:left="1134" w:hanging="425"/>
              <w:contextualSpacing/>
              <w:jc w:val="both"/>
              <w:rPr>
                <w:sz w:val="22"/>
                <w:szCs w:val="22"/>
              </w:rPr>
            </w:pPr>
          </w:p>
          <w:p w:rsidR="001F2EDE" w:rsidRPr="001F2EDE" w:rsidRDefault="001F2EDE" w:rsidP="006C3373">
            <w:pPr>
              <w:pStyle w:val="a6"/>
              <w:keepNext/>
              <w:keepLines/>
              <w:suppressLineNumbers/>
              <w:tabs>
                <w:tab w:val="left" w:pos="6521"/>
              </w:tabs>
              <w:suppressAutoHyphens/>
              <w:ind w:left="460" w:hanging="426"/>
              <w:contextualSpacing/>
              <w:jc w:val="left"/>
              <w:rPr>
                <w:sz w:val="22"/>
                <w:szCs w:val="22"/>
              </w:rPr>
            </w:pPr>
            <w:r w:rsidRPr="001F2EDE">
              <w:rPr>
                <w:sz w:val="22"/>
                <w:szCs w:val="22"/>
              </w:rPr>
              <w:t xml:space="preserve">   __________________/</w:t>
            </w:r>
            <w:r w:rsidRPr="001F2EDE">
              <w:rPr>
                <w:sz w:val="22"/>
                <w:szCs w:val="22"/>
                <w:u w:val="single"/>
              </w:rPr>
              <w:t xml:space="preserve"> </w:t>
            </w:r>
            <w:r w:rsidR="006C3373">
              <w:rPr>
                <w:sz w:val="22"/>
                <w:szCs w:val="22"/>
                <w:u w:val="single"/>
              </w:rPr>
              <w:t>__________</w:t>
            </w:r>
            <w:r w:rsidRPr="001F2EDE">
              <w:rPr>
                <w:sz w:val="22"/>
                <w:szCs w:val="22"/>
                <w:u w:val="single"/>
              </w:rPr>
              <w:t>/</w:t>
            </w:r>
            <w:r w:rsidRPr="001F2EDE">
              <w:rPr>
                <w:sz w:val="22"/>
                <w:szCs w:val="22"/>
              </w:rPr>
              <w:t xml:space="preserve">                                          М.П.</w:t>
            </w:r>
          </w:p>
        </w:tc>
        <w:tc>
          <w:tcPr>
            <w:tcW w:w="5176" w:type="dxa"/>
          </w:tcPr>
          <w:p w:rsidR="001F2EDE" w:rsidRPr="001F2EDE" w:rsidRDefault="001F2EDE" w:rsidP="00B35814">
            <w:pPr>
              <w:pStyle w:val="a6"/>
              <w:keepNext/>
              <w:keepLines/>
              <w:suppressLineNumbers/>
              <w:tabs>
                <w:tab w:val="left" w:pos="6521"/>
              </w:tabs>
              <w:suppressAutoHyphens/>
              <w:ind w:left="1134" w:hanging="425"/>
              <w:contextualSpacing/>
              <w:jc w:val="both"/>
              <w:rPr>
                <w:b/>
                <w:sz w:val="22"/>
                <w:szCs w:val="22"/>
              </w:rPr>
            </w:pPr>
            <w:r w:rsidRPr="001F2EDE">
              <w:rPr>
                <w:sz w:val="22"/>
                <w:szCs w:val="22"/>
              </w:rPr>
              <w:t xml:space="preserve">    </w:t>
            </w:r>
            <w:r w:rsidRPr="001F2EDE">
              <w:rPr>
                <w:b/>
                <w:sz w:val="22"/>
                <w:szCs w:val="22"/>
              </w:rPr>
              <w:t>Заказчик:</w:t>
            </w:r>
          </w:p>
          <w:p w:rsidR="001F2EDE" w:rsidRPr="001F2EDE" w:rsidRDefault="001F2EDE" w:rsidP="00B35814">
            <w:pPr>
              <w:pStyle w:val="a6"/>
              <w:keepNext/>
              <w:keepLines/>
              <w:suppressLineNumbers/>
              <w:tabs>
                <w:tab w:val="left" w:pos="6521"/>
              </w:tabs>
              <w:suppressAutoHyphens/>
              <w:ind w:left="1134" w:hanging="425"/>
              <w:contextualSpacing/>
              <w:jc w:val="both"/>
              <w:rPr>
                <w:sz w:val="22"/>
                <w:szCs w:val="22"/>
              </w:rPr>
            </w:pPr>
            <w:r w:rsidRPr="001F2EDE">
              <w:rPr>
                <w:sz w:val="22"/>
                <w:szCs w:val="22"/>
              </w:rPr>
              <w:t xml:space="preserve">    Директор </w:t>
            </w:r>
          </w:p>
          <w:p w:rsidR="001F2EDE" w:rsidRPr="001F2EDE" w:rsidRDefault="001F2EDE" w:rsidP="00B35814">
            <w:pPr>
              <w:pStyle w:val="a6"/>
              <w:keepNext/>
              <w:keepLines/>
              <w:suppressLineNumbers/>
              <w:tabs>
                <w:tab w:val="left" w:pos="6521"/>
              </w:tabs>
              <w:suppressAutoHyphens/>
              <w:ind w:left="1134" w:hanging="425"/>
              <w:contextualSpacing/>
              <w:jc w:val="both"/>
              <w:rPr>
                <w:sz w:val="22"/>
                <w:szCs w:val="22"/>
              </w:rPr>
            </w:pPr>
            <w:r w:rsidRPr="001F2EDE">
              <w:rPr>
                <w:sz w:val="22"/>
                <w:szCs w:val="22"/>
              </w:rPr>
              <w:t xml:space="preserve">    ООО «КраМЗ-Авто»</w:t>
            </w:r>
          </w:p>
          <w:p w:rsidR="001F2EDE" w:rsidRPr="001F2EDE" w:rsidRDefault="001F2EDE" w:rsidP="00B35814">
            <w:pPr>
              <w:pStyle w:val="a6"/>
              <w:keepNext/>
              <w:keepLines/>
              <w:suppressLineNumbers/>
              <w:tabs>
                <w:tab w:val="left" w:pos="6521"/>
              </w:tabs>
              <w:suppressAutoHyphens/>
              <w:ind w:left="1134" w:hanging="425"/>
              <w:contextualSpacing/>
              <w:jc w:val="both"/>
              <w:rPr>
                <w:sz w:val="22"/>
                <w:szCs w:val="22"/>
              </w:rPr>
            </w:pPr>
          </w:p>
          <w:p w:rsidR="001F2EDE" w:rsidRPr="001F2EDE" w:rsidRDefault="001F2EDE" w:rsidP="00B35814">
            <w:pPr>
              <w:pStyle w:val="a6"/>
              <w:keepNext/>
              <w:keepLines/>
              <w:suppressLineNumbers/>
              <w:tabs>
                <w:tab w:val="left" w:pos="6521"/>
              </w:tabs>
              <w:suppressAutoHyphens/>
              <w:ind w:left="1134" w:hanging="425"/>
              <w:contextualSpacing/>
              <w:jc w:val="both"/>
              <w:rPr>
                <w:sz w:val="22"/>
                <w:szCs w:val="22"/>
              </w:rPr>
            </w:pPr>
            <w:r w:rsidRPr="001F2EDE">
              <w:rPr>
                <w:sz w:val="22"/>
                <w:szCs w:val="22"/>
              </w:rPr>
              <w:t xml:space="preserve">     __________________/</w:t>
            </w:r>
            <w:proofErr w:type="spellStart"/>
            <w:r w:rsidRPr="001F2EDE">
              <w:rPr>
                <w:sz w:val="22"/>
                <w:szCs w:val="22"/>
                <w:u w:val="single"/>
              </w:rPr>
              <w:t>А.В</w:t>
            </w:r>
            <w:proofErr w:type="spellEnd"/>
            <w:r w:rsidRPr="001F2EDE">
              <w:rPr>
                <w:sz w:val="22"/>
                <w:szCs w:val="22"/>
                <w:u w:val="single"/>
              </w:rPr>
              <w:t>. Крупицкий/</w:t>
            </w:r>
          </w:p>
          <w:p w:rsidR="001F2EDE" w:rsidRPr="001F2EDE" w:rsidRDefault="001F2EDE" w:rsidP="00B35814">
            <w:pPr>
              <w:pStyle w:val="a6"/>
              <w:keepNext/>
              <w:keepLines/>
              <w:suppressLineNumbers/>
              <w:tabs>
                <w:tab w:val="left" w:pos="6521"/>
              </w:tabs>
              <w:suppressAutoHyphens/>
              <w:ind w:left="1134" w:hanging="425"/>
              <w:contextualSpacing/>
              <w:jc w:val="both"/>
              <w:rPr>
                <w:sz w:val="22"/>
                <w:szCs w:val="22"/>
              </w:rPr>
            </w:pPr>
            <w:r w:rsidRPr="001F2EDE">
              <w:rPr>
                <w:sz w:val="22"/>
                <w:szCs w:val="22"/>
              </w:rPr>
              <w:t xml:space="preserve">       М.П.</w:t>
            </w:r>
          </w:p>
        </w:tc>
      </w:tr>
    </w:tbl>
    <w:p w:rsidR="001F2EDE" w:rsidRDefault="001F2EDE" w:rsidP="001F2EDE">
      <w:pPr>
        <w:pStyle w:val="a6"/>
        <w:keepNext/>
        <w:keepLines/>
        <w:suppressLineNumbers/>
        <w:suppressAutoHyphens/>
        <w:contextualSpacing/>
        <w:jc w:val="left"/>
        <w:rPr>
          <w:b/>
          <w:sz w:val="22"/>
          <w:szCs w:val="22"/>
        </w:rPr>
      </w:pPr>
    </w:p>
    <w:p w:rsidR="001F2EDE" w:rsidRDefault="001F2EDE" w:rsidP="001F2EDE">
      <w:pPr>
        <w:pStyle w:val="a6"/>
        <w:keepNext/>
        <w:keepLines/>
        <w:suppressLineNumbers/>
        <w:suppressAutoHyphens/>
        <w:contextualSpacing/>
        <w:jc w:val="left"/>
        <w:rPr>
          <w:b/>
          <w:sz w:val="22"/>
          <w:szCs w:val="22"/>
        </w:rPr>
      </w:pPr>
    </w:p>
    <w:p w:rsidR="00942F17" w:rsidRPr="008C7FAE" w:rsidRDefault="00942F17" w:rsidP="001F2EDE">
      <w:pPr>
        <w:keepNext/>
        <w:keepLines/>
        <w:suppressLineNumbers/>
        <w:suppressAutoHyphens/>
        <w:contextualSpacing/>
        <w:rPr>
          <w:sz w:val="22"/>
          <w:szCs w:val="22"/>
        </w:rPr>
      </w:pPr>
    </w:p>
    <w:p w:rsidR="00506F98" w:rsidRPr="008C7FAE" w:rsidRDefault="00506F98" w:rsidP="009A745A">
      <w:pPr>
        <w:keepNext/>
        <w:keepLines/>
        <w:suppressLineNumbers/>
        <w:tabs>
          <w:tab w:val="left" w:pos="527"/>
          <w:tab w:val="left" w:pos="3727"/>
          <w:tab w:val="left" w:pos="9247"/>
          <w:tab w:val="left" w:pos="13801"/>
          <w:tab w:val="left" w:pos="14861"/>
        </w:tabs>
        <w:suppressAutoHyphens/>
        <w:contextualSpacing/>
        <w:jc w:val="both"/>
        <w:rPr>
          <w:b/>
          <w:i/>
          <w:sz w:val="22"/>
          <w:szCs w:val="22"/>
        </w:rPr>
        <w:sectPr w:rsidR="00506F98" w:rsidRPr="008C7FAE" w:rsidSect="005100F7">
          <w:headerReference w:type="default" r:id="rId11"/>
          <w:footerReference w:type="default" r:id="rId12"/>
          <w:pgSz w:w="11906" w:h="16838" w:code="9"/>
          <w:pgMar w:top="993" w:right="566" w:bottom="142" w:left="1701" w:header="709" w:footer="709" w:gutter="0"/>
          <w:cols w:space="708"/>
          <w:docGrid w:linePitch="360"/>
        </w:sectPr>
      </w:pPr>
    </w:p>
    <w:p w:rsidR="00AB4599" w:rsidRDefault="002276F1" w:rsidP="00AF0A7D">
      <w:pPr>
        <w:pStyle w:val="SCH"/>
        <w:keepNext/>
        <w:keepLines/>
        <w:suppressLineNumbers/>
        <w:spacing w:after="0" w:line="240" w:lineRule="auto"/>
        <w:ind w:firstLine="3261"/>
        <w:contextualSpacing/>
        <w:outlineLvl w:val="0"/>
        <w:rPr>
          <w:sz w:val="20"/>
          <w:szCs w:val="20"/>
        </w:rPr>
      </w:pPr>
      <w:bookmarkStart w:id="150" w:name="_Toc5702864"/>
      <w:r>
        <w:rPr>
          <w:sz w:val="22"/>
          <w:szCs w:val="22"/>
        </w:rPr>
        <w:lastRenderedPageBreak/>
        <w:t>Приложение № 5</w:t>
      </w:r>
      <w:r w:rsidR="00AB4599" w:rsidRPr="00AB4599">
        <w:rPr>
          <w:sz w:val="20"/>
          <w:szCs w:val="20"/>
        </w:rPr>
        <w:t xml:space="preserve"> </w:t>
      </w:r>
    </w:p>
    <w:p w:rsidR="00C02CDD" w:rsidRDefault="00C02CDD" w:rsidP="00C02CDD">
      <w:pPr>
        <w:pStyle w:val="SCH"/>
        <w:keepNext/>
        <w:keepLines/>
        <w:suppressLineNumbers/>
        <w:spacing w:before="120" w:after="0" w:line="240" w:lineRule="auto"/>
        <w:contextualSpacing/>
        <w:jc w:val="center"/>
        <w:outlineLvl w:val="0"/>
        <w:rPr>
          <w:i w:val="0"/>
          <w:sz w:val="22"/>
          <w:szCs w:val="22"/>
        </w:rPr>
      </w:pPr>
      <w:bookmarkStart w:id="151" w:name="RefSCH12_1"/>
    </w:p>
    <w:p w:rsidR="00990F02" w:rsidRPr="008C7FAE" w:rsidRDefault="00990F02" w:rsidP="00C02CDD">
      <w:pPr>
        <w:pStyle w:val="SCH"/>
        <w:keepNext/>
        <w:keepLines/>
        <w:suppressLineNumbers/>
        <w:spacing w:before="120" w:after="0" w:line="240" w:lineRule="auto"/>
        <w:contextualSpacing/>
        <w:jc w:val="center"/>
        <w:outlineLvl w:val="0"/>
        <w:rPr>
          <w:i w:val="0"/>
          <w:sz w:val="22"/>
          <w:szCs w:val="22"/>
        </w:rPr>
      </w:pPr>
      <w:r w:rsidRPr="008C7FAE">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150"/>
      <w:bookmarkEnd w:id="151"/>
    </w:p>
    <w:p w:rsidR="00990F02" w:rsidRPr="008C7FAE" w:rsidRDefault="00DE037E" w:rsidP="00C02CDD">
      <w:pPr>
        <w:pStyle w:val="a6"/>
        <w:keepNext/>
        <w:keepLines/>
        <w:suppressLineNumbers/>
        <w:suppressAutoHyphens/>
        <w:spacing w:before="120"/>
        <w:contextualSpacing/>
        <w:jc w:val="both"/>
        <w:rPr>
          <w:sz w:val="22"/>
          <w:szCs w:val="22"/>
        </w:rPr>
      </w:pPr>
      <w:r>
        <w:rPr>
          <w:sz w:val="22"/>
          <w:szCs w:val="22"/>
        </w:rPr>
        <w:t xml:space="preserve">     </w:t>
      </w:r>
      <w:proofErr w:type="gramStart"/>
      <w:r>
        <w:rPr>
          <w:sz w:val="22"/>
          <w:szCs w:val="22"/>
        </w:rPr>
        <w:t>ООО «КраМЗ-Авто</w:t>
      </w:r>
      <w:r w:rsidR="00C02CDD" w:rsidRPr="008557AC">
        <w:rPr>
          <w:sz w:val="22"/>
          <w:szCs w:val="22"/>
        </w:rPr>
        <w:t>, именуемое в дальнейшем «</w:t>
      </w:r>
      <w:r w:rsidR="00C02CDD" w:rsidRPr="008557AC">
        <w:rPr>
          <w:b/>
          <w:sz w:val="22"/>
          <w:szCs w:val="22"/>
        </w:rPr>
        <w:t>Заказчик</w:t>
      </w:r>
      <w:r w:rsidR="00C02CDD" w:rsidRPr="008557AC">
        <w:rPr>
          <w:sz w:val="22"/>
          <w:szCs w:val="22"/>
        </w:rPr>
        <w:t xml:space="preserve">», в лице директора Крупицкого Андрея Владимировича, действующего на основании </w:t>
      </w:r>
      <w:r w:rsidR="00C02CDD" w:rsidRPr="008557AC">
        <w:rPr>
          <w:bCs/>
          <w:sz w:val="22"/>
          <w:szCs w:val="22"/>
        </w:rPr>
        <w:t>Устава</w:t>
      </w:r>
      <w:r w:rsidR="00C02CDD" w:rsidRPr="008557AC">
        <w:rPr>
          <w:sz w:val="22"/>
          <w:szCs w:val="22"/>
        </w:rPr>
        <w:t xml:space="preserve">, с одной стороны, и </w:t>
      </w:r>
      <w:r w:rsidR="006C3373">
        <w:rPr>
          <w:sz w:val="22"/>
          <w:szCs w:val="22"/>
        </w:rPr>
        <w:t>_________</w:t>
      </w:r>
      <w:r w:rsidR="001F2EDE" w:rsidRPr="008557AC">
        <w:rPr>
          <w:sz w:val="22"/>
          <w:szCs w:val="22"/>
        </w:rPr>
        <w:t>, именуемое в дальнейшем «</w:t>
      </w:r>
      <w:r w:rsidR="001F2EDE" w:rsidRPr="008557AC">
        <w:rPr>
          <w:b/>
          <w:sz w:val="22"/>
          <w:szCs w:val="22"/>
        </w:rPr>
        <w:t>Подрядчик</w:t>
      </w:r>
      <w:r w:rsidR="001F2EDE" w:rsidRPr="008557AC">
        <w:rPr>
          <w:sz w:val="22"/>
          <w:szCs w:val="22"/>
        </w:rPr>
        <w:t xml:space="preserve">», в лице </w:t>
      </w:r>
      <w:r w:rsidR="006C3373">
        <w:rPr>
          <w:sz w:val="22"/>
          <w:szCs w:val="22"/>
        </w:rPr>
        <w:t>__________________________</w:t>
      </w:r>
      <w:r w:rsidR="001F2EDE" w:rsidRPr="008557AC">
        <w:rPr>
          <w:sz w:val="22"/>
          <w:szCs w:val="22"/>
        </w:rPr>
        <w:t>, действующего на основании Устава, с другой стороны,</w:t>
      </w:r>
      <w:r w:rsidR="00C02CDD" w:rsidRPr="008557AC">
        <w:rPr>
          <w:sz w:val="22"/>
          <w:szCs w:val="22"/>
        </w:rPr>
        <w:t xml:space="preserve"> при совместном упоминании именуемыми «</w:t>
      </w:r>
      <w:r w:rsidR="00C02CDD" w:rsidRPr="008557AC">
        <w:rPr>
          <w:b/>
          <w:sz w:val="22"/>
          <w:szCs w:val="22"/>
        </w:rPr>
        <w:t>Стороны</w:t>
      </w:r>
      <w:r w:rsidR="00C02CDD" w:rsidRPr="008557AC">
        <w:rPr>
          <w:sz w:val="22"/>
          <w:szCs w:val="22"/>
        </w:rPr>
        <w:t>» и по отдельности «</w:t>
      </w:r>
      <w:r w:rsidR="00C02CDD" w:rsidRPr="008557AC">
        <w:rPr>
          <w:b/>
          <w:sz w:val="22"/>
          <w:szCs w:val="22"/>
        </w:rPr>
        <w:t>Сторона</w:t>
      </w:r>
      <w:r w:rsidR="00C02CDD" w:rsidRPr="008557AC">
        <w:rPr>
          <w:sz w:val="22"/>
          <w:szCs w:val="22"/>
        </w:rPr>
        <w:t>», з</w:t>
      </w:r>
      <w:r w:rsidR="00990F02" w:rsidRPr="008557AC">
        <w:rPr>
          <w:sz w:val="22"/>
          <w:szCs w:val="22"/>
        </w:rPr>
        <w:t>аключили настоящее соглашение (далее – «</w:t>
      </w:r>
      <w:r w:rsidR="00990F02" w:rsidRPr="008557AC">
        <w:rPr>
          <w:b/>
          <w:sz w:val="22"/>
          <w:szCs w:val="22"/>
        </w:rPr>
        <w:t>Соглашение</w:t>
      </w:r>
      <w:r w:rsidR="00990F02" w:rsidRPr="008557AC">
        <w:rPr>
          <w:sz w:val="22"/>
          <w:szCs w:val="22"/>
        </w:rPr>
        <w:t>») к Договору подряда №</w:t>
      </w:r>
      <w:r w:rsidR="001C0D97" w:rsidRPr="008557AC">
        <w:rPr>
          <w:sz w:val="22"/>
          <w:szCs w:val="22"/>
        </w:rPr>
        <w:t xml:space="preserve"> </w:t>
      </w:r>
      <w:r w:rsidR="006C3373">
        <w:rPr>
          <w:sz w:val="22"/>
          <w:szCs w:val="22"/>
        </w:rPr>
        <w:t>_________</w:t>
      </w:r>
      <w:r w:rsidR="00990F02" w:rsidRPr="008557AC">
        <w:rPr>
          <w:sz w:val="22"/>
          <w:szCs w:val="22"/>
        </w:rPr>
        <w:t xml:space="preserve"> от </w:t>
      </w:r>
      <w:r w:rsidR="006C3373">
        <w:rPr>
          <w:sz w:val="22"/>
          <w:szCs w:val="22"/>
        </w:rPr>
        <w:t>__</w:t>
      </w:r>
      <w:r w:rsidR="00172DE0">
        <w:rPr>
          <w:sz w:val="22"/>
          <w:szCs w:val="22"/>
        </w:rPr>
        <w:t xml:space="preserve"> </w:t>
      </w:r>
      <w:r w:rsidR="006C3373">
        <w:rPr>
          <w:sz w:val="22"/>
          <w:szCs w:val="22"/>
        </w:rPr>
        <w:t>______</w:t>
      </w:r>
      <w:r w:rsidR="001C0D97" w:rsidRPr="008557AC">
        <w:rPr>
          <w:sz w:val="22"/>
          <w:szCs w:val="22"/>
        </w:rPr>
        <w:t xml:space="preserve">  </w:t>
      </w:r>
      <w:r w:rsidR="001F2EDE" w:rsidRPr="008557AC">
        <w:rPr>
          <w:sz w:val="22"/>
          <w:szCs w:val="22"/>
        </w:rPr>
        <w:t>202</w:t>
      </w:r>
      <w:r w:rsidR="006C3373">
        <w:rPr>
          <w:sz w:val="22"/>
          <w:szCs w:val="22"/>
        </w:rPr>
        <w:t>1</w:t>
      </w:r>
      <w:r w:rsidR="00A11D3D" w:rsidRPr="008557AC">
        <w:rPr>
          <w:sz w:val="22"/>
          <w:szCs w:val="22"/>
        </w:rPr>
        <w:t>г.</w:t>
      </w:r>
      <w:r w:rsidR="001C0D97" w:rsidRPr="008557AC">
        <w:rPr>
          <w:sz w:val="22"/>
          <w:szCs w:val="22"/>
        </w:rPr>
        <w:t xml:space="preserve">  </w:t>
      </w:r>
      <w:r w:rsidR="00990F02" w:rsidRPr="008557AC">
        <w:rPr>
          <w:sz w:val="22"/>
          <w:szCs w:val="22"/>
        </w:rPr>
        <w:t xml:space="preserve"> (далее – «</w:t>
      </w:r>
      <w:r w:rsidR="00990F02" w:rsidRPr="008557AC">
        <w:rPr>
          <w:b/>
          <w:sz w:val="22"/>
          <w:szCs w:val="22"/>
        </w:rPr>
        <w:t>Договор</w:t>
      </w:r>
      <w:r w:rsidR="00990F02" w:rsidRPr="008557AC">
        <w:rPr>
          <w:sz w:val="22"/>
          <w:szCs w:val="22"/>
        </w:rPr>
        <w:t>») о нижеследующем:</w:t>
      </w:r>
      <w:proofErr w:type="gramEnd"/>
    </w:p>
    <w:p w:rsidR="00990F02" w:rsidRPr="008C7FAE" w:rsidRDefault="00990F02" w:rsidP="00C02CDD">
      <w:pPr>
        <w:keepNext/>
        <w:keepLines/>
        <w:suppressLineNumbers/>
        <w:suppressAutoHyphens/>
        <w:ind w:left="357"/>
        <w:contextualSpacing/>
        <w:jc w:val="center"/>
        <w:rPr>
          <w:sz w:val="22"/>
          <w:szCs w:val="22"/>
        </w:rPr>
      </w:pPr>
    </w:p>
    <w:p w:rsidR="00990F02" w:rsidRPr="008C7FAE" w:rsidRDefault="00990F02" w:rsidP="00C02CDD">
      <w:pPr>
        <w:pStyle w:val="afb"/>
        <w:keepNext/>
        <w:keepLines/>
        <w:widowControl/>
        <w:numPr>
          <w:ilvl w:val="0"/>
          <w:numId w:val="29"/>
        </w:numPr>
        <w:suppressLineNumbers/>
        <w:suppressAutoHyphens/>
        <w:spacing w:after="0"/>
        <w:ind w:firstLine="0"/>
        <w:contextualSpacing/>
        <w:jc w:val="center"/>
        <w:rPr>
          <w:i w:val="0"/>
          <w:color w:val="auto"/>
        </w:rPr>
      </w:pPr>
      <w:r w:rsidRPr="008C7FAE">
        <w:rPr>
          <w:i w:val="0"/>
          <w:color w:val="auto"/>
        </w:rPr>
        <w:t>Основные положения</w:t>
      </w:r>
    </w:p>
    <w:p w:rsidR="00990F02" w:rsidRPr="008C7FAE" w:rsidRDefault="00990F02" w:rsidP="001F2EDE">
      <w:pPr>
        <w:pStyle w:val="afb"/>
        <w:keepNext/>
        <w:keepLines/>
        <w:widowControl/>
        <w:numPr>
          <w:ilvl w:val="1"/>
          <w:numId w:val="19"/>
        </w:numPr>
        <w:suppressLineNumbers/>
        <w:tabs>
          <w:tab w:val="left" w:pos="1080"/>
        </w:tabs>
        <w:suppressAutoHyphens/>
        <w:spacing w:after="0"/>
        <w:ind w:left="0" w:firstLine="993"/>
        <w:contextualSpacing/>
        <w:rPr>
          <w:b w:val="0"/>
          <w:i w:val="0"/>
          <w:color w:val="auto"/>
        </w:rPr>
      </w:pPr>
      <w:r w:rsidRPr="008C7FAE">
        <w:rPr>
          <w:b w:val="0"/>
          <w:i w:val="0"/>
          <w:color w:val="auto"/>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990F02" w:rsidRPr="008C7FAE" w:rsidRDefault="00990F02" w:rsidP="001F2EDE">
      <w:pPr>
        <w:pStyle w:val="afb"/>
        <w:keepNext/>
        <w:keepLines/>
        <w:widowControl/>
        <w:numPr>
          <w:ilvl w:val="0"/>
          <w:numId w:val="20"/>
        </w:numPr>
        <w:suppressLineNumbers/>
        <w:tabs>
          <w:tab w:val="left" w:pos="1134"/>
        </w:tabs>
        <w:suppressAutoHyphens/>
        <w:spacing w:after="0"/>
        <w:ind w:left="0" w:firstLine="993"/>
        <w:contextualSpacing/>
        <w:rPr>
          <w:b w:val="0"/>
          <w:i w:val="0"/>
          <w:color w:val="auto"/>
        </w:rPr>
      </w:pPr>
      <w:r w:rsidRPr="008C7FAE">
        <w:rPr>
          <w:b w:val="0"/>
          <w:i w:val="0"/>
          <w:color w:val="auto"/>
        </w:rPr>
        <w:t>охраны труда;</w:t>
      </w:r>
    </w:p>
    <w:p w:rsidR="00990F02" w:rsidRPr="008C7FAE" w:rsidRDefault="00990F02" w:rsidP="001F2EDE">
      <w:pPr>
        <w:pStyle w:val="afb"/>
        <w:keepNext/>
        <w:keepLines/>
        <w:widowControl/>
        <w:numPr>
          <w:ilvl w:val="0"/>
          <w:numId w:val="20"/>
        </w:numPr>
        <w:suppressLineNumbers/>
        <w:tabs>
          <w:tab w:val="left" w:pos="1134"/>
        </w:tabs>
        <w:suppressAutoHyphens/>
        <w:spacing w:after="0"/>
        <w:ind w:left="0" w:firstLine="993"/>
        <w:contextualSpacing/>
        <w:rPr>
          <w:b w:val="0"/>
          <w:i w:val="0"/>
          <w:color w:val="auto"/>
        </w:rPr>
      </w:pPr>
      <w:r w:rsidRPr="008C7FAE">
        <w:rPr>
          <w:b w:val="0"/>
          <w:i w:val="0"/>
          <w:color w:val="auto"/>
        </w:rPr>
        <w:t>правил противопожарного режима в Российской Федерации, правил пожарной безопасности для энергетических предприятий;</w:t>
      </w:r>
    </w:p>
    <w:p w:rsidR="00990F02" w:rsidRPr="008C7FAE" w:rsidRDefault="00990F02" w:rsidP="001F2EDE">
      <w:pPr>
        <w:pStyle w:val="afb"/>
        <w:keepNext/>
        <w:keepLines/>
        <w:widowControl/>
        <w:numPr>
          <w:ilvl w:val="0"/>
          <w:numId w:val="20"/>
        </w:numPr>
        <w:suppressLineNumbers/>
        <w:tabs>
          <w:tab w:val="left" w:pos="1134"/>
        </w:tabs>
        <w:suppressAutoHyphens/>
        <w:spacing w:after="0"/>
        <w:ind w:left="0" w:firstLine="993"/>
        <w:contextualSpacing/>
        <w:rPr>
          <w:b w:val="0"/>
          <w:i w:val="0"/>
          <w:color w:val="auto"/>
        </w:rPr>
      </w:pPr>
      <w:r w:rsidRPr="008C7FAE">
        <w:rPr>
          <w:b w:val="0"/>
          <w:i w:val="0"/>
          <w:color w:val="auto"/>
        </w:rPr>
        <w:t>федеральных норм и правил в области промышленной безопасности;</w:t>
      </w:r>
    </w:p>
    <w:p w:rsidR="00990F02" w:rsidRPr="008C7FAE" w:rsidRDefault="00990F02" w:rsidP="001F2EDE">
      <w:pPr>
        <w:pStyle w:val="afb"/>
        <w:keepNext/>
        <w:keepLines/>
        <w:widowControl/>
        <w:numPr>
          <w:ilvl w:val="0"/>
          <w:numId w:val="20"/>
        </w:numPr>
        <w:suppressLineNumbers/>
        <w:tabs>
          <w:tab w:val="left" w:pos="1134"/>
        </w:tabs>
        <w:suppressAutoHyphens/>
        <w:spacing w:after="0"/>
        <w:ind w:left="0" w:firstLine="993"/>
        <w:contextualSpacing/>
        <w:rPr>
          <w:b w:val="0"/>
          <w:i w:val="0"/>
          <w:color w:val="auto"/>
        </w:rPr>
      </w:pPr>
      <w:r w:rsidRPr="008C7FAE">
        <w:rPr>
          <w:b w:val="0"/>
          <w:i w:val="0"/>
          <w:color w:val="auto"/>
        </w:rPr>
        <w:t>охраны окружающей среды;</w:t>
      </w:r>
    </w:p>
    <w:p w:rsidR="00990F02" w:rsidRPr="008C7FAE" w:rsidRDefault="00990F02" w:rsidP="001F2EDE">
      <w:pPr>
        <w:keepNext/>
        <w:keepLines/>
        <w:suppressLineNumbers/>
        <w:tabs>
          <w:tab w:val="left" w:pos="900"/>
        </w:tabs>
        <w:suppressAutoHyphens/>
        <w:ind w:firstLine="993"/>
        <w:contextualSpacing/>
        <w:jc w:val="both"/>
        <w:rPr>
          <w:sz w:val="22"/>
          <w:szCs w:val="22"/>
        </w:rPr>
      </w:pPr>
      <w:r w:rsidRPr="008C7FAE">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990F02" w:rsidRPr="008C7FAE" w:rsidRDefault="00990F02" w:rsidP="001F2EDE">
      <w:pPr>
        <w:pStyle w:val="afb"/>
        <w:keepNext/>
        <w:keepLines/>
        <w:widowControl/>
        <w:numPr>
          <w:ilvl w:val="1"/>
          <w:numId w:val="19"/>
        </w:numPr>
        <w:suppressLineNumbers/>
        <w:tabs>
          <w:tab w:val="left" w:pos="1080"/>
        </w:tabs>
        <w:suppressAutoHyphens/>
        <w:spacing w:after="0"/>
        <w:ind w:left="0" w:firstLine="993"/>
        <w:contextualSpacing/>
        <w:rPr>
          <w:b w:val="0"/>
          <w:i w:val="0"/>
          <w:color w:val="auto"/>
        </w:rPr>
      </w:pPr>
      <w:r w:rsidRPr="008C7FAE">
        <w:rPr>
          <w:b w:val="0"/>
          <w:i w:val="0"/>
          <w:color w:val="auto"/>
        </w:rPr>
        <w:t xml:space="preserve">Подрядчик обязуется принимать к своим работникам меры за несоблюдение </w:t>
      </w:r>
      <w:proofErr w:type="gramStart"/>
      <w:r w:rsidRPr="008C7FAE">
        <w:rPr>
          <w:b w:val="0"/>
          <w:i w:val="0"/>
          <w:color w:val="auto"/>
        </w:rPr>
        <w:t>последними</w:t>
      </w:r>
      <w:proofErr w:type="gramEnd"/>
      <w:r w:rsidRPr="008C7FAE">
        <w:rPr>
          <w:b w:val="0"/>
          <w:i w:val="0"/>
          <w:color w:val="auto"/>
        </w:rPr>
        <w:t xml:space="preserve">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990F02" w:rsidRPr="008C7FAE" w:rsidRDefault="00990F02" w:rsidP="001F2EDE">
      <w:pPr>
        <w:pStyle w:val="afb"/>
        <w:keepNext/>
        <w:keepLines/>
        <w:widowControl/>
        <w:numPr>
          <w:ilvl w:val="1"/>
          <w:numId w:val="19"/>
        </w:numPr>
        <w:suppressLineNumbers/>
        <w:tabs>
          <w:tab w:val="left" w:pos="1080"/>
        </w:tabs>
        <w:suppressAutoHyphens/>
        <w:spacing w:after="0"/>
        <w:ind w:left="0" w:firstLine="993"/>
        <w:contextualSpacing/>
        <w:rPr>
          <w:b w:val="0"/>
          <w:i w:val="0"/>
          <w:color w:val="auto"/>
        </w:rPr>
      </w:pPr>
      <w:r w:rsidRPr="008C7FAE">
        <w:rPr>
          <w:b w:val="0"/>
          <w:i w:val="0"/>
          <w:color w:val="auto"/>
        </w:rPr>
        <w:t xml:space="preserve">При проведении Работ на </w:t>
      </w:r>
      <w:r w:rsidR="00EC6390" w:rsidRPr="008C7FAE">
        <w:rPr>
          <w:b w:val="0"/>
          <w:i w:val="0"/>
          <w:color w:val="auto"/>
        </w:rPr>
        <w:t>о</w:t>
      </w:r>
      <w:r w:rsidRPr="008C7FAE">
        <w:rPr>
          <w:b w:val="0"/>
          <w:i w:val="0"/>
          <w:color w:val="auto"/>
        </w:rPr>
        <w:t>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8C7FAE">
        <w:rPr>
          <w:i w:val="0"/>
          <w:color w:val="auto"/>
        </w:rPr>
        <w:t>ЛНА</w:t>
      </w:r>
      <w:r w:rsidR="00AB6A7A">
        <w:rPr>
          <w:b w:val="0"/>
          <w:i w:val="0"/>
          <w:color w:val="auto"/>
        </w:rPr>
        <w:t>»).</w:t>
      </w:r>
    </w:p>
    <w:p w:rsidR="00990F02" w:rsidRPr="008C7FAE" w:rsidRDefault="00990F02" w:rsidP="001F2EDE">
      <w:pPr>
        <w:keepNext/>
        <w:keepLines/>
        <w:suppressLineNumbers/>
        <w:tabs>
          <w:tab w:val="num" w:pos="180"/>
          <w:tab w:val="left" w:pos="1080"/>
        </w:tabs>
        <w:suppressAutoHyphens/>
        <w:ind w:firstLine="993"/>
        <w:contextualSpacing/>
        <w:jc w:val="both"/>
        <w:rPr>
          <w:sz w:val="22"/>
          <w:szCs w:val="22"/>
        </w:rPr>
      </w:pPr>
      <w:r w:rsidRPr="008C7FAE">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990F02" w:rsidRPr="008C7FAE" w:rsidRDefault="00990F02" w:rsidP="001F2EDE">
      <w:pPr>
        <w:pStyle w:val="afb"/>
        <w:keepNext/>
        <w:keepLines/>
        <w:widowControl/>
        <w:numPr>
          <w:ilvl w:val="1"/>
          <w:numId w:val="19"/>
        </w:numPr>
        <w:suppressLineNumbers/>
        <w:tabs>
          <w:tab w:val="left" w:pos="1080"/>
        </w:tabs>
        <w:suppressAutoHyphens/>
        <w:spacing w:after="0"/>
        <w:ind w:left="0" w:firstLine="993"/>
        <w:contextualSpacing/>
        <w:rPr>
          <w:b w:val="0"/>
          <w:i w:val="0"/>
          <w:color w:val="auto"/>
        </w:rPr>
      </w:pPr>
      <w:r w:rsidRPr="008C7FAE">
        <w:rPr>
          <w:b w:val="0"/>
          <w:i w:val="0"/>
          <w:color w:val="auto"/>
        </w:rPr>
        <w:t xml:space="preserve">В случае нарушения Подрядчиком и/или его Субподрядной организацией действующего </w:t>
      </w:r>
      <w:r w:rsidRPr="00494212">
        <w:rPr>
          <w:b w:val="0"/>
          <w:i w:val="0"/>
          <w:color w:val="auto"/>
        </w:rPr>
        <w:t xml:space="preserve">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 </w:t>
      </w:r>
      <w:r w:rsidR="00DB349C" w:rsidRPr="00494212">
        <w:rPr>
          <w:b w:val="0"/>
          <w:i w:val="0"/>
          <w:color w:val="auto"/>
        </w:rPr>
        <w:fldChar w:fldCharType="begin"/>
      </w:r>
      <w:r w:rsidR="00DB349C" w:rsidRPr="00494212">
        <w:rPr>
          <w:b w:val="0"/>
          <w:i w:val="0"/>
          <w:color w:val="auto"/>
        </w:rPr>
        <w:instrText xml:space="preserve"> REF _Ref501102608 \n \h </w:instrText>
      </w:r>
      <w:r w:rsidR="0066080F" w:rsidRPr="00494212">
        <w:rPr>
          <w:b w:val="0"/>
          <w:i w:val="0"/>
          <w:color w:val="auto"/>
        </w:rPr>
        <w:instrText xml:space="preserve"> \* MERGEFORMAT </w:instrText>
      </w:r>
      <w:r w:rsidR="00DB349C" w:rsidRPr="00494212">
        <w:rPr>
          <w:b w:val="0"/>
          <w:i w:val="0"/>
          <w:color w:val="auto"/>
        </w:rPr>
      </w:r>
      <w:r w:rsidR="00DB349C" w:rsidRPr="00494212">
        <w:rPr>
          <w:b w:val="0"/>
          <w:i w:val="0"/>
          <w:color w:val="auto"/>
        </w:rPr>
        <w:fldChar w:fldCharType="separate"/>
      </w:r>
      <w:r w:rsidR="00C0254D">
        <w:rPr>
          <w:b w:val="0"/>
          <w:i w:val="0"/>
          <w:color w:val="auto"/>
        </w:rPr>
        <w:t>21.4</w:t>
      </w:r>
      <w:r w:rsidR="00DB349C" w:rsidRPr="00494212">
        <w:rPr>
          <w:b w:val="0"/>
          <w:i w:val="0"/>
          <w:color w:val="auto"/>
        </w:rPr>
        <w:fldChar w:fldCharType="end"/>
      </w:r>
      <w:r w:rsidR="00DB349C" w:rsidRPr="00494212">
        <w:rPr>
          <w:b w:val="0"/>
          <w:i w:val="0"/>
          <w:color w:val="auto"/>
        </w:rPr>
        <w:t xml:space="preserve"> </w:t>
      </w:r>
      <w:r w:rsidRPr="00494212">
        <w:rPr>
          <w:b w:val="0"/>
          <w:i w:val="0"/>
          <w:color w:val="auto"/>
        </w:rPr>
        <w:t>Договора.</w:t>
      </w:r>
    </w:p>
    <w:p w:rsidR="00990F02" w:rsidRPr="008C7FAE" w:rsidRDefault="00990F02" w:rsidP="001F2EDE">
      <w:pPr>
        <w:pStyle w:val="afb"/>
        <w:keepNext/>
        <w:keepLines/>
        <w:widowControl/>
        <w:numPr>
          <w:ilvl w:val="1"/>
          <w:numId w:val="19"/>
        </w:numPr>
        <w:suppressLineNumbers/>
        <w:tabs>
          <w:tab w:val="left" w:pos="1080"/>
        </w:tabs>
        <w:suppressAutoHyphens/>
        <w:spacing w:after="0"/>
        <w:ind w:left="0" w:firstLine="993"/>
        <w:contextualSpacing/>
        <w:rPr>
          <w:b w:val="0"/>
          <w:i w:val="0"/>
          <w:color w:val="auto"/>
        </w:rPr>
      </w:pPr>
      <w:r w:rsidRPr="008C7FAE">
        <w:rPr>
          <w:b w:val="0"/>
          <w:i w:val="0"/>
          <w:color w:val="auto"/>
        </w:rPr>
        <w:t>Руководитель Подрядчика обязан ознакомить с настоящим Соглашением своих работников, а также привлекаемые Субподрядные организации.</w:t>
      </w:r>
    </w:p>
    <w:p w:rsidR="00591C2D" w:rsidRDefault="00990F02" w:rsidP="001F2EDE">
      <w:pPr>
        <w:pStyle w:val="afb"/>
        <w:keepNext/>
        <w:keepLines/>
        <w:widowControl/>
        <w:numPr>
          <w:ilvl w:val="1"/>
          <w:numId w:val="19"/>
        </w:numPr>
        <w:suppressLineNumbers/>
        <w:tabs>
          <w:tab w:val="left" w:pos="1080"/>
        </w:tabs>
        <w:suppressAutoHyphens/>
        <w:spacing w:after="0"/>
        <w:ind w:left="0" w:firstLine="993"/>
        <w:contextualSpacing/>
        <w:rPr>
          <w:b w:val="0"/>
          <w:i w:val="0"/>
          <w:color w:val="auto"/>
        </w:rPr>
      </w:pPr>
      <w:r w:rsidRPr="00591C2D">
        <w:rPr>
          <w:b w:val="0"/>
          <w:i w:val="0"/>
          <w:color w:val="auto"/>
        </w:rPr>
        <w:t xml:space="preserve">Заказчик оставляет </w:t>
      </w:r>
      <w:r w:rsidRPr="00494212">
        <w:rPr>
          <w:b w:val="0"/>
          <w:i w:val="0"/>
          <w:color w:val="auto"/>
        </w:rPr>
        <w:t>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w:t>
      </w:r>
      <w:r w:rsidRPr="00591C2D">
        <w:rPr>
          <w:b w:val="0"/>
          <w:i w:val="0"/>
          <w:color w:val="auto"/>
        </w:rPr>
        <w:t xml:space="preserve">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990F02" w:rsidRDefault="00990F02" w:rsidP="001F2EDE">
      <w:pPr>
        <w:pStyle w:val="afb"/>
        <w:keepNext/>
        <w:widowControl/>
        <w:numPr>
          <w:ilvl w:val="1"/>
          <w:numId w:val="19"/>
        </w:numPr>
        <w:suppressLineNumbers/>
        <w:tabs>
          <w:tab w:val="left" w:pos="1080"/>
        </w:tabs>
        <w:suppressAutoHyphens/>
        <w:spacing w:after="0"/>
        <w:ind w:left="0" w:firstLine="993"/>
        <w:contextualSpacing/>
        <w:rPr>
          <w:b w:val="0"/>
          <w:i w:val="0"/>
          <w:color w:val="auto"/>
        </w:rPr>
      </w:pPr>
      <w:r w:rsidRPr="00591C2D">
        <w:rPr>
          <w:b w:val="0"/>
          <w:i w:val="0"/>
          <w:color w:val="auto"/>
        </w:rPr>
        <w:t>В случае</w:t>
      </w:r>
      <w:proofErr w:type="gramStart"/>
      <w:r w:rsidRPr="00591C2D">
        <w:rPr>
          <w:b w:val="0"/>
          <w:i w:val="0"/>
          <w:color w:val="auto"/>
        </w:rPr>
        <w:t>,</w:t>
      </w:r>
      <w:proofErr w:type="gramEnd"/>
      <w:r w:rsidRPr="00591C2D">
        <w:rPr>
          <w:b w:val="0"/>
          <w:i w:val="0"/>
          <w:color w:val="auto"/>
        </w:rPr>
        <w:t xml:space="preserve"> если действия Подрядчика создают угрозу антитеррористической безопасности, соблюдению пропускного или </w:t>
      </w:r>
      <w:proofErr w:type="spellStart"/>
      <w:r w:rsidRPr="00591C2D">
        <w:rPr>
          <w:b w:val="0"/>
          <w:i w:val="0"/>
          <w:color w:val="auto"/>
        </w:rPr>
        <w:t>внутриобъектового</w:t>
      </w:r>
      <w:proofErr w:type="spellEnd"/>
      <w:r w:rsidRPr="00591C2D">
        <w:rPr>
          <w:b w:val="0"/>
          <w:i w:val="0"/>
          <w:color w:val="auto"/>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591C2D">
        <w:rPr>
          <w:b w:val="0"/>
          <w:i w:val="0"/>
          <w:color w:val="auto"/>
        </w:rPr>
        <w:t>внутриобъектового</w:t>
      </w:r>
      <w:proofErr w:type="spellEnd"/>
      <w:r w:rsidRPr="00591C2D">
        <w:rPr>
          <w:b w:val="0"/>
          <w:i w:val="0"/>
          <w:color w:val="auto"/>
        </w:rPr>
        <w:t xml:space="preserve"> режима не допускается.</w:t>
      </w:r>
    </w:p>
    <w:p w:rsidR="00DE037E" w:rsidRDefault="00DE037E" w:rsidP="00DE037E">
      <w:pPr>
        <w:keepNext/>
        <w:suppressLineNumbers/>
        <w:tabs>
          <w:tab w:val="left" w:pos="1080"/>
        </w:tabs>
        <w:suppressAutoHyphens/>
        <w:contextualSpacing/>
      </w:pPr>
    </w:p>
    <w:p w:rsidR="00DE037E" w:rsidRPr="00DE037E" w:rsidRDefault="00DE037E" w:rsidP="00DE037E">
      <w:pPr>
        <w:keepNext/>
        <w:suppressLineNumbers/>
        <w:tabs>
          <w:tab w:val="left" w:pos="1080"/>
        </w:tabs>
        <w:suppressAutoHyphens/>
        <w:contextualSpacing/>
      </w:pPr>
    </w:p>
    <w:p w:rsidR="00990F02" w:rsidRPr="008C7FAE" w:rsidRDefault="00990F02" w:rsidP="001F2EDE">
      <w:pPr>
        <w:pStyle w:val="afb"/>
        <w:keepNext/>
        <w:keepLines/>
        <w:widowControl/>
        <w:numPr>
          <w:ilvl w:val="0"/>
          <w:numId w:val="29"/>
        </w:numPr>
        <w:suppressLineNumbers/>
        <w:suppressAutoHyphens/>
        <w:spacing w:after="0"/>
        <w:ind w:firstLine="993"/>
        <w:contextualSpacing/>
        <w:jc w:val="center"/>
        <w:rPr>
          <w:i w:val="0"/>
          <w:color w:val="auto"/>
        </w:rPr>
      </w:pPr>
      <w:r w:rsidRPr="008C7FAE">
        <w:rPr>
          <w:i w:val="0"/>
          <w:color w:val="auto"/>
        </w:rPr>
        <w:lastRenderedPageBreak/>
        <w:t xml:space="preserve">Основные требования в области охраны труда, охраны окружающей среды, промышленной и пожарной безопасности </w:t>
      </w:r>
    </w:p>
    <w:p w:rsidR="00990F02" w:rsidRPr="008C7FAE" w:rsidRDefault="00990F02" w:rsidP="001F2EDE">
      <w:pPr>
        <w:pStyle w:val="afb"/>
        <w:keepNext/>
        <w:keepLines/>
        <w:widowControl/>
        <w:numPr>
          <w:ilvl w:val="1"/>
          <w:numId w:val="29"/>
        </w:numPr>
        <w:suppressLineNumbers/>
        <w:tabs>
          <w:tab w:val="left" w:pos="1080"/>
        </w:tabs>
        <w:suppressAutoHyphens/>
        <w:spacing w:after="0"/>
        <w:ind w:left="0" w:firstLine="993"/>
        <w:contextualSpacing/>
        <w:rPr>
          <w:b w:val="0"/>
          <w:i w:val="0"/>
          <w:color w:val="auto"/>
        </w:rPr>
      </w:pPr>
      <w:r w:rsidRPr="008C7FAE">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8C7FAE">
        <w:rPr>
          <w:b w:val="0"/>
          <w:i w:val="0"/>
          <w:color w:val="auto"/>
        </w:rPr>
        <w:t>стропальные</w:t>
      </w:r>
      <w:proofErr w:type="spellEnd"/>
      <w:r w:rsidRPr="008C7FAE">
        <w:rPr>
          <w:b w:val="0"/>
          <w:i w:val="0"/>
          <w:color w:val="auto"/>
        </w:rPr>
        <w:t xml:space="preserve"> и иные работы).</w:t>
      </w:r>
    </w:p>
    <w:p w:rsidR="00990F02" w:rsidRPr="008C7FAE" w:rsidRDefault="00990F02" w:rsidP="001F2EDE">
      <w:pPr>
        <w:keepNext/>
        <w:keepLines/>
        <w:suppressLineNumbers/>
        <w:tabs>
          <w:tab w:val="left" w:pos="900"/>
        </w:tabs>
        <w:suppressAutoHyphens/>
        <w:ind w:firstLine="993"/>
        <w:contextualSpacing/>
        <w:jc w:val="both"/>
        <w:rPr>
          <w:sz w:val="22"/>
          <w:szCs w:val="22"/>
        </w:rPr>
      </w:pPr>
      <w:r w:rsidRPr="008C7FAE">
        <w:rPr>
          <w:sz w:val="22"/>
          <w:szCs w:val="22"/>
        </w:rPr>
        <w:t>Подрядчик в полном объеме несет ответственность за безопасное выполнение работ Субподрядчиком.</w:t>
      </w:r>
    </w:p>
    <w:p w:rsidR="00990F02" w:rsidRPr="008C7FAE" w:rsidRDefault="00990F02" w:rsidP="001F2EDE">
      <w:pPr>
        <w:pStyle w:val="afb"/>
        <w:keepNext/>
        <w:keepLines/>
        <w:widowControl/>
        <w:numPr>
          <w:ilvl w:val="1"/>
          <w:numId w:val="29"/>
        </w:numPr>
        <w:suppressLineNumbers/>
        <w:tabs>
          <w:tab w:val="left" w:pos="1080"/>
        </w:tabs>
        <w:suppressAutoHyphens/>
        <w:spacing w:after="0"/>
        <w:ind w:left="0" w:firstLine="993"/>
        <w:contextualSpacing/>
        <w:rPr>
          <w:b w:val="0"/>
          <w:i w:val="0"/>
          <w:color w:val="auto"/>
        </w:rPr>
      </w:pPr>
      <w:r w:rsidRPr="008C7FAE">
        <w:rPr>
          <w:b w:val="0"/>
          <w:i w:val="0"/>
          <w:color w:val="auto"/>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990F02" w:rsidRPr="008C7FAE" w:rsidRDefault="00990F02" w:rsidP="001F2EDE">
      <w:pPr>
        <w:keepNext/>
        <w:keepLines/>
        <w:suppressLineNumbers/>
        <w:tabs>
          <w:tab w:val="left" w:pos="900"/>
        </w:tabs>
        <w:suppressAutoHyphens/>
        <w:ind w:firstLine="993"/>
        <w:contextualSpacing/>
        <w:jc w:val="both"/>
        <w:rPr>
          <w:sz w:val="22"/>
          <w:szCs w:val="22"/>
        </w:rPr>
      </w:pPr>
      <w:r w:rsidRPr="008C7FAE">
        <w:rPr>
          <w:sz w:val="22"/>
          <w:szCs w:val="22"/>
        </w:rPr>
        <w:t xml:space="preserve">Подрядчик должен назначить приказом ответственное лицо за эксплуатацию </w:t>
      </w:r>
      <w:r w:rsidR="008D71D1" w:rsidRPr="008C7FAE">
        <w:rPr>
          <w:sz w:val="22"/>
          <w:szCs w:val="22"/>
        </w:rPr>
        <w:t>о</w:t>
      </w:r>
      <w:r w:rsidRPr="008C7FAE">
        <w:rPr>
          <w:sz w:val="22"/>
          <w:szCs w:val="22"/>
        </w:rPr>
        <w:t xml:space="preserve">борудования Заказчика, переданного им Подрядчику. </w:t>
      </w:r>
    </w:p>
    <w:p w:rsidR="00990F02" w:rsidRPr="008C7FAE" w:rsidRDefault="00990F02" w:rsidP="001F2EDE">
      <w:pPr>
        <w:pStyle w:val="afb"/>
        <w:keepNext/>
        <w:keepLines/>
        <w:widowControl/>
        <w:numPr>
          <w:ilvl w:val="1"/>
          <w:numId w:val="29"/>
        </w:numPr>
        <w:suppressLineNumbers/>
        <w:tabs>
          <w:tab w:val="left" w:pos="1080"/>
        </w:tabs>
        <w:suppressAutoHyphens/>
        <w:spacing w:after="0"/>
        <w:ind w:left="0" w:firstLine="993"/>
        <w:contextualSpacing/>
        <w:rPr>
          <w:b w:val="0"/>
          <w:i w:val="0"/>
          <w:color w:val="auto"/>
        </w:rPr>
      </w:pPr>
      <w:r w:rsidRPr="008C7FAE">
        <w:rPr>
          <w:b w:val="0"/>
          <w:i w:val="0"/>
          <w:color w:val="auto"/>
        </w:rPr>
        <w:t>Перед началом производства Работ Подрядчик обязан согласовать с Заказчиком:</w:t>
      </w:r>
    </w:p>
    <w:p w:rsidR="00990F02" w:rsidRPr="008C7FAE" w:rsidRDefault="00990F02" w:rsidP="001F2EDE">
      <w:pPr>
        <w:pStyle w:val="afb"/>
        <w:keepNext/>
        <w:keepLines/>
        <w:widowControl/>
        <w:numPr>
          <w:ilvl w:val="0"/>
          <w:numId w:val="20"/>
        </w:numPr>
        <w:suppressLineNumbers/>
        <w:tabs>
          <w:tab w:val="left" w:pos="1134"/>
        </w:tabs>
        <w:suppressAutoHyphens/>
        <w:spacing w:after="0"/>
        <w:ind w:left="0" w:firstLine="993"/>
        <w:contextualSpacing/>
        <w:rPr>
          <w:b w:val="0"/>
          <w:i w:val="0"/>
          <w:color w:val="auto"/>
        </w:rPr>
      </w:pPr>
      <w:r w:rsidRPr="008C7FAE">
        <w:rPr>
          <w:b w:val="0"/>
          <w:i w:val="0"/>
          <w:color w:val="auto"/>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990F02" w:rsidRPr="008C7FAE" w:rsidRDefault="00990F02" w:rsidP="001F2EDE">
      <w:pPr>
        <w:pStyle w:val="afb"/>
        <w:keepNext/>
        <w:keepLines/>
        <w:widowControl/>
        <w:numPr>
          <w:ilvl w:val="0"/>
          <w:numId w:val="20"/>
        </w:numPr>
        <w:suppressLineNumbers/>
        <w:tabs>
          <w:tab w:val="left" w:pos="1134"/>
        </w:tabs>
        <w:suppressAutoHyphens/>
        <w:spacing w:after="0"/>
        <w:ind w:left="0" w:firstLine="993"/>
        <w:contextualSpacing/>
        <w:rPr>
          <w:b w:val="0"/>
          <w:i w:val="0"/>
          <w:color w:val="auto"/>
        </w:rPr>
      </w:pPr>
      <w:r w:rsidRPr="008C7FAE">
        <w:rPr>
          <w:b w:val="0"/>
          <w:i w:val="0"/>
          <w:color w:val="auto"/>
        </w:rPr>
        <w:t xml:space="preserve"> схемы разрешенных проездов по территории;</w:t>
      </w:r>
    </w:p>
    <w:p w:rsidR="00990F02" w:rsidRPr="008C7FAE" w:rsidRDefault="00990F02" w:rsidP="001F2EDE">
      <w:pPr>
        <w:pStyle w:val="afb"/>
        <w:keepNext/>
        <w:keepLines/>
        <w:widowControl/>
        <w:numPr>
          <w:ilvl w:val="0"/>
          <w:numId w:val="20"/>
        </w:numPr>
        <w:suppressLineNumbers/>
        <w:tabs>
          <w:tab w:val="left" w:pos="1134"/>
        </w:tabs>
        <w:suppressAutoHyphens/>
        <w:spacing w:after="0"/>
        <w:ind w:left="0" w:firstLine="993"/>
        <w:contextualSpacing/>
        <w:rPr>
          <w:b w:val="0"/>
          <w:i w:val="0"/>
          <w:color w:val="auto"/>
        </w:rPr>
      </w:pPr>
      <w:r w:rsidRPr="008C7FAE">
        <w:rPr>
          <w:b w:val="0"/>
          <w:i w:val="0"/>
          <w:color w:val="auto"/>
        </w:rPr>
        <w:t xml:space="preserve"> схемы подземных коммуникаций (в случае пролегания их в зоне производства Работ);</w:t>
      </w:r>
    </w:p>
    <w:p w:rsidR="00990F02" w:rsidRPr="008C7FAE" w:rsidRDefault="00990F02" w:rsidP="001F2EDE">
      <w:pPr>
        <w:pStyle w:val="afb"/>
        <w:keepNext/>
        <w:keepLines/>
        <w:widowControl/>
        <w:numPr>
          <w:ilvl w:val="0"/>
          <w:numId w:val="20"/>
        </w:numPr>
        <w:suppressLineNumbers/>
        <w:tabs>
          <w:tab w:val="left" w:pos="1134"/>
        </w:tabs>
        <w:suppressAutoHyphens/>
        <w:spacing w:after="0"/>
        <w:ind w:left="0" w:firstLine="993"/>
        <w:contextualSpacing/>
        <w:rPr>
          <w:b w:val="0"/>
          <w:i w:val="0"/>
          <w:color w:val="auto"/>
        </w:rPr>
      </w:pPr>
      <w:r w:rsidRPr="008C7FAE">
        <w:rPr>
          <w:b w:val="0"/>
          <w:i w:val="0"/>
          <w:color w:val="auto"/>
        </w:rPr>
        <w:t xml:space="preserve"> необходимость и способы прокладки временных коммуникаций;</w:t>
      </w:r>
    </w:p>
    <w:p w:rsidR="00990F02" w:rsidRPr="008C7FAE" w:rsidRDefault="00990F02" w:rsidP="001F2EDE">
      <w:pPr>
        <w:pStyle w:val="afb"/>
        <w:keepNext/>
        <w:keepLines/>
        <w:widowControl/>
        <w:numPr>
          <w:ilvl w:val="0"/>
          <w:numId w:val="20"/>
        </w:numPr>
        <w:suppressLineNumbers/>
        <w:tabs>
          <w:tab w:val="left" w:pos="1134"/>
        </w:tabs>
        <w:suppressAutoHyphens/>
        <w:spacing w:after="0"/>
        <w:ind w:left="0" w:firstLine="993"/>
        <w:contextualSpacing/>
        <w:rPr>
          <w:b w:val="0"/>
          <w:i w:val="0"/>
          <w:color w:val="auto"/>
        </w:rPr>
      </w:pPr>
      <w:r w:rsidRPr="008C7FAE">
        <w:rPr>
          <w:b w:val="0"/>
          <w:i w:val="0"/>
          <w:color w:val="auto"/>
        </w:rPr>
        <w:t xml:space="preserve"> необходимые средства индивидуальной защиты;</w:t>
      </w:r>
    </w:p>
    <w:p w:rsidR="00990F02" w:rsidRPr="008C7FAE" w:rsidRDefault="00990F02" w:rsidP="001F2EDE">
      <w:pPr>
        <w:pStyle w:val="afb"/>
        <w:keepNext/>
        <w:keepLines/>
        <w:widowControl/>
        <w:numPr>
          <w:ilvl w:val="0"/>
          <w:numId w:val="20"/>
        </w:numPr>
        <w:suppressLineNumbers/>
        <w:tabs>
          <w:tab w:val="left" w:pos="1134"/>
        </w:tabs>
        <w:suppressAutoHyphens/>
        <w:spacing w:after="0"/>
        <w:ind w:left="0" w:firstLine="993"/>
        <w:contextualSpacing/>
        <w:rPr>
          <w:b w:val="0"/>
          <w:i w:val="0"/>
          <w:color w:val="auto"/>
        </w:rPr>
      </w:pPr>
      <w:r w:rsidRPr="008C7FAE">
        <w:rPr>
          <w:b w:val="0"/>
          <w:i w:val="0"/>
          <w:color w:val="auto"/>
        </w:rPr>
        <w:t xml:space="preserve"> порядок действий в случае аварийных и нештатных ситуаций.</w:t>
      </w:r>
    </w:p>
    <w:p w:rsidR="00990F02" w:rsidRPr="008C7FAE" w:rsidRDefault="00990F02" w:rsidP="001F2EDE">
      <w:pPr>
        <w:pStyle w:val="afb"/>
        <w:keepNext/>
        <w:keepLines/>
        <w:widowControl/>
        <w:numPr>
          <w:ilvl w:val="1"/>
          <w:numId w:val="29"/>
        </w:numPr>
        <w:suppressLineNumbers/>
        <w:tabs>
          <w:tab w:val="left" w:pos="1080"/>
        </w:tabs>
        <w:suppressAutoHyphens/>
        <w:spacing w:after="0"/>
        <w:ind w:left="0" w:firstLine="993"/>
        <w:contextualSpacing/>
        <w:rPr>
          <w:b w:val="0"/>
          <w:i w:val="0"/>
          <w:color w:val="auto"/>
        </w:rPr>
      </w:pPr>
      <w:r w:rsidRPr="008C7FAE">
        <w:rPr>
          <w:b w:val="0"/>
          <w:i w:val="0"/>
          <w:color w:val="auto"/>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990F02" w:rsidRPr="008C7FAE" w:rsidRDefault="00990F02" w:rsidP="001F2EDE">
      <w:pPr>
        <w:pStyle w:val="afb"/>
        <w:keepNext/>
        <w:keepLines/>
        <w:widowControl/>
        <w:numPr>
          <w:ilvl w:val="1"/>
          <w:numId w:val="29"/>
        </w:numPr>
        <w:suppressLineNumbers/>
        <w:tabs>
          <w:tab w:val="left" w:pos="1080"/>
        </w:tabs>
        <w:suppressAutoHyphens/>
        <w:spacing w:after="0"/>
        <w:ind w:left="0" w:firstLine="993"/>
        <w:contextualSpacing/>
        <w:rPr>
          <w:b w:val="0"/>
          <w:i w:val="0"/>
          <w:color w:val="auto"/>
        </w:rPr>
      </w:pPr>
      <w:bookmarkStart w:id="152" w:name="_Ref1753022"/>
      <w:r w:rsidRPr="008C7FAE">
        <w:rPr>
          <w:b w:val="0"/>
          <w:i w:val="0"/>
          <w:color w:val="auto"/>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bookmarkEnd w:id="152"/>
    </w:p>
    <w:p w:rsidR="00990F02" w:rsidRPr="008C7FAE" w:rsidRDefault="00990F02" w:rsidP="001F2EDE">
      <w:pPr>
        <w:keepNext/>
        <w:keepLines/>
        <w:suppressLineNumbers/>
        <w:tabs>
          <w:tab w:val="left" w:pos="900"/>
        </w:tabs>
        <w:suppressAutoHyphens/>
        <w:ind w:firstLine="993"/>
        <w:contextualSpacing/>
        <w:jc w:val="both"/>
        <w:rPr>
          <w:sz w:val="22"/>
          <w:szCs w:val="22"/>
        </w:rPr>
      </w:pPr>
      <w:r w:rsidRPr="008C7FAE">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990F02" w:rsidRPr="008C7FAE" w:rsidRDefault="00990F02" w:rsidP="001F2EDE">
      <w:pPr>
        <w:pStyle w:val="afb"/>
        <w:keepNext/>
        <w:keepLines/>
        <w:widowControl/>
        <w:numPr>
          <w:ilvl w:val="1"/>
          <w:numId w:val="29"/>
        </w:numPr>
        <w:suppressLineNumbers/>
        <w:tabs>
          <w:tab w:val="left" w:pos="1080"/>
        </w:tabs>
        <w:suppressAutoHyphens/>
        <w:spacing w:after="0"/>
        <w:ind w:left="0" w:firstLine="993"/>
        <w:contextualSpacing/>
        <w:rPr>
          <w:b w:val="0"/>
          <w:i w:val="0"/>
          <w:color w:val="auto"/>
        </w:rPr>
      </w:pPr>
      <w:r w:rsidRPr="008C7FAE">
        <w:rPr>
          <w:b w:val="0"/>
          <w:i w:val="0"/>
          <w:color w:val="auto"/>
        </w:rPr>
        <w:t xml:space="preserve">Подрядчик в присутствии Заказчика обязан лично убедиться в готовности </w:t>
      </w:r>
      <w:r w:rsidR="00EB5DB3" w:rsidRPr="008C7FAE">
        <w:rPr>
          <w:b w:val="0"/>
          <w:i w:val="0"/>
          <w:color w:val="auto"/>
        </w:rPr>
        <w:t>о</w:t>
      </w:r>
      <w:r w:rsidRPr="008C7FAE">
        <w:rPr>
          <w:b w:val="0"/>
          <w:i w:val="0"/>
          <w:color w:val="auto"/>
        </w:rPr>
        <w:t xml:space="preserve">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w:t>
      </w:r>
      <w:r w:rsidR="00EB5DB3" w:rsidRPr="008C7FAE">
        <w:rPr>
          <w:b w:val="0"/>
          <w:i w:val="0"/>
          <w:color w:val="auto"/>
        </w:rPr>
        <w:t>о</w:t>
      </w:r>
      <w:r w:rsidRPr="008C7FAE">
        <w:rPr>
          <w:b w:val="0"/>
          <w:i w:val="0"/>
          <w:color w:val="auto"/>
        </w:rPr>
        <w:t>бъект согласно акту (наряду) - допуску.</w:t>
      </w:r>
    </w:p>
    <w:p w:rsidR="00990F02" w:rsidRPr="008C7FAE" w:rsidRDefault="00990F02" w:rsidP="001F2EDE">
      <w:pPr>
        <w:pStyle w:val="afb"/>
        <w:keepNext/>
        <w:keepLines/>
        <w:widowControl/>
        <w:numPr>
          <w:ilvl w:val="1"/>
          <w:numId w:val="29"/>
        </w:numPr>
        <w:suppressLineNumbers/>
        <w:tabs>
          <w:tab w:val="left" w:pos="1080"/>
        </w:tabs>
        <w:suppressAutoHyphens/>
        <w:spacing w:after="0"/>
        <w:ind w:left="0" w:firstLine="993"/>
        <w:contextualSpacing/>
        <w:rPr>
          <w:b w:val="0"/>
          <w:i w:val="0"/>
          <w:color w:val="auto"/>
        </w:rPr>
      </w:pPr>
      <w:r w:rsidRPr="008C7FAE">
        <w:rPr>
          <w:b w:val="0"/>
          <w:i w:val="0"/>
          <w:color w:val="auto"/>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990F02" w:rsidRPr="008C7FAE" w:rsidRDefault="00990F02" w:rsidP="001F2EDE">
      <w:pPr>
        <w:pStyle w:val="afb"/>
        <w:keepNext/>
        <w:keepLines/>
        <w:widowControl/>
        <w:numPr>
          <w:ilvl w:val="1"/>
          <w:numId w:val="29"/>
        </w:numPr>
        <w:suppressLineNumbers/>
        <w:tabs>
          <w:tab w:val="left" w:pos="1080"/>
        </w:tabs>
        <w:suppressAutoHyphens/>
        <w:spacing w:after="0"/>
        <w:ind w:left="0" w:firstLine="993"/>
        <w:contextualSpacing/>
        <w:rPr>
          <w:b w:val="0"/>
          <w:i w:val="0"/>
          <w:color w:val="auto"/>
        </w:rPr>
      </w:pPr>
      <w:r w:rsidRPr="008C7FAE">
        <w:rPr>
          <w:b w:val="0"/>
          <w:i w:val="0"/>
          <w:color w:val="auto"/>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990F02" w:rsidRPr="008C7FAE" w:rsidRDefault="00990F02" w:rsidP="001F2EDE">
      <w:pPr>
        <w:pStyle w:val="afb"/>
        <w:keepNext/>
        <w:keepLines/>
        <w:widowControl/>
        <w:numPr>
          <w:ilvl w:val="1"/>
          <w:numId w:val="29"/>
        </w:numPr>
        <w:suppressLineNumbers/>
        <w:tabs>
          <w:tab w:val="left" w:pos="1080"/>
          <w:tab w:val="left" w:pos="1560"/>
        </w:tabs>
        <w:suppressAutoHyphens/>
        <w:spacing w:after="0"/>
        <w:ind w:left="0" w:firstLine="993"/>
        <w:contextualSpacing/>
        <w:rPr>
          <w:b w:val="0"/>
          <w:i w:val="0"/>
          <w:color w:val="auto"/>
        </w:rPr>
      </w:pPr>
      <w:proofErr w:type="gramStart"/>
      <w:r w:rsidRPr="008C7FAE">
        <w:rPr>
          <w:b w:val="0"/>
          <w:i w:val="0"/>
          <w:color w:val="auto"/>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roofErr w:type="gramEnd"/>
    </w:p>
    <w:p w:rsidR="00990F02" w:rsidRPr="008C7FAE" w:rsidRDefault="00990F02" w:rsidP="001F2EDE">
      <w:pPr>
        <w:keepNext/>
        <w:keepLines/>
        <w:suppressLineNumbers/>
        <w:tabs>
          <w:tab w:val="left" w:pos="900"/>
          <w:tab w:val="left" w:pos="1560"/>
        </w:tabs>
        <w:suppressAutoHyphens/>
        <w:ind w:firstLine="993"/>
        <w:contextualSpacing/>
        <w:jc w:val="both"/>
        <w:rPr>
          <w:sz w:val="22"/>
          <w:szCs w:val="22"/>
        </w:rPr>
      </w:pPr>
      <w:r w:rsidRPr="008C7FAE">
        <w:rPr>
          <w:sz w:val="22"/>
          <w:szCs w:val="22"/>
        </w:rPr>
        <w:t>Персонал Подрядчика до начала работ должен пройти вводный и первичный инструктажи по охране труда.</w:t>
      </w:r>
    </w:p>
    <w:p w:rsidR="00990F02" w:rsidRPr="008C7FAE" w:rsidRDefault="00990F02" w:rsidP="001F2EDE">
      <w:pPr>
        <w:pStyle w:val="afb"/>
        <w:keepNext/>
        <w:keepLines/>
        <w:widowControl/>
        <w:numPr>
          <w:ilvl w:val="1"/>
          <w:numId w:val="29"/>
        </w:numPr>
        <w:suppressLineNumbers/>
        <w:tabs>
          <w:tab w:val="left" w:pos="1080"/>
          <w:tab w:val="left" w:pos="1560"/>
        </w:tabs>
        <w:suppressAutoHyphens/>
        <w:spacing w:after="0"/>
        <w:ind w:left="0" w:firstLine="993"/>
        <w:contextualSpacing/>
        <w:rPr>
          <w:b w:val="0"/>
          <w:i w:val="0"/>
          <w:color w:val="auto"/>
        </w:rPr>
      </w:pPr>
      <w:r w:rsidRPr="008C7FAE">
        <w:rPr>
          <w:b w:val="0"/>
          <w:i w:val="0"/>
          <w:color w:val="auto"/>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990F02" w:rsidRPr="008C7FAE" w:rsidRDefault="00990F02" w:rsidP="001F2EDE">
      <w:pPr>
        <w:pStyle w:val="afb"/>
        <w:keepNext/>
        <w:keepLines/>
        <w:widowControl/>
        <w:numPr>
          <w:ilvl w:val="1"/>
          <w:numId w:val="29"/>
        </w:numPr>
        <w:suppressLineNumbers/>
        <w:tabs>
          <w:tab w:val="left" w:pos="1080"/>
          <w:tab w:val="left" w:pos="1560"/>
        </w:tabs>
        <w:suppressAutoHyphens/>
        <w:spacing w:after="0"/>
        <w:ind w:left="0" w:firstLine="993"/>
        <w:contextualSpacing/>
        <w:rPr>
          <w:b w:val="0"/>
          <w:i w:val="0"/>
          <w:color w:val="auto"/>
        </w:rPr>
      </w:pPr>
      <w:r w:rsidRPr="008C7FAE">
        <w:rPr>
          <w:b w:val="0"/>
          <w:i w:val="0"/>
          <w:color w:val="auto"/>
        </w:rPr>
        <w:t>Подрядчику запрещается:</w:t>
      </w:r>
    </w:p>
    <w:p w:rsidR="00990F02" w:rsidRPr="008C7FAE" w:rsidRDefault="00990F02" w:rsidP="001F2EDE">
      <w:pPr>
        <w:pStyle w:val="afb"/>
        <w:keepNext/>
        <w:keepLines/>
        <w:widowControl/>
        <w:numPr>
          <w:ilvl w:val="0"/>
          <w:numId w:val="20"/>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t>допускать к работе работников с признаками алкогольного, наркотического или токсического опьянения;</w:t>
      </w:r>
    </w:p>
    <w:p w:rsidR="00990F02" w:rsidRPr="008C7FAE" w:rsidRDefault="00990F02" w:rsidP="001F2EDE">
      <w:pPr>
        <w:pStyle w:val="afb"/>
        <w:keepNext/>
        <w:keepLines/>
        <w:widowControl/>
        <w:numPr>
          <w:ilvl w:val="0"/>
          <w:numId w:val="20"/>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lastRenderedPageBreak/>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990F02" w:rsidRPr="008C7FAE" w:rsidRDefault="00990F02" w:rsidP="001F2EDE">
      <w:pPr>
        <w:pStyle w:val="afb"/>
        <w:keepNext/>
        <w:keepLines/>
        <w:widowControl/>
        <w:numPr>
          <w:ilvl w:val="0"/>
          <w:numId w:val="20"/>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t>доставлять любым способом на территорию Заказчика материально-технические ценности без соответствующего разрешения;</w:t>
      </w:r>
    </w:p>
    <w:p w:rsidR="00990F02" w:rsidRPr="008C7FAE" w:rsidRDefault="00990F02" w:rsidP="001F2EDE">
      <w:pPr>
        <w:pStyle w:val="afb"/>
        <w:keepNext/>
        <w:keepLines/>
        <w:widowControl/>
        <w:numPr>
          <w:ilvl w:val="0"/>
          <w:numId w:val="20"/>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t>самовольно изменять условия, последовательность и объем Работ;</w:t>
      </w:r>
    </w:p>
    <w:p w:rsidR="00990F02" w:rsidRPr="008C7FAE" w:rsidRDefault="00990F02" w:rsidP="001F2EDE">
      <w:pPr>
        <w:pStyle w:val="afb"/>
        <w:keepNext/>
        <w:keepLines/>
        <w:widowControl/>
        <w:numPr>
          <w:ilvl w:val="0"/>
          <w:numId w:val="20"/>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rsidR="00990F02" w:rsidRPr="008C7FAE" w:rsidRDefault="00990F02" w:rsidP="001F2EDE">
      <w:pPr>
        <w:pStyle w:val="afb"/>
        <w:keepNext/>
        <w:keepLines/>
        <w:widowControl/>
        <w:numPr>
          <w:ilvl w:val="0"/>
          <w:numId w:val="20"/>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t>без необходимости находиться на действующих установках, в производственных помещениях Заказчика;</w:t>
      </w:r>
    </w:p>
    <w:p w:rsidR="00990F02" w:rsidRPr="008C7FAE" w:rsidRDefault="00990F02" w:rsidP="001F2EDE">
      <w:pPr>
        <w:pStyle w:val="afb"/>
        <w:keepNext/>
        <w:keepLines/>
        <w:widowControl/>
        <w:numPr>
          <w:ilvl w:val="0"/>
          <w:numId w:val="20"/>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t>отвлекать работников Заказчика во время проведения ими производственных работ;</w:t>
      </w:r>
    </w:p>
    <w:p w:rsidR="00990F02" w:rsidRPr="008C7FAE" w:rsidRDefault="00990F02" w:rsidP="001F2EDE">
      <w:pPr>
        <w:pStyle w:val="afb"/>
        <w:keepNext/>
        <w:keepLines/>
        <w:widowControl/>
        <w:numPr>
          <w:ilvl w:val="0"/>
          <w:numId w:val="20"/>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t>пользоваться оборудованием и механизмами Заказчика без согласования с ним;</w:t>
      </w:r>
    </w:p>
    <w:p w:rsidR="00990F02" w:rsidRPr="008C7FAE" w:rsidRDefault="00990F02" w:rsidP="001F2EDE">
      <w:pPr>
        <w:pStyle w:val="afb"/>
        <w:keepNext/>
        <w:keepLines/>
        <w:widowControl/>
        <w:numPr>
          <w:ilvl w:val="0"/>
          <w:numId w:val="20"/>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t>курить вне отведенных для этого мест;</w:t>
      </w:r>
    </w:p>
    <w:p w:rsidR="00990F02" w:rsidRPr="008C7FAE" w:rsidRDefault="00990F02" w:rsidP="001F2EDE">
      <w:pPr>
        <w:pStyle w:val="afb"/>
        <w:keepNext/>
        <w:keepLines/>
        <w:widowControl/>
        <w:numPr>
          <w:ilvl w:val="0"/>
          <w:numId w:val="20"/>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t>накапливать любые виды отходов вне отведенных мест;</w:t>
      </w:r>
    </w:p>
    <w:p w:rsidR="00990F02" w:rsidRPr="008C7FAE" w:rsidRDefault="00990F02" w:rsidP="001F2EDE">
      <w:pPr>
        <w:pStyle w:val="afb"/>
        <w:keepNext/>
        <w:keepLines/>
        <w:widowControl/>
        <w:numPr>
          <w:ilvl w:val="0"/>
          <w:numId w:val="20"/>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t>совместно накапливать твердые коммунальные отходы, промышленные отходы и металлолом, в любых сочетаниях;</w:t>
      </w:r>
    </w:p>
    <w:p w:rsidR="00990F02" w:rsidRPr="008C7FAE" w:rsidRDefault="00990F02" w:rsidP="001F2EDE">
      <w:pPr>
        <w:pStyle w:val="afb"/>
        <w:keepNext/>
        <w:keepLines/>
        <w:widowControl/>
        <w:numPr>
          <w:ilvl w:val="0"/>
          <w:numId w:val="20"/>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990F02" w:rsidRPr="008C7FAE" w:rsidRDefault="00990F02" w:rsidP="001F2EDE">
      <w:pPr>
        <w:pStyle w:val="afb"/>
        <w:keepNext/>
        <w:keepLines/>
        <w:widowControl/>
        <w:numPr>
          <w:ilvl w:val="0"/>
          <w:numId w:val="20"/>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t>применять в работе открытый огонь на территории Заказчика, кроме работ, технология которых предусматривает применение открытого огня;</w:t>
      </w:r>
    </w:p>
    <w:p w:rsidR="00990F02" w:rsidRPr="008C7FAE" w:rsidRDefault="00990F02" w:rsidP="001F2EDE">
      <w:pPr>
        <w:pStyle w:val="afb"/>
        <w:keepNext/>
        <w:keepLines/>
        <w:widowControl/>
        <w:numPr>
          <w:ilvl w:val="0"/>
          <w:numId w:val="20"/>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990F02" w:rsidRPr="008C7FAE" w:rsidRDefault="009117B9" w:rsidP="001F2EDE">
      <w:pPr>
        <w:pStyle w:val="afb"/>
        <w:keepNext/>
        <w:keepLines/>
        <w:widowControl/>
        <w:numPr>
          <w:ilvl w:val="0"/>
          <w:numId w:val="20"/>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t xml:space="preserve">допускать </w:t>
      </w:r>
      <w:r w:rsidR="00990F02" w:rsidRPr="008C7FAE">
        <w:rPr>
          <w:b w:val="0"/>
          <w:i w:val="0"/>
          <w:color w:val="auto"/>
        </w:rPr>
        <w:t>сжигание любых видов отходов на территории Заказчика;</w:t>
      </w:r>
    </w:p>
    <w:p w:rsidR="00990F02" w:rsidRPr="008C7FAE" w:rsidRDefault="00990F02" w:rsidP="001F2EDE">
      <w:pPr>
        <w:pStyle w:val="afb"/>
        <w:keepNext/>
        <w:keepLines/>
        <w:widowControl/>
        <w:numPr>
          <w:ilvl w:val="0"/>
          <w:numId w:val="20"/>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t>допускать сброс и слив отходов в системы канализации, на грунт;</w:t>
      </w:r>
    </w:p>
    <w:p w:rsidR="00990F02" w:rsidRPr="008C7FAE" w:rsidRDefault="00990F02" w:rsidP="001F2EDE">
      <w:pPr>
        <w:pStyle w:val="afb"/>
        <w:keepNext/>
        <w:keepLines/>
        <w:widowControl/>
        <w:numPr>
          <w:ilvl w:val="0"/>
          <w:numId w:val="20"/>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t>хранить емкости с горюче-смазочными материалами, красками и растворителями на почве без поддонов;</w:t>
      </w:r>
    </w:p>
    <w:p w:rsidR="00990F02" w:rsidRPr="008C7FAE" w:rsidRDefault="00990F02" w:rsidP="001F2EDE">
      <w:pPr>
        <w:pStyle w:val="afb"/>
        <w:keepNext/>
        <w:keepLines/>
        <w:widowControl/>
        <w:numPr>
          <w:ilvl w:val="0"/>
          <w:numId w:val="20"/>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t>хранить нефтепродукты в резервуарах без маркировки, с открытыми крышками;</w:t>
      </w:r>
    </w:p>
    <w:p w:rsidR="00990F02" w:rsidRPr="008C7FAE" w:rsidRDefault="00990F02" w:rsidP="001F2EDE">
      <w:pPr>
        <w:pStyle w:val="afb"/>
        <w:keepNext/>
        <w:keepLines/>
        <w:widowControl/>
        <w:numPr>
          <w:ilvl w:val="0"/>
          <w:numId w:val="20"/>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t>допускать утечки потребляемых видов энергоресурсов;</w:t>
      </w:r>
    </w:p>
    <w:p w:rsidR="00990F02" w:rsidRPr="008C7FAE" w:rsidRDefault="00990F02" w:rsidP="001F2EDE">
      <w:pPr>
        <w:pStyle w:val="afb"/>
        <w:keepNext/>
        <w:keepLines/>
        <w:widowControl/>
        <w:numPr>
          <w:ilvl w:val="0"/>
          <w:numId w:val="20"/>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990F02" w:rsidRPr="008C7FAE" w:rsidRDefault="00990F02" w:rsidP="00182FA2">
      <w:pPr>
        <w:pStyle w:val="afb"/>
        <w:keepNext/>
        <w:keepLines/>
        <w:widowControl/>
        <w:numPr>
          <w:ilvl w:val="0"/>
          <w:numId w:val="29"/>
        </w:numPr>
        <w:suppressLineNumbers/>
        <w:tabs>
          <w:tab w:val="left" w:pos="1560"/>
        </w:tabs>
        <w:suppressAutoHyphens/>
        <w:spacing w:after="0"/>
        <w:contextualSpacing/>
        <w:jc w:val="center"/>
        <w:rPr>
          <w:i w:val="0"/>
          <w:color w:val="auto"/>
        </w:rPr>
      </w:pPr>
      <w:r w:rsidRPr="008C7FAE">
        <w:rPr>
          <w:i w:val="0"/>
          <w:color w:val="auto"/>
        </w:rPr>
        <w:t xml:space="preserve">Отдельные требования. </w:t>
      </w:r>
    </w:p>
    <w:p w:rsidR="00990F02" w:rsidRPr="008C7FAE" w:rsidRDefault="00990F02" w:rsidP="001F2EDE">
      <w:pPr>
        <w:pStyle w:val="afb"/>
        <w:keepNext/>
        <w:keepLines/>
        <w:widowControl/>
        <w:numPr>
          <w:ilvl w:val="1"/>
          <w:numId w:val="29"/>
        </w:numPr>
        <w:suppressLineNumbers/>
        <w:tabs>
          <w:tab w:val="left" w:pos="1080"/>
          <w:tab w:val="left" w:pos="1560"/>
        </w:tabs>
        <w:suppressAutoHyphens/>
        <w:spacing w:after="0"/>
        <w:ind w:left="0" w:firstLine="993"/>
        <w:contextualSpacing/>
        <w:rPr>
          <w:b w:val="0"/>
          <w:i w:val="0"/>
          <w:color w:val="auto"/>
        </w:rPr>
      </w:pPr>
      <w:r w:rsidRPr="008C7FAE">
        <w:rPr>
          <w:b w:val="0"/>
          <w:i w:val="0"/>
          <w:color w:val="auto"/>
        </w:rPr>
        <w:t>Средства индивидуальной защиты, транспорт:</w:t>
      </w:r>
    </w:p>
    <w:p w:rsidR="00990F02" w:rsidRPr="008C7FAE" w:rsidRDefault="00990F02" w:rsidP="001F2EDE">
      <w:pPr>
        <w:pStyle w:val="afb"/>
        <w:keepNext/>
        <w:keepLines/>
        <w:widowControl/>
        <w:numPr>
          <w:ilvl w:val="2"/>
          <w:numId w:val="29"/>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p>
    <w:p w:rsidR="00990F02" w:rsidRPr="008C7FAE" w:rsidRDefault="00990F02" w:rsidP="001F2EDE">
      <w:pPr>
        <w:pStyle w:val="afb"/>
        <w:keepNext/>
        <w:keepLines/>
        <w:widowControl/>
        <w:numPr>
          <w:ilvl w:val="2"/>
          <w:numId w:val="29"/>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t>Работники Подрядчика должны обязательно применять застегнутые подбородным ремнем защитные каски:</w:t>
      </w:r>
    </w:p>
    <w:p w:rsidR="00990F02" w:rsidRPr="008C7FAE" w:rsidRDefault="00990F02" w:rsidP="001F2EDE">
      <w:pPr>
        <w:pStyle w:val="afb"/>
        <w:keepNext/>
        <w:keepLines/>
        <w:widowControl/>
        <w:numPr>
          <w:ilvl w:val="0"/>
          <w:numId w:val="20"/>
        </w:numPr>
        <w:suppressLineNumbers/>
        <w:tabs>
          <w:tab w:val="left" w:pos="1134"/>
        </w:tabs>
        <w:suppressAutoHyphens/>
        <w:spacing w:after="0"/>
        <w:ind w:left="0" w:firstLine="993"/>
        <w:contextualSpacing/>
        <w:rPr>
          <w:b w:val="0"/>
          <w:i w:val="0"/>
          <w:color w:val="auto"/>
        </w:rPr>
      </w:pPr>
      <w:r w:rsidRPr="008C7FAE">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990F02" w:rsidRPr="008C7FAE" w:rsidRDefault="00990F02" w:rsidP="001F2EDE">
      <w:pPr>
        <w:pStyle w:val="afb"/>
        <w:keepNext/>
        <w:keepLines/>
        <w:widowControl/>
        <w:numPr>
          <w:ilvl w:val="0"/>
          <w:numId w:val="20"/>
        </w:numPr>
        <w:suppressLineNumbers/>
        <w:tabs>
          <w:tab w:val="left" w:pos="1134"/>
        </w:tabs>
        <w:suppressAutoHyphens/>
        <w:spacing w:after="0"/>
        <w:ind w:left="993" w:firstLine="0"/>
        <w:contextualSpacing/>
        <w:rPr>
          <w:b w:val="0"/>
          <w:i w:val="0"/>
          <w:color w:val="auto"/>
        </w:rPr>
      </w:pPr>
      <w:r w:rsidRPr="008C7FAE">
        <w:rPr>
          <w:b w:val="0"/>
          <w:i w:val="0"/>
          <w:color w:val="auto"/>
        </w:rPr>
        <w:t>при выполнении грузоподъёмных работ и при перемещении грузов;</w:t>
      </w:r>
    </w:p>
    <w:p w:rsidR="00990F02" w:rsidRPr="008C7FAE" w:rsidRDefault="00990F02" w:rsidP="001F2EDE">
      <w:pPr>
        <w:pStyle w:val="afb"/>
        <w:keepNext/>
        <w:keepLines/>
        <w:widowControl/>
        <w:numPr>
          <w:ilvl w:val="0"/>
          <w:numId w:val="20"/>
        </w:numPr>
        <w:suppressLineNumbers/>
        <w:tabs>
          <w:tab w:val="left" w:pos="1134"/>
        </w:tabs>
        <w:suppressAutoHyphens/>
        <w:spacing w:after="0"/>
        <w:ind w:left="993" w:firstLine="0"/>
        <w:contextualSpacing/>
        <w:rPr>
          <w:b w:val="0"/>
          <w:i w:val="0"/>
          <w:color w:val="auto"/>
        </w:rPr>
      </w:pPr>
      <w:r w:rsidRPr="008C7FAE">
        <w:rPr>
          <w:b w:val="0"/>
          <w:i w:val="0"/>
          <w:color w:val="auto"/>
        </w:rPr>
        <w:t>при строительных работах;</w:t>
      </w:r>
    </w:p>
    <w:p w:rsidR="00990F02" w:rsidRPr="008C7FAE" w:rsidRDefault="00990F02" w:rsidP="001F2EDE">
      <w:pPr>
        <w:pStyle w:val="afb"/>
        <w:keepNext/>
        <w:keepLines/>
        <w:widowControl/>
        <w:numPr>
          <w:ilvl w:val="0"/>
          <w:numId w:val="20"/>
        </w:numPr>
        <w:suppressLineNumbers/>
        <w:tabs>
          <w:tab w:val="left" w:pos="1134"/>
        </w:tabs>
        <w:suppressAutoHyphens/>
        <w:spacing w:after="0"/>
        <w:ind w:left="993" w:firstLine="0"/>
        <w:contextualSpacing/>
        <w:rPr>
          <w:b w:val="0"/>
          <w:i w:val="0"/>
          <w:color w:val="auto"/>
        </w:rPr>
      </w:pPr>
      <w:r w:rsidRPr="008C7FAE">
        <w:rPr>
          <w:b w:val="0"/>
          <w:i w:val="0"/>
          <w:color w:val="auto"/>
        </w:rPr>
        <w:t>при работе в зонах, обозначенных табличками «Обязательное ношение каски»;</w:t>
      </w:r>
    </w:p>
    <w:p w:rsidR="00990F02" w:rsidRPr="008C7FAE" w:rsidRDefault="00990F02" w:rsidP="001F2EDE">
      <w:pPr>
        <w:pStyle w:val="afb"/>
        <w:keepNext/>
        <w:keepLines/>
        <w:widowControl/>
        <w:numPr>
          <w:ilvl w:val="0"/>
          <w:numId w:val="20"/>
        </w:numPr>
        <w:suppressLineNumbers/>
        <w:tabs>
          <w:tab w:val="left" w:pos="1134"/>
        </w:tabs>
        <w:suppressAutoHyphens/>
        <w:spacing w:after="0"/>
        <w:ind w:left="993" w:firstLine="0"/>
        <w:contextualSpacing/>
        <w:rPr>
          <w:b w:val="0"/>
          <w:i w:val="0"/>
          <w:color w:val="auto"/>
        </w:rPr>
      </w:pPr>
      <w:r w:rsidRPr="008C7FAE">
        <w:rPr>
          <w:b w:val="0"/>
          <w:i w:val="0"/>
          <w:color w:val="auto"/>
        </w:rPr>
        <w:t>при работе в зоне возможного контакта головы с электропроводкой;</w:t>
      </w:r>
    </w:p>
    <w:p w:rsidR="00990F02" w:rsidRPr="008C7FAE" w:rsidRDefault="00990F02" w:rsidP="001F2EDE">
      <w:pPr>
        <w:pStyle w:val="afb"/>
        <w:keepNext/>
        <w:keepLines/>
        <w:widowControl/>
        <w:numPr>
          <w:ilvl w:val="0"/>
          <w:numId w:val="20"/>
        </w:numPr>
        <w:suppressLineNumbers/>
        <w:tabs>
          <w:tab w:val="left" w:pos="1134"/>
        </w:tabs>
        <w:suppressAutoHyphens/>
        <w:spacing w:after="0"/>
        <w:ind w:left="993" w:firstLine="0"/>
        <w:contextualSpacing/>
        <w:rPr>
          <w:b w:val="0"/>
          <w:i w:val="0"/>
          <w:color w:val="auto"/>
        </w:rPr>
      </w:pPr>
      <w:r w:rsidRPr="008C7FAE">
        <w:rPr>
          <w:b w:val="0"/>
          <w:i w:val="0"/>
          <w:color w:val="auto"/>
        </w:rPr>
        <w:t>в зоне опасности контакта головы с низко расположенными элементами конструкций.</w:t>
      </w:r>
    </w:p>
    <w:p w:rsidR="00990F02" w:rsidRPr="008C7FAE" w:rsidRDefault="00990F02" w:rsidP="001F2EDE">
      <w:pPr>
        <w:keepNext/>
        <w:keepLines/>
        <w:suppressLineNumbers/>
        <w:tabs>
          <w:tab w:val="left" w:pos="900"/>
        </w:tabs>
        <w:suppressAutoHyphens/>
        <w:ind w:firstLine="993"/>
        <w:contextualSpacing/>
        <w:jc w:val="both"/>
        <w:rPr>
          <w:sz w:val="22"/>
          <w:szCs w:val="22"/>
        </w:rPr>
      </w:pPr>
      <w:r w:rsidRPr="008C7FAE">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990F02" w:rsidRPr="008C7FAE" w:rsidRDefault="00990F02" w:rsidP="001F2EDE">
      <w:pPr>
        <w:pStyle w:val="afb"/>
        <w:keepNext/>
        <w:keepLines/>
        <w:widowControl/>
        <w:numPr>
          <w:ilvl w:val="2"/>
          <w:numId w:val="29"/>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t>Работники Подрядчика должны обязательно применять защитные очки или щитки:</w:t>
      </w:r>
    </w:p>
    <w:p w:rsidR="00990F02" w:rsidRPr="008C7FAE" w:rsidRDefault="00990F02" w:rsidP="001F2EDE">
      <w:pPr>
        <w:pStyle w:val="afb"/>
        <w:keepNext/>
        <w:keepLines/>
        <w:widowControl/>
        <w:numPr>
          <w:ilvl w:val="0"/>
          <w:numId w:val="20"/>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t>при работе с ручным инструментом ударного действия;</w:t>
      </w:r>
    </w:p>
    <w:p w:rsidR="00990F02" w:rsidRPr="008C7FAE" w:rsidRDefault="00990F02" w:rsidP="001F2EDE">
      <w:pPr>
        <w:pStyle w:val="afb"/>
        <w:keepNext/>
        <w:keepLines/>
        <w:widowControl/>
        <w:numPr>
          <w:ilvl w:val="0"/>
          <w:numId w:val="20"/>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t>при работе с электрифицированным и пневматическим абразивным инструментом;</w:t>
      </w:r>
    </w:p>
    <w:p w:rsidR="00990F02" w:rsidRPr="008C7FAE" w:rsidRDefault="00990F02" w:rsidP="001F2EDE">
      <w:pPr>
        <w:pStyle w:val="afb"/>
        <w:keepNext/>
        <w:keepLines/>
        <w:widowControl/>
        <w:numPr>
          <w:ilvl w:val="0"/>
          <w:numId w:val="20"/>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t>при электро- и газосварочных работах.</w:t>
      </w:r>
    </w:p>
    <w:p w:rsidR="00990F02" w:rsidRPr="008C7FAE" w:rsidRDefault="00990F02" w:rsidP="001F2EDE">
      <w:pPr>
        <w:pStyle w:val="afb"/>
        <w:keepNext/>
        <w:keepLines/>
        <w:widowControl/>
        <w:numPr>
          <w:ilvl w:val="2"/>
          <w:numId w:val="29"/>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lastRenderedPageBreak/>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990F02" w:rsidRPr="008C7FAE" w:rsidRDefault="00990F02" w:rsidP="001F2EDE">
      <w:pPr>
        <w:pStyle w:val="afb"/>
        <w:keepNext/>
        <w:keepLines/>
        <w:widowControl/>
        <w:numPr>
          <w:ilvl w:val="1"/>
          <w:numId w:val="29"/>
        </w:numPr>
        <w:suppressLineNumbers/>
        <w:tabs>
          <w:tab w:val="left" w:pos="1080"/>
          <w:tab w:val="left" w:pos="1560"/>
        </w:tabs>
        <w:suppressAutoHyphens/>
        <w:spacing w:after="0"/>
        <w:ind w:left="0" w:firstLine="993"/>
        <w:contextualSpacing/>
        <w:rPr>
          <w:b w:val="0"/>
          <w:i w:val="0"/>
          <w:color w:val="auto"/>
        </w:rPr>
      </w:pPr>
      <w:r w:rsidRPr="008C7FAE">
        <w:rPr>
          <w:b w:val="0"/>
          <w:i w:val="0"/>
          <w:color w:val="auto"/>
        </w:rPr>
        <w:t>При проведении работ на территории Заказчика Подрядчик обязан:</w:t>
      </w:r>
    </w:p>
    <w:p w:rsidR="00990F02" w:rsidRPr="008C7FAE" w:rsidRDefault="00990F02" w:rsidP="001F2EDE">
      <w:pPr>
        <w:pStyle w:val="afb"/>
        <w:keepNext/>
        <w:keepLines/>
        <w:widowControl/>
        <w:numPr>
          <w:ilvl w:val="0"/>
          <w:numId w:val="20"/>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990F02" w:rsidRPr="008C7FAE" w:rsidRDefault="00990F02" w:rsidP="001F2EDE">
      <w:pPr>
        <w:pStyle w:val="afb"/>
        <w:keepNext/>
        <w:keepLines/>
        <w:widowControl/>
        <w:numPr>
          <w:ilvl w:val="0"/>
          <w:numId w:val="20"/>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990F02" w:rsidRPr="008C7FAE" w:rsidRDefault="00990F02" w:rsidP="001F2EDE">
      <w:pPr>
        <w:pStyle w:val="afb"/>
        <w:keepNext/>
        <w:keepLines/>
        <w:widowControl/>
        <w:numPr>
          <w:ilvl w:val="0"/>
          <w:numId w:val="20"/>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990F02" w:rsidRPr="008C7FAE" w:rsidRDefault="00990F02" w:rsidP="001F2EDE">
      <w:pPr>
        <w:pStyle w:val="afb"/>
        <w:keepNext/>
        <w:keepLines/>
        <w:widowControl/>
        <w:numPr>
          <w:ilvl w:val="0"/>
          <w:numId w:val="20"/>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990F02" w:rsidRPr="008C7FAE" w:rsidRDefault="00990F02" w:rsidP="001F2EDE">
      <w:pPr>
        <w:pStyle w:val="afb"/>
        <w:keepNext/>
        <w:keepLines/>
        <w:widowControl/>
        <w:numPr>
          <w:ilvl w:val="0"/>
          <w:numId w:val="20"/>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t>накапливать отходы раздельно по видам отходов или группам однородных отходов, в соответствии с порядком, установленным Заказчиком;</w:t>
      </w:r>
    </w:p>
    <w:p w:rsidR="00990F02" w:rsidRPr="008C7FAE" w:rsidRDefault="00990F02" w:rsidP="001F2EDE">
      <w:pPr>
        <w:pStyle w:val="afb"/>
        <w:keepNext/>
        <w:keepLines/>
        <w:widowControl/>
        <w:numPr>
          <w:ilvl w:val="0"/>
          <w:numId w:val="20"/>
        </w:numPr>
        <w:suppressLineNumbers/>
        <w:tabs>
          <w:tab w:val="left" w:pos="1134"/>
          <w:tab w:val="left" w:pos="1560"/>
        </w:tabs>
        <w:suppressAutoHyphens/>
        <w:spacing w:after="0"/>
        <w:ind w:left="0" w:firstLine="993"/>
        <w:contextualSpacing/>
        <w:rPr>
          <w:b w:val="0"/>
          <w:i w:val="0"/>
          <w:color w:val="auto"/>
        </w:rPr>
      </w:pPr>
      <w:r w:rsidRPr="008C7FAE">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rsidR="00990F02" w:rsidRPr="008C7FAE" w:rsidRDefault="00990F02" w:rsidP="001F2EDE">
      <w:pPr>
        <w:pStyle w:val="afb"/>
        <w:keepNext/>
        <w:keepLines/>
        <w:widowControl/>
        <w:numPr>
          <w:ilvl w:val="1"/>
          <w:numId w:val="29"/>
        </w:numPr>
        <w:suppressLineNumbers/>
        <w:tabs>
          <w:tab w:val="left" w:pos="1080"/>
          <w:tab w:val="left" w:pos="1560"/>
        </w:tabs>
        <w:suppressAutoHyphens/>
        <w:spacing w:after="0"/>
        <w:ind w:left="0" w:firstLine="993"/>
        <w:contextualSpacing/>
        <w:rPr>
          <w:b w:val="0"/>
          <w:i w:val="0"/>
          <w:color w:val="auto"/>
        </w:rPr>
      </w:pPr>
      <w:r w:rsidRPr="00494212">
        <w:rPr>
          <w:b w:val="0"/>
          <w:i w:val="0"/>
          <w:color w:val="auto"/>
        </w:rPr>
        <w:t xml:space="preserve">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w:t>
      </w:r>
      <w:proofErr w:type="gramStart"/>
      <w:r w:rsidRPr="00494212">
        <w:rPr>
          <w:b w:val="0"/>
          <w:i w:val="0"/>
          <w:color w:val="auto"/>
        </w:rPr>
        <w:t>последними</w:t>
      </w:r>
      <w:proofErr w:type="gramEnd"/>
      <w:r w:rsidRPr="00494212">
        <w:rPr>
          <w:b w:val="0"/>
          <w:i w:val="0"/>
          <w:color w:val="auto"/>
        </w:rPr>
        <w:t xml:space="preserve"> вышеуказанных инструкции и правил</w:t>
      </w:r>
      <w:r w:rsidRPr="008C7FAE">
        <w:rPr>
          <w:b w:val="0"/>
          <w:i w:val="0"/>
          <w:color w:val="auto"/>
        </w:rPr>
        <w:t>.</w:t>
      </w:r>
    </w:p>
    <w:p w:rsidR="00990F02" w:rsidRPr="008C7FAE" w:rsidRDefault="00990F02" w:rsidP="001F2EDE">
      <w:pPr>
        <w:keepNext/>
        <w:keepLines/>
        <w:suppressLineNumbers/>
        <w:suppressAutoHyphens/>
        <w:ind w:firstLine="993"/>
        <w:contextualSpacing/>
        <w:jc w:val="both"/>
        <w:rPr>
          <w:sz w:val="22"/>
          <w:szCs w:val="22"/>
        </w:rPr>
      </w:pPr>
    </w:p>
    <w:p w:rsidR="00990F02" w:rsidRPr="008C7FAE" w:rsidRDefault="00990F02" w:rsidP="00182FA2">
      <w:pPr>
        <w:pStyle w:val="afb"/>
        <w:keepNext/>
        <w:keepLines/>
        <w:widowControl/>
        <w:numPr>
          <w:ilvl w:val="0"/>
          <w:numId w:val="29"/>
        </w:numPr>
        <w:suppressLineNumbers/>
        <w:suppressAutoHyphens/>
        <w:spacing w:after="0"/>
        <w:contextualSpacing/>
        <w:jc w:val="center"/>
        <w:rPr>
          <w:i w:val="0"/>
          <w:color w:val="auto"/>
        </w:rPr>
      </w:pPr>
      <w:r w:rsidRPr="008C7FAE">
        <w:rPr>
          <w:i w:val="0"/>
          <w:color w:val="auto"/>
        </w:rPr>
        <w:t>Осведомленность</w:t>
      </w:r>
    </w:p>
    <w:p w:rsidR="00990F02" w:rsidRPr="008C7FAE" w:rsidRDefault="00990F02" w:rsidP="001F2EDE">
      <w:pPr>
        <w:pStyle w:val="afb"/>
        <w:keepNext/>
        <w:keepLines/>
        <w:widowControl/>
        <w:numPr>
          <w:ilvl w:val="1"/>
          <w:numId w:val="29"/>
        </w:numPr>
        <w:suppressLineNumbers/>
        <w:tabs>
          <w:tab w:val="left" w:pos="1080"/>
        </w:tabs>
        <w:suppressAutoHyphens/>
        <w:spacing w:after="0"/>
        <w:ind w:left="0" w:firstLine="993"/>
        <w:contextualSpacing/>
        <w:rPr>
          <w:b w:val="0"/>
          <w:i w:val="0"/>
          <w:color w:val="auto"/>
        </w:rPr>
      </w:pPr>
      <w:r w:rsidRPr="008C7FAE">
        <w:rPr>
          <w:b w:val="0"/>
          <w:i w:val="0"/>
          <w:color w:val="auto"/>
        </w:rPr>
        <w:t>На момент заключения Договора Подрядчик ознакомлен с ЛНА Заказчика в части, относящейся к деятельности Подрядчика.</w:t>
      </w:r>
    </w:p>
    <w:p w:rsidR="00990F02" w:rsidRPr="008C7FAE" w:rsidRDefault="00990F02" w:rsidP="001F2EDE">
      <w:pPr>
        <w:pStyle w:val="afb"/>
        <w:keepNext/>
        <w:keepLines/>
        <w:widowControl/>
        <w:numPr>
          <w:ilvl w:val="1"/>
          <w:numId w:val="29"/>
        </w:numPr>
        <w:suppressLineNumbers/>
        <w:tabs>
          <w:tab w:val="left" w:pos="1080"/>
        </w:tabs>
        <w:suppressAutoHyphens/>
        <w:spacing w:after="0"/>
        <w:ind w:left="0" w:firstLine="993"/>
        <w:contextualSpacing/>
        <w:rPr>
          <w:b w:val="0"/>
          <w:i w:val="0"/>
          <w:color w:val="auto"/>
        </w:rPr>
      </w:pPr>
      <w:r w:rsidRPr="008C7FAE">
        <w:rPr>
          <w:b w:val="0"/>
          <w:i w:val="0"/>
          <w:color w:val="auto"/>
        </w:rPr>
        <w:t>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w:t>
      </w:r>
      <w:r w:rsidR="00AB6A7A">
        <w:rPr>
          <w:b w:val="0"/>
          <w:i w:val="0"/>
          <w:color w:val="auto"/>
        </w:rPr>
        <w:t>.</w:t>
      </w:r>
    </w:p>
    <w:p w:rsidR="00990F02" w:rsidRPr="008C7FAE" w:rsidRDefault="00990F02" w:rsidP="001F2EDE">
      <w:pPr>
        <w:pStyle w:val="afb"/>
        <w:keepNext/>
        <w:keepLines/>
        <w:widowControl/>
        <w:numPr>
          <w:ilvl w:val="1"/>
          <w:numId w:val="29"/>
        </w:numPr>
        <w:suppressLineNumbers/>
        <w:tabs>
          <w:tab w:val="left" w:pos="1080"/>
        </w:tabs>
        <w:suppressAutoHyphens/>
        <w:spacing w:after="0"/>
        <w:ind w:left="0" w:firstLine="993"/>
        <w:contextualSpacing/>
        <w:rPr>
          <w:b w:val="0"/>
          <w:i w:val="0"/>
          <w:color w:val="auto"/>
        </w:rPr>
      </w:pPr>
      <w:r w:rsidRPr="008C7FAE">
        <w:rPr>
          <w:b w:val="0"/>
          <w:i w:val="0"/>
          <w:color w:val="auto"/>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990F02" w:rsidRPr="008C7FAE" w:rsidRDefault="00990F02" w:rsidP="001F2EDE">
      <w:pPr>
        <w:pStyle w:val="afb"/>
        <w:keepNext/>
        <w:keepLines/>
        <w:widowControl/>
        <w:numPr>
          <w:ilvl w:val="1"/>
          <w:numId w:val="29"/>
        </w:numPr>
        <w:suppressLineNumbers/>
        <w:tabs>
          <w:tab w:val="left" w:pos="1080"/>
        </w:tabs>
        <w:suppressAutoHyphens/>
        <w:spacing w:after="0"/>
        <w:ind w:left="0" w:firstLine="993"/>
        <w:contextualSpacing/>
        <w:rPr>
          <w:b w:val="0"/>
          <w:i w:val="0"/>
          <w:color w:val="auto"/>
        </w:rPr>
      </w:pPr>
      <w:r w:rsidRPr="008C7FAE">
        <w:rPr>
          <w:b w:val="0"/>
          <w:i w:val="0"/>
          <w:color w:val="auto"/>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990F02" w:rsidRPr="008C7FAE" w:rsidRDefault="00990F02" w:rsidP="00182FA2">
      <w:pPr>
        <w:pStyle w:val="afb"/>
        <w:keepNext/>
        <w:keepLines/>
        <w:widowControl/>
        <w:numPr>
          <w:ilvl w:val="0"/>
          <w:numId w:val="29"/>
        </w:numPr>
        <w:suppressLineNumbers/>
        <w:suppressAutoHyphens/>
        <w:spacing w:after="0"/>
        <w:contextualSpacing/>
        <w:jc w:val="center"/>
        <w:rPr>
          <w:i w:val="0"/>
          <w:color w:val="auto"/>
        </w:rPr>
      </w:pPr>
      <w:r w:rsidRPr="008C7FAE">
        <w:rPr>
          <w:i w:val="0"/>
          <w:color w:val="auto"/>
        </w:rPr>
        <w:t>Порядок взаимодействия Заказчика и Подрядчика</w:t>
      </w:r>
    </w:p>
    <w:p w:rsidR="00990F02" w:rsidRPr="008C7FAE" w:rsidRDefault="00990F02" w:rsidP="001F2EDE">
      <w:pPr>
        <w:pStyle w:val="afb"/>
        <w:keepNext/>
        <w:keepLines/>
        <w:widowControl/>
        <w:numPr>
          <w:ilvl w:val="1"/>
          <w:numId w:val="29"/>
        </w:numPr>
        <w:suppressLineNumbers/>
        <w:tabs>
          <w:tab w:val="left" w:pos="1080"/>
        </w:tabs>
        <w:suppressAutoHyphens/>
        <w:spacing w:after="0"/>
        <w:ind w:left="0" w:firstLine="993"/>
        <w:contextualSpacing/>
        <w:rPr>
          <w:b w:val="0"/>
          <w:i w:val="0"/>
          <w:color w:val="auto"/>
        </w:rPr>
      </w:pPr>
      <w:r w:rsidRPr="008C7FAE">
        <w:rPr>
          <w:b w:val="0"/>
          <w:i w:val="0"/>
          <w:color w:val="auto"/>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990F02" w:rsidRPr="008C7FAE" w:rsidRDefault="00990F02" w:rsidP="001F2EDE">
      <w:pPr>
        <w:pStyle w:val="afb"/>
        <w:keepNext/>
        <w:keepLines/>
        <w:widowControl/>
        <w:numPr>
          <w:ilvl w:val="1"/>
          <w:numId w:val="29"/>
        </w:numPr>
        <w:suppressLineNumbers/>
        <w:tabs>
          <w:tab w:val="left" w:pos="1080"/>
        </w:tabs>
        <w:suppressAutoHyphens/>
        <w:spacing w:after="0"/>
        <w:ind w:left="0" w:firstLine="993"/>
        <w:contextualSpacing/>
        <w:rPr>
          <w:b w:val="0"/>
          <w:i w:val="0"/>
          <w:color w:val="auto"/>
        </w:rPr>
      </w:pPr>
      <w:r w:rsidRPr="008C7FAE">
        <w:rPr>
          <w:b w:val="0"/>
          <w:i w:val="0"/>
          <w:color w:val="auto"/>
        </w:rPr>
        <w:t>В случае обнаружения Заказчиком на объекте Заказчика факта нарушения работниками Подрядчика (</w:t>
      </w:r>
      <w:r w:rsidRPr="00494212">
        <w:rPr>
          <w:b w:val="0"/>
          <w:i w:val="0"/>
          <w:color w:val="auto"/>
        </w:rPr>
        <w:t>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w:t>
      </w:r>
      <w:r w:rsidRPr="008C7FAE">
        <w:rPr>
          <w:b w:val="0"/>
          <w:i w:val="0"/>
          <w:color w:val="auto"/>
        </w:rPr>
        <w:t xml:space="preserve"> незамедлительно прекратить Работы, а в необходимых случаях ограничить допуск таких работников на территорию данного объекта.</w:t>
      </w:r>
    </w:p>
    <w:p w:rsidR="00990F02" w:rsidRPr="008C7FAE" w:rsidRDefault="00990F02" w:rsidP="00182FA2">
      <w:pPr>
        <w:pStyle w:val="afb"/>
        <w:keepNext/>
        <w:keepLines/>
        <w:widowControl/>
        <w:numPr>
          <w:ilvl w:val="0"/>
          <w:numId w:val="29"/>
        </w:numPr>
        <w:suppressLineNumbers/>
        <w:suppressAutoHyphens/>
        <w:spacing w:after="0"/>
        <w:contextualSpacing/>
        <w:jc w:val="center"/>
        <w:rPr>
          <w:i w:val="0"/>
          <w:color w:val="auto"/>
        </w:rPr>
      </w:pPr>
      <w:r w:rsidRPr="008C7FAE">
        <w:rPr>
          <w:i w:val="0"/>
          <w:color w:val="auto"/>
        </w:rPr>
        <w:t>Ответственность Подрядчика</w:t>
      </w:r>
    </w:p>
    <w:p w:rsidR="00990F02" w:rsidRPr="008C7FAE" w:rsidRDefault="00990F02" w:rsidP="001F2EDE">
      <w:pPr>
        <w:pStyle w:val="afb"/>
        <w:keepNext/>
        <w:keepLines/>
        <w:widowControl/>
        <w:numPr>
          <w:ilvl w:val="1"/>
          <w:numId w:val="29"/>
        </w:numPr>
        <w:suppressLineNumbers/>
        <w:tabs>
          <w:tab w:val="left" w:pos="1080"/>
        </w:tabs>
        <w:suppressAutoHyphens/>
        <w:spacing w:after="0"/>
        <w:ind w:left="0" w:firstLine="993"/>
        <w:contextualSpacing/>
        <w:rPr>
          <w:b w:val="0"/>
          <w:i w:val="0"/>
          <w:color w:val="auto"/>
        </w:rPr>
      </w:pPr>
      <w:r w:rsidRPr="008C7FAE">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990F02" w:rsidRPr="008C7FAE" w:rsidRDefault="00990F02" w:rsidP="001F2EDE">
      <w:pPr>
        <w:pStyle w:val="afb"/>
        <w:keepNext/>
        <w:keepLines/>
        <w:widowControl/>
        <w:numPr>
          <w:ilvl w:val="1"/>
          <w:numId w:val="29"/>
        </w:numPr>
        <w:suppressLineNumbers/>
        <w:tabs>
          <w:tab w:val="left" w:pos="1080"/>
        </w:tabs>
        <w:suppressAutoHyphens/>
        <w:spacing w:after="0"/>
        <w:ind w:left="0" w:firstLine="993"/>
        <w:contextualSpacing/>
        <w:rPr>
          <w:b w:val="0"/>
          <w:i w:val="0"/>
          <w:color w:val="auto"/>
        </w:rPr>
      </w:pPr>
      <w:proofErr w:type="gramStart"/>
      <w:r w:rsidRPr="008C7FAE">
        <w:rPr>
          <w:b w:val="0"/>
          <w:i w:val="0"/>
          <w:color w:val="auto"/>
        </w:rPr>
        <w:t>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w:t>
      </w:r>
      <w:r w:rsidR="00F8075E" w:rsidRPr="008C7FAE">
        <w:rPr>
          <w:b w:val="0"/>
          <w:i w:val="0"/>
          <w:color w:val="auto"/>
        </w:rPr>
        <w:t>унктом</w:t>
      </w:r>
      <w:r w:rsidRPr="008C7FAE">
        <w:rPr>
          <w:b w:val="0"/>
          <w:i w:val="0"/>
          <w:color w:val="auto"/>
        </w:rPr>
        <w:t xml:space="preserve"> 6.5. настоящего Соглашения.</w:t>
      </w:r>
      <w:proofErr w:type="gramEnd"/>
      <w:r w:rsidRPr="008C7FAE">
        <w:rPr>
          <w:b w:val="0"/>
          <w:i w:val="0"/>
          <w:color w:val="auto"/>
        </w:rPr>
        <w:t xml:space="preserve">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rsidR="00990F02" w:rsidRPr="008C7FAE" w:rsidRDefault="00990F02" w:rsidP="001F2EDE">
      <w:pPr>
        <w:pStyle w:val="afb"/>
        <w:keepNext/>
        <w:keepLines/>
        <w:widowControl/>
        <w:numPr>
          <w:ilvl w:val="1"/>
          <w:numId w:val="29"/>
        </w:numPr>
        <w:suppressLineNumbers/>
        <w:tabs>
          <w:tab w:val="left" w:pos="1080"/>
        </w:tabs>
        <w:suppressAutoHyphens/>
        <w:spacing w:after="0"/>
        <w:ind w:left="0" w:firstLine="993"/>
        <w:contextualSpacing/>
        <w:rPr>
          <w:b w:val="0"/>
          <w:i w:val="0"/>
          <w:color w:val="auto"/>
        </w:rPr>
      </w:pPr>
      <w:r w:rsidRPr="008C7FAE">
        <w:rPr>
          <w:b w:val="0"/>
          <w:i w:val="0"/>
          <w:color w:val="auto"/>
        </w:rPr>
        <w:lastRenderedPageBreak/>
        <w:t xml:space="preserve">Заказчик вправе (но не обязан) взыскать с Подрядчика штраф за каждый случай нарушения. </w:t>
      </w:r>
    </w:p>
    <w:p w:rsidR="00990F02" w:rsidRPr="008C7FAE" w:rsidRDefault="00990F02" w:rsidP="001F2EDE">
      <w:pPr>
        <w:pStyle w:val="afb"/>
        <w:keepNext/>
        <w:keepLines/>
        <w:widowControl/>
        <w:numPr>
          <w:ilvl w:val="1"/>
          <w:numId w:val="29"/>
        </w:numPr>
        <w:suppressLineNumbers/>
        <w:tabs>
          <w:tab w:val="left" w:pos="1080"/>
        </w:tabs>
        <w:suppressAutoHyphens/>
        <w:spacing w:after="0"/>
        <w:ind w:left="0" w:firstLine="993"/>
        <w:contextualSpacing/>
        <w:rPr>
          <w:b w:val="0"/>
          <w:i w:val="0"/>
          <w:color w:val="auto"/>
        </w:rPr>
      </w:pPr>
      <w:proofErr w:type="gramStart"/>
      <w:r w:rsidRPr="008C7FAE">
        <w:rPr>
          <w:b w:val="0"/>
          <w:i w:val="0"/>
          <w:color w:val="auto"/>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w:t>
      </w:r>
      <w:proofErr w:type="gramEnd"/>
      <w:r w:rsidRPr="008C7FAE">
        <w:rPr>
          <w:b w:val="0"/>
          <w:i w:val="0"/>
          <w:color w:val="auto"/>
        </w:rPr>
        <w:t xml:space="preserve">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990F02" w:rsidRPr="008C7FAE" w:rsidRDefault="00990F02" w:rsidP="001F2EDE">
      <w:pPr>
        <w:pStyle w:val="afb"/>
        <w:keepNext/>
        <w:keepLines/>
        <w:widowControl/>
        <w:numPr>
          <w:ilvl w:val="1"/>
          <w:numId w:val="29"/>
        </w:numPr>
        <w:suppressLineNumbers/>
        <w:tabs>
          <w:tab w:val="left" w:pos="1080"/>
        </w:tabs>
        <w:suppressAutoHyphens/>
        <w:spacing w:after="0"/>
        <w:ind w:left="0" w:firstLine="993"/>
        <w:contextualSpacing/>
        <w:rPr>
          <w:b w:val="0"/>
          <w:i w:val="0"/>
          <w:color w:val="auto"/>
        </w:rPr>
      </w:pPr>
      <w:r w:rsidRPr="008C7FAE">
        <w:rPr>
          <w:b w:val="0"/>
          <w:i w:val="0"/>
          <w:color w:val="auto"/>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w:t>
      </w:r>
      <w:r w:rsidR="00A54223" w:rsidRPr="008C7FAE">
        <w:rPr>
          <w:b w:val="0"/>
          <w:i w:val="0"/>
          <w:color w:val="auto"/>
        </w:rPr>
        <w:t>позволяющим</w:t>
      </w:r>
      <w:r w:rsidRPr="008C7FAE">
        <w:rPr>
          <w:b w:val="0"/>
          <w:i w:val="0"/>
          <w:color w:val="auto"/>
        </w:rPr>
        <w:t xml:space="preserve"> достоверно установить факт получения Подрядчиком и/или Субподрядной организацией данного уведомления. </w:t>
      </w:r>
    </w:p>
    <w:p w:rsidR="00990F02" w:rsidRPr="008C7FAE" w:rsidRDefault="00990F02" w:rsidP="001F2EDE">
      <w:pPr>
        <w:pStyle w:val="afb"/>
        <w:keepNext/>
        <w:keepLines/>
        <w:widowControl/>
        <w:numPr>
          <w:ilvl w:val="1"/>
          <w:numId w:val="29"/>
        </w:numPr>
        <w:suppressLineNumbers/>
        <w:tabs>
          <w:tab w:val="left" w:pos="1080"/>
        </w:tabs>
        <w:suppressAutoHyphens/>
        <w:spacing w:after="0"/>
        <w:ind w:left="0" w:firstLine="993"/>
        <w:contextualSpacing/>
        <w:rPr>
          <w:b w:val="0"/>
          <w:i w:val="0"/>
          <w:color w:val="auto"/>
        </w:rPr>
      </w:pPr>
      <w:bookmarkStart w:id="153" w:name="_Ref1753687"/>
      <w:r w:rsidRPr="008C7FAE">
        <w:rPr>
          <w:b w:val="0"/>
          <w:i w:val="0"/>
          <w:color w:val="auto"/>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C7FAE" w:rsidDel="0075444A">
        <w:rPr>
          <w:b w:val="0"/>
          <w:i w:val="0"/>
          <w:color w:val="auto"/>
        </w:rPr>
        <w:t xml:space="preserve"> </w:t>
      </w:r>
      <w:r w:rsidRPr="008C7FAE">
        <w:rPr>
          <w:b w:val="0"/>
          <w:i w:val="0"/>
          <w:color w:val="auto"/>
        </w:rPr>
        <w:t>безопасности. В случае отказа представителя Подрядчика от участия в составлении Протокола, в Протоколе делается соответствующая отметка.</w:t>
      </w:r>
      <w:bookmarkEnd w:id="153"/>
      <w:r w:rsidRPr="008C7FAE">
        <w:rPr>
          <w:b w:val="0"/>
          <w:i w:val="0"/>
          <w:color w:val="auto"/>
        </w:rPr>
        <w:t xml:space="preserve"> </w:t>
      </w:r>
    </w:p>
    <w:p w:rsidR="00990F02" w:rsidRPr="008C7FAE" w:rsidRDefault="00990F02" w:rsidP="001F2EDE">
      <w:pPr>
        <w:pStyle w:val="afb"/>
        <w:keepNext/>
        <w:keepLines/>
        <w:widowControl/>
        <w:numPr>
          <w:ilvl w:val="1"/>
          <w:numId w:val="29"/>
        </w:numPr>
        <w:suppressLineNumbers/>
        <w:tabs>
          <w:tab w:val="left" w:pos="1080"/>
        </w:tabs>
        <w:suppressAutoHyphens/>
        <w:spacing w:after="0"/>
        <w:ind w:left="0" w:firstLine="993"/>
        <w:contextualSpacing/>
        <w:rPr>
          <w:b w:val="0"/>
          <w:i w:val="0"/>
          <w:color w:val="auto"/>
        </w:rPr>
      </w:pPr>
      <w:r w:rsidRPr="008C7FAE">
        <w:rPr>
          <w:b w:val="0"/>
          <w:i w:val="0"/>
          <w:color w:val="auto"/>
        </w:rPr>
        <w:t>Размер штрафа, выплачиваем</w:t>
      </w:r>
      <w:r w:rsidR="00A54223" w:rsidRPr="008C7FAE">
        <w:rPr>
          <w:b w:val="0"/>
          <w:i w:val="0"/>
          <w:color w:val="auto"/>
        </w:rPr>
        <w:t>ого</w:t>
      </w:r>
      <w:r w:rsidRPr="008C7FAE">
        <w:rPr>
          <w:b w:val="0"/>
          <w:i w:val="0"/>
          <w:color w:val="auto"/>
        </w:rPr>
        <w:t xml:space="preserve"> </w:t>
      </w:r>
      <w:r w:rsidRPr="00494212">
        <w:rPr>
          <w:b w:val="0"/>
          <w:i w:val="0"/>
          <w:color w:val="auto"/>
        </w:rPr>
        <w:t xml:space="preserve">Подрядчиком, определяется Приложением </w:t>
      </w:r>
      <w:r w:rsidRPr="00494212">
        <w:rPr>
          <w:b w:val="0"/>
          <w:i w:val="0"/>
          <w:color w:val="auto"/>
        </w:rPr>
        <w:fldChar w:fldCharType="begin"/>
      </w:r>
      <w:r w:rsidRPr="00494212">
        <w:rPr>
          <w:b w:val="0"/>
          <w:i w:val="0"/>
          <w:color w:val="auto"/>
        </w:rPr>
        <w:instrText xml:space="preserve"> REF RefSCH7_No \h  \* MERGEFORMAT </w:instrText>
      </w:r>
      <w:r w:rsidRPr="00494212">
        <w:rPr>
          <w:b w:val="0"/>
          <w:i w:val="0"/>
          <w:color w:val="auto"/>
        </w:rPr>
      </w:r>
      <w:r w:rsidRPr="00494212">
        <w:rPr>
          <w:b w:val="0"/>
          <w:i w:val="0"/>
          <w:color w:val="auto"/>
        </w:rPr>
        <w:fldChar w:fldCharType="separate"/>
      </w:r>
      <w:r w:rsidR="00C0254D" w:rsidRPr="00C0254D">
        <w:rPr>
          <w:b w:val="0"/>
          <w:i w:val="0"/>
          <w:color w:val="auto"/>
        </w:rPr>
        <w:t xml:space="preserve">№ </w:t>
      </w:r>
      <w:r w:rsidRPr="00494212">
        <w:rPr>
          <w:b w:val="0"/>
          <w:i w:val="0"/>
          <w:color w:val="auto"/>
        </w:rPr>
        <w:fldChar w:fldCharType="end"/>
      </w:r>
      <w:r w:rsidRPr="00494212">
        <w:rPr>
          <w:b w:val="0"/>
          <w:i w:val="0"/>
          <w:color w:val="auto"/>
        </w:rPr>
        <w:t>к Договору и устанавливается Протоколом о нарушении требований охраны труда, охраны окружающей</w:t>
      </w:r>
      <w:r w:rsidRPr="008C7FAE">
        <w:rPr>
          <w:b w:val="0"/>
          <w:i w:val="0"/>
          <w:color w:val="auto"/>
        </w:rPr>
        <w:t xml:space="preserve"> среды, промышленной, пожарной безопасности, оформленным в соответствии с пунктом </w:t>
      </w:r>
      <w:r w:rsidR="0003727A" w:rsidRPr="008C7FAE">
        <w:rPr>
          <w:b w:val="0"/>
          <w:i w:val="0"/>
          <w:color w:val="auto"/>
        </w:rPr>
        <w:fldChar w:fldCharType="begin"/>
      </w:r>
      <w:r w:rsidR="0003727A" w:rsidRPr="008C7FAE">
        <w:rPr>
          <w:b w:val="0"/>
          <w:i w:val="0"/>
          <w:color w:val="auto"/>
        </w:rPr>
        <w:instrText xml:space="preserve"> REF _Ref1753687 \r \h </w:instrText>
      </w:r>
      <w:r w:rsidR="0066080F" w:rsidRPr="008C7FAE">
        <w:rPr>
          <w:b w:val="0"/>
          <w:i w:val="0"/>
          <w:color w:val="auto"/>
        </w:rPr>
        <w:instrText xml:space="preserve"> \* MERGEFORMAT </w:instrText>
      </w:r>
      <w:r w:rsidR="0003727A" w:rsidRPr="008C7FAE">
        <w:rPr>
          <w:b w:val="0"/>
          <w:i w:val="0"/>
          <w:color w:val="auto"/>
        </w:rPr>
      </w:r>
      <w:r w:rsidR="0003727A" w:rsidRPr="008C7FAE">
        <w:rPr>
          <w:b w:val="0"/>
          <w:i w:val="0"/>
          <w:color w:val="auto"/>
        </w:rPr>
        <w:fldChar w:fldCharType="separate"/>
      </w:r>
      <w:r w:rsidR="00C0254D">
        <w:rPr>
          <w:b w:val="0"/>
          <w:i w:val="0"/>
          <w:color w:val="auto"/>
        </w:rPr>
        <w:t>6.6</w:t>
      </w:r>
      <w:r w:rsidR="0003727A" w:rsidRPr="008C7FAE">
        <w:rPr>
          <w:b w:val="0"/>
          <w:i w:val="0"/>
          <w:color w:val="auto"/>
        </w:rPr>
        <w:fldChar w:fldCharType="end"/>
      </w:r>
      <w:r w:rsidRPr="008C7FAE">
        <w:rPr>
          <w:b w:val="0"/>
          <w:i w:val="0"/>
          <w:color w:val="auto"/>
        </w:rPr>
        <w:t xml:space="preserve"> настоящего Соглашения.</w:t>
      </w:r>
    </w:p>
    <w:p w:rsidR="00990F02" w:rsidRPr="008C7FAE" w:rsidRDefault="00990F02" w:rsidP="001F2EDE">
      <w:pPr>
        <w:pStyle w:val="afb"/>
        <w:keepNext/>
        <w:keepLines/>
        <w:widowControl/>
        <w:numPr>
          <w:ilvl w:val="2"/>
          <w:numId w:val="29"/>
        </w:numPr>
        <w:suppressLineNumbers/>
        <w:tabs>
          <w:tab w:val="left" w:pos="1080"/>
        </w:tabs>
        <w:suppressAutoHyphens/>
        <w:spacing w:after="0"/>
        <w:ind w:left="0" w:firstLine="993"/>
        <w:contextualSpacing/>
        <w:rPr>
          <w:b w:val="0"/>
          <w:i w:val="0"/>
          <w:color w:val="auto"/>
        </w:rPr>
      </w:pPr>
      <w:r w:rsidRPr="008C7FAE">
        <w:rPr>
          <w:b w:val="0"/>
          <w:i w:val="0"/>
          <w:color w:val="auto"/>
        </w:rPr>
        <w:t>В случае однократных нарушений, не несущих риска наложения штрафа или причинения ущерба имуществу Заказчика и окружающей среде</w:t>
      </w:r>
      <w:r w:rsidR="0003727A" w:rsidRPr="008C7FAE">
        <w:rPr>
          <w:b w:val="0"/>
          <w:i w:val="0"/>
          <w:color w:val="auto"/>
        </w:rPr>
        <w:t>,</w:t>
      </w:r>
      <w:r w:rsidRPr="008C7FAE">
        <w:rPr>
          <w:b w:val="0"/>
          <w:i w:val="0"/>
          <w:color w:val="auto"/>
        </w:rPr>
        <w:t xml:space="preserve"> и их устранения в срок, определенный уведомлением, штраф </w:t>
      </w:r>
      <w:r w:rsidR="00F76F3F" w:rsidRPr="008C7FAE">
        <w:rPr>
          <w:b w:val="0"/>
          <w:i w:val="0"/>
          <w:color w:val="auto"/>
        </w:rPr>
        <w:t>может не начисляться по усмотрению Заказчика</w:t>
      </w:r>
      <w:r w:rsidRPr="008C7FAE">
        <w:rPr>
          <w:b w:val="0"/>
          <w:i w:val="0"/>
          <w:color w:val="auto"/>
        </w:rPr>
        <w:t>.</w:t>
      </w:r>
    </w:p>
    <w:p w:rsidR="00990F02" w:rsidRPr="008C7FAE" w:rsidRDefault="00990F02" w:rsidP="001F2EDE">
      <w:pPr>
        <w:pStyle w:val="afb"/>
        <w:keepNext/>
        <w:keepLines/>
        <w:widowControl/>
        <w:numPr>
          <w:ilvl w:val="2"/>
          <w:numId w:val="29"/>
        </w:numPr>
        <w:suppressLineNumbers/>
        <w:tabs>
          <w:tab w:val="left" w:pos="1080"/>
        </w:tabs>
        <w:suppressAutoHyphens/>
        <w:spacing w:after="0"/>
        <w:ind w:left="0" w:firstLine="993"/>
        <w:contextualSpacing/>
        <w:rPr>
          <w:b w:val="0"/>
          <w:i w:val="0"/>
          <w:color w:val="auto"/>
        </w:rPr>
      </w:pPr>
      <w:proofErr w:type="gramStart"/>
      <w:r w:rsidRPr="008C7FAE">
        <w:rPr>
          <w:b w:val="0"/>
          <w:i w:val="0"/>
          <w:color w:val="auto"/>
        </w:rPr>
        <w:t>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w:t>
      </w:r>
      <w:proofErr w:type="gramEnd"/>
      <w:r w:rsidRPr="008C7FAE">
        <w:rPr>
          <w:b w:val="0"/>
          <w:i w:val="0"/>
          <w:color w:val="auto"/>
        </w:rPr>
        <w:t xml:space="preserve"> восстановительные работы за свой счет. </w:t>
      </w:r>
    </w:p>
    <w:p w:rsidR="00162048" w:rsidRPr="00F1665F" w:rsidRDefault="00990F02" w:rsidP="001F2EDE">
      <w:pPr>
        <w:pStyle w:val="afb"/>
        <w:keepNext/>
        <w:keepLines/>
        <w:widowControl/>
        <w:numPr>
          <w:ilvl w:val="1"/>
          <w:numId w:val="29"/>
        </w:numPr>
        <w:suppressLineNumbers/>
        <w:tabs>
          <w:tab w:val="left" w:pos="1080"/>
        </w:tabs>
        <w:suppressAutoHyphens/>
        <w:spacing w:after="0"/>
        <w:ind w:left="0" w:firstLine="993"/>
        <w:contextualSpacing/>
        <w:rPr>
          <w:b w:val="0"/>
          <w:i w:val="0"/>
          <w:color w:val="auto"/>
        </w:rPr>
      </w:pPr>
      <w:r w:rsidRPr="00F1665F">
        <w:rPr>
          <w:b w:val="0"/>
          <w:i w:val="0"/>
          <w:color w:val="auto"/>
        </w:rPr>
        <w:t xml:space="preserve">Оплата Подрядчиком штрафных санкций </w:t>
      </w:r>
      <w:r w:rsidR="00162048" w:rsidRPr="00F1665F">
        <w:rPr>
          <w:b w:val="0"/>
          <w:i w:val="0"/>
          <w:color w:val="auto"/>
        </w:rPr>
        <w:t xml:space="preserve">осуществляется на основании выставленной Подрядчику претензии </w:t>
      </w:r>
      <w:r w:rsidR="00F1665F" w:rsidRPr="00F1665F">
        <w:rPr>
          <w:b w:val="0"/>
          <w:i w:val="0"/>
          <w:color w:val="auto"/>
        </w:rPr>
        <w:t xml:space="preserve">одним из </w:t>
      </w:r>
      <w:r w:rsidR="00162048" w:rsidRPr="00F1665F">
        <w:rPr>
          <w:b w:val="0"/>
          <w:i w:val="0"/>
          <w:color w:val="auto"/>
        </w:rPr>
        <w:t>следующи</w:t>
      </w:r>
      <w:r w:rsidR="00F1665F" w:rsidRPr="00F1665F">
        <w:rPr>
          <w:b w:val="0"/>
          <w:i w:val="0"/>
          <w:color w:val="auto"/>
        </w:rPr>
        <w:t xml:space="preserve">х </w:t>
      </w:r>
      <w:r w:rsidR="00162048" w:rsidRPr="00F1665F">
        <w:rPr>
          <w:b w:val="0"/>
          <w:i w:val="0"/>
          <w:color w:val="auto"/>
        </w:rPr>
        <w:t xml:space="preserve">способом по выбору Заказчика: </w:t>
      </w:r>
    </w:p>
    <w:p w:rsidR="00162048" w:rsidRPr="00F1665F" w:rsidRDefault="00162048" w:rsidP="001F2EDE">
      <w:pPr>
        <w:pStyle w:val="afb"/>
        <w:keepNext/>
        <w:keepLines/>
        <w:widowControl/>
        <w:suppressLineNumbers/>
        <w:tabs>
          <w:tab w:val="left" w:pos="1080"/>
        </w:tabs>
        <w:suppressAutoHyphens/>
        <w:spacing w:after="0"/>
        <w:ind w:left="567" w:firstLine="993"/>
        <w:contextualSpacing/>
        <w:rPr>
          <w:b w:val="0"/>
          <w:i w:val="0"/>
          <w:color w:val="auto"/>
        </w:rPr>
      </w:pPr>
      <w:r w:rsidRPr="00F1665F">
        <w:rPr>
          <w:b w:val="0"/>
          <w:i w:val="0"/>
          <w:color w:val="auto"/>
        </w:rPr>
        <w:t xml:space="preserve">- путем </w:t>
      </w:r>
      <w:r w:rsidR="00F1665F" w:rsidRPr="00F1665F">
        <w:rPr>
          <w:b w:val="0"/>
          <w:i w:val="0"/>
          <w:color w:val="auto"/>
        </w:rPr>
        <w:t>проведения взаимозачета;</w:t>
      </w:r>
      <w:r w:rsidRPr="00F1665F">
        <w:rPr>
          <w:b w:val="0"/>
          <w:i w:val="0"/>
          <w:color w:val="auto"/>
        </w:rPr>
        <w:t xml:space="preserve"> </w:t>
      </w:r>
    </w:p>
    <w:p w:rsidR="00162048" w:rsidRPr="00F1665F" w:rsidRDefault="00162048" w:rsidP="001F2EDE">
      <w:pPr>
        <w:pStyle w:val="afb"/>
        <w:keepNext/>
        <w:keepLines/>
        <w:widowControl/>
        <w:suppressLineNumbers/>
        <w:tabs>
          <w:tab w:val="left" w:pos="1080"/>
        </w:tabs>
        <w:suppressAutoHyphens/>
        <w:spacing w:after="0"/>
        <w:ind w:left="567" w:firstLine="993"/>
        <w:contextualSpacing/>
        <w:rPr>
          <w:b w:val="0"/>
          <w:i w:val="0"/>
          <w:color w:val="auto"/>
        </w:rPr>
      </w:pPr>
      <w:r w:rsidRPr="00F1665F">
        <w:rPr>
          <w:b w:val="0"/>
          <w:i w:val="0"/>
          <w:color w:val="auto"/>
        </w:rPr>
        <w:t>- путем перечисления денежных средств на расчетный счет Заказчика</w:t>
      </w:r>
      <w:r w:rsidR="00F1665F" w:rsidRPr="00F1665F">
        <w:rPr>
          <w:b w:val="0"/>
          <w:i w:val="0"/>
          <w:color w:val="auto"/>
        </w:rPr>
        <w:t>.</w:t>
      </w:r>
    </w:p>
    <w:p w:rsidR="00990F02" w:rsidRPr="000334C2" w:rsidRDefault="00990F02" w:rsidP="001F2EDE">
      <w:pPr>
        <w:pStyle w:val="afb"/>
        <w:keepNext/>
        <w:keepLines/>
        <w:widowControl/>
        <w:suppressLineNumbers/>
        <w:tabs>
          <w:tab w:val="left" w:pos="1080"/>
        </w:tabs>
        <w:suppressAutoHyphens/>
        <w:spacing w:after="0"/>
        <w:ind w:left="567" w:firstLine="993"/>
        <w:contextualSpacing/>
        <w:rPr>
          <w:b w:val="0"/>
          <w:i w:val="0"/>
          <w:color w:val="auto"/>
          <w:highlight w:val="green"/>
        </w:rPr>
      </w:pPr>
    </w:p>
    <w:p w:rsidR="00990F02" w:rsidRPr="008C7FAE" w:rsidRDefault="00990F02" w:rsidP="00182FA2">
      <w:pPr>
        <w:pStyle w:val="afb"/>
        <w:keepNext/>
        <w:keepLines/>
        <w:widowControl/>
        <w:numPr>
          <w:ilvl w:val="0"/>
          <w:numId w:val="29"/>
        </w:numPr>
        <w:suppressLineNumbers/>
        <w:suppressAutoHyphens/>
        <w:spacing w:after="0"/>
        <w:contextualSpacing/>
        <w:jc w:val="center"/>
        <w:rPr>
          <w:i w:val="0"/>
          <w:color w:val="auto"/>
        </w:rPr>
      </w:pPr>
      <w:r w:rsidRPr="008C7FAE">
        <w:rPr>
          <w:i w:val="0"/>
          <w:color w:val="auto"/>
        </w:rPr>
        <w:t>Заключительные положения</w:t>
      </w:r>
    </w:p>
    <w:p w:rsidR="00990F02" w:rsidRPr="008C7FAE" w:rsidRDefault="00990F02" w:rsidP="001F2EDE">
      <w:pPr>
        <w:pStyle w:val="afb"/>
        <w:keepNext/>
        <w:keepLines/>
        <w:widowControl/>
        <w:numPr>
          <w:ilvl w:val="1"/>
          <w:numId w:val="29"/>
        </w:numPr>
        <w:suppressLineNumbers/>
        <w:tabs>
          <w:tab w:val="left" w:pos="1080"/>
        </w:tabs>
        <w:suppressAutoHyphens/>
        <w:spacing w:after="0"/>
        <w:ind w:left="0" w:firstLine="993"/>
        <w:contextualSpacing/>
        <w:rPr>
          <w:b w:val="0"/>
          <w:i w:val="0"/>
          <w:color w:val="auto"/>
        </w:rPr>
      </w:pPr>
      <w:proofErr w:type="gramStart"/>
      <w:r w:rsidRPr="008C7FAE">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roofErr w:type="gramEnd"/>
    </w:p>
    <w:p w:rsidR="00990F02" w:rsidRPr="008C7FAE" w:rsidRDefault="00990F02" w:rsidP="00C02CDD">
      <w:pPr>
        <w:keepNext/>
        <w:keepLines/>
        <w:suppressLineNumbers/>
        <w:tabs>
          <w:tab w:val="left" w:pos="0"/>
          <w:tab w:val="left" w:pos="709"/>
        </w:tabs>
        <w:suppressAutoHyphens/>
        <w:autoSpaceDN w:val="0"/>
        <w:ind w:left="142"/>
        <w:contextualSpacing/>
        <w:jc w:val="both"/>
        <w:textAlignment w:val="baseline"/>
        <w:rPr>
          <w:sz w:val="22"/>
          <w:szCs w:val="22"/>
        </w:rPr>
      </w:pPr>
    </w:p>
    <w:p w:rsidR="00942F17" w:rsidRDefault="00942F17" w:rsidP="00EA1EAD">
      <w:pPr>
        <w:keepNext/>
        <w:keepLines/>
        <w:suppressLineNumbers/>
        <w:tabs>
          <w:tab w:val="left" w:pos="527"/>
          <w:tab w:val="left" w:pos="3727"/>
          <w:tab w:val="left" w:pos="9247"/>
          <w:tab w:val="left" w:pos="13801"/>
          <w:tab w:val="left" w:pos="14861"/>
        </w:tabs>
        <w:suppressAutoHyphens/>
        <w:contextualSpacing/>
        <w:jc w:val="center"/>
        <w:rPr>
          <w:b/>
          <w:sz w:val="22"/>
          <w:szCs w:val="22"/>
        </w:rPr>
      </w:pPr>
    </w:p>
    <w:p w:rsidR="001F2EDE" w:rsidRDefault="001F2EDE" w:rsidP="001F2EDE">
      <w:pPr>
        <w:keepNext/>
        <w:keepLines/>
        <w:suppressLineNumbers/>
        <w:tabs>
          <w:tab w:val="left" w:pos="527"/>
          <w:tab w:val="left" w:pos="3727"/>
          <w:tab w:val="left" w:pos="6521"/>
          <w:tab w:val="left" w:pos="9247"/>
          <w:tab w:val="left" w:pos="13801"/>
          <w:tab w:val="left" w:pos="14861"/>
        </w:tabs>
        <w:suppressAutoHyphens/>
        <w:spacing w:after="120"/>
        <w:ind w:left="1134" w:hanging="425"/>
        <w:contextualSpacing/>
        <w:jc w:val="center"/>
        <w:rPr>
          <w:b/>
          <w:sz w:val="22"/>
          <w:szCs w:val="22"/>
        </w:rPr>
      </w:pPr>
      <w:r>
        <w:rPr>
          <w:b/>
          <w:sz w:val="22"/>
          <w:szCs w:val="22"/>
        </w:rPr>
        <w:t>Подписи сторон:</w:t>
      </w:r>
    </w:p>
    <w:p w:rsidR="001F2EDE" w:rsidRDefault="001F2EDE" w:rsidP="001F2EDE">
      <w:pPr>
        <w:keepNext/>
        <w:keepLines/>
        <w:suppressLineNumbers/>
        <w:tabs>
          <w:tab w:val="left" w:pos="527"/>
          <w:tab w:val="left" w:pos="3727"/>
          <w:tab w:val="left" w:pos="6521"/>
          <w:tab w:val="left" w:pos="9247"/>
          <w:tab w:val="left" w:pos="13801"/>
          <w:tab w:val="left" w:pos="14861"/>
        </w:tabs>
        <w:suppressAutoHyphens/>
        <w:spacing w:after="120"/>
        <w:ind w:left="1134" w:hanging="425"/>
        <w:contextualSpacing/>
        <w:jc w:val="center"/>
        <w:rPr>
          <w:b/>
          <w:sz w:val="22"/>
          <w:szCs w:val="22"/>
        </w:rPr>
      </w:pPr>
    </w:p>
    <w:tbl>
      <w:tblPr>
        <w:tblW w:w="10280" w:type="dxa"/>
        <w:tblInd w:w="-34" w:type="dxa"/>
        <w:tblLook w:val="01E0" w:firstRow="1" w:lastRow="1" w:firstColumn="1" w:lastColumn="1" w:noHBand="0" w:noVBand="0"/>
      </w:tblPr>
      <w:tblGrid>
        <w:gridCol w:w="5104"/>
        <w:gridCol w:w="5176"/>
      </w:tblGrid>
      <w:tr w:rsidR="001F2EDE" w:rsidRPr="001F2EDE" w:rsidTr="00B35814">
        <w:trPr>
          <w:trHeight w:val="1134"/>
        </w:trPr>
        <w:tc>
          <w:tcPr>
            <w:tcW w:w="5104" w:type="dxa"/>
          </w:tcPr>
          <w:p w:rsidR="001F2EDE" w:rsidRPr="001F2EDE" w:rsidRDefault="001F2EDE" w:rsidP="00B35814">
            <w:pPr>
              <w:pStyle w:val="a6"/>
              <w:keepNext/>
              <w:keepLines/>
              <w:suppressLineNumbers/>
              <w:tabs>
                <w:tab w:val="left" w:pos="6521"/>
              </w:tabs>
              <w:suppressAutoHyphens/>
              <w:ind w:left="1134" w:hanging="425"/>
              <w:contextualSpacing/>
              <w:jc w:val="both"/>
              <w:rPr>
                <w:sz w:val="22"/>
                <w:szCs w:val="22"/>
              </w:rPr>
            </w:pPr>
            <w:r w:rsidRPr="001F2EDE">
              <w:rPr>
                <w:b/>
                <w:sz w:val="22"/>
                <w:szCs w:val="22"/>
              </w:rPr>
              <w:t xml:space="preserve">  Подрядчик</w:t>
            </w:r>
            <w:r w:rsidRPr="001F2EDE">
              <w:rPr>
                <w:sz w:val="22"/>
                <w:szCs w:val="22"/>
              </w:rPr>
              <w:t>:</w:t>
            </w:r>
          </w:p>
          <w:p w:rsidR="001F2EDE" w:rsidRDefault="001F2EDE" w:rsidP="006C3373">
            <w:pPr>
              <w:pStyle w:val="a6"/>
              <w:keepNext/>
              <w:keepLines/>
              <w:suppressLineNumbers/>
              <w:tabs>
                <w:tab w:val="left" w:pos="6521"/>
              </w:tabs>
              <w:suppressAutoHyphens/>
              <w:ind w:left="1134" w:hanging="425"/>
              <w:contextualSpacing/>
              <w:jc w:val="both"/>
              <w:rPr>
                <w:sz w:val="22"/>
                <w:szCs w:val="22"/>
              </w:rPr>
            </w:pPr>
            <w:r w:rsidRPr="001F2EDE">
              <w:rPr>
                <w:sz w:val="22"/>
                <w:szCs w:val="22"/>
              </w:rPr>
              <w:t xml:space="preserve">  </w:t>
            </w:r>
          </w:p>
          <w:p w:rsidR="006C3373" w:rsidRPr="001F2EDE" w:rsidRDefault="006C3373" w:rsidP="006C3373">
            <w:pPr>
              <w:pStyle w:val="a6"/>
              <w:keepNext/>
              <w:keepLines/>
              <w:suppressLineNumbers/>
              <w:tabs>
                <w:tab w:val="left" w:pos="6521"/>
              </w:tabs>
              <w:suppressAutoHyphens/>
              <w:ind w:left="1134" w:hanging="425"/>
              <w:contextualSpacing/>
              <w:jc w:val="both"/>
              <w:rPr>
                <w:sz w:val="22"/>
                <w:szCs w:val="22"/>
              </w:rPr>
            </w:pPr>
          </w:p>
          <w:p w:rsidR="001F2EDE" w:rsidRPr="001F2EDE" w:rsidRDefault="001F2EDE" w:rsidP="00B35814">
            <w:pPr>
              <w:pStyle w:val="a6"/>
              <w:keepNext/>
              <w:keepLines/>
              <w:suppressLineNumbers/>
              <w:tabs>
                <w:tab w:val="left" w:pos="6521"/>
              </w:tabs>
              <w:suppressAutoHyphens/>
              <w:ind w:left="1134" w:hanging="425"/>
              <w:contextualSpacing/>
              <w:jc w:val="both"/>
              <w:rPr>
                <w:sz w:val="22"/>
                <w:szCs w:val="22"/>
              </w:rPr>
            </w:pPr>
          </w:p>
          <w:p w:rsidR="001F2EDE" w:rsidRPr="001F2EDE" w:rsidRDefault="001F2EDE" w:rsidP="006C3373">
            <w:pPr>
              <w:pStyle w:val="a6"/>
              <w:keepNext/>
              <w:keepLines/>
              <w:suppressLineNumbers/>
              <w:tabs>
                <w:tab w:val="left" w:pos="6521"/>
              </w:tabs>
              <w:suppressAutoHyphens/>
              <w:ind w:left="1134" w:hanging="425"/>
              <w:contextualSpacing/>
              <w:jc w:val="left"/>
              <w:rPr>
                <w:sz w:val="22"/>
                <w:szCs w:val="22"/>
              </w:rPr>
            </w:pPr>
            <w:r w:rsidRPr="001F2EDE">
              <w:rPr>
                <w:sz w:val="22"/>
                <w:szCs w:val="22"/>
              </w:rPr>
              <w:t xml:space="preserve">   __________________/</w:t>
            </w:r>
            <w:r w:rsidRPr="001F2EDE">
              <w:rPr>
                <w:sz w:val="22"/>
                <w:szCs w:val="22"/>
                <w:u w:val="single"/>
              </w:rPr>
              <w:t xml:space="preserve"> </w:t>
            </w:r>
            <w:r w:rsidR="006C3373">
              <w:rPr>
                <w:sz w:val="22"/>
                <w:szCs w:val="22"/>
                <w:u w:val="single"/>
              </w:rPr>
              <w:t>___________</w:t>
            </w:r>
            <w:r w:rsidRPr="001F2EDE">
              <w:rPr>
                <w:sz w:val="22"/>
                <w:szCs w:val="22"/>
                <w:u w:val="single"/>
              </w:rPr>
              <w:t>/</w:t>
            </w:r>
            <w:r w:rsidRPr="001F2EDE">
              <w:rPr>
                <w:sz w:val="22"/>
                <w:szCs w:val="22"/>
              </w:rPr>
              <w:t xml:space="preserve">                                          М.П.</w:t>
            </w:r>
          </w:p>
        </w:tc>
        <w:tc>
          <w:tcPr>
            <w:tcW w:w="5176" w:type="dxa"/>
          </w:tcPr>
          <w:p w:rsidR="001F2EDE" w:rsidRPr="001F2EDE" w:rsidRDefault="001F2EDE" w:rsidP="00B35814">
            <w:pPr>
              <w:pStyle w:val="a6"/>
              <w:keepNext/>
              <w:keepLines/>
              <w:suppressLineNumbers/>
              <w:tabs>
                <w:tab w:val="left" w:pos="6521"/>
              </w:tabs>
              <w:suppressAutoHyphens/>
              <w:ind w:left="1134" w:hanging="425"/>
              <w:contextualSpacing/>
              <w:jc w:val="both"/>
              <w:rPr>
                <w:b/>
                <w:sz w:val="22"/>
                <w:szCs w:val="22"/>
              </w:rPr>
            </w:pPr>
            <w:r w:rsidRPr="001F2EDE">
              <w:rPr>
                <w:sz w:val="22"/>
                <w:szCs w:val="22"/>
              </w:rPr>
              <w:t xml:space="preserve">    </w:t>
            </w:r>
            <w:r w:rsidRPr="001F2EDE">
              <w:rPr>
                <w:b/>
                <w:sz w:val="22"/>
                <w:szCs w:val="22"/>
              </w:rPr>
              <w:t>Заказчик:</w:t>
            </w:r>
          </w:p>
          <w:p w:rsidR="001F2EDE" w:rsidRPr="001F2EDE" w:rsidRDefault="001F2EDE" w:rsidP="00B35814">
            <w:pPr>
              <w:pStyle w:val="a6"/>
              <w:keepNext/>
              <w:keepLines/>
              <w:suppressLineNumbers/>
              <w:tabs>
                <w:tab w:val="left" w:pos="6521"/>
              </w:tabs>
              <w:suppressAutoHyphens/>
              <w:ind w:left="1134" w:hanging="425"/>
              <w:contextualSpacing/>
              <w:jc w:val="both"/>
              <w:rPr>
                <w:sz w:val="22"/>
                <w:szCs w:val="22"/>
              </w:rPr>
            </w:pPr>
            <w:r w:rsidRPr="001F2EDE">
              <w:rPr>
                <w:sz w:val="22"/>
                <w:szCs w:val="22"/>
              </w:rPr>
              <w:t xml:space="preserve">    Директор </w:t>
            </w:r>
          </w:p>
          <w:p w:rsidR="001F2EDE" w:rsidRPr="001F2EDE" w:rsidRDefault="001F2EDE" w:rsidP="00B35814">
            <w:pPr>
              <w:pStyle w:val="a6"/>
              <w:keepNext/>
              <w:keepLines/>
              <w:suppressLineNumbers/>
              <w:tabs>
                <w:tab w:val="left" w:pos="6521"/>
              </w:tabs>
              <w:suppressAutoHyphens/>
              <w:ind w:left="1134" w:hanging="425"/>
              <w:contextualSpacing/>
              <w:jc w:val="both"/>
              <w:rPr>
                <w:sz w:val="22"/>
                <w:szCs w:val="22"/>
              </w:rPr>
            </w:pPr>
            <w:r w:rsidRPr="001F2EDE">
              <w:rPr>
                <w:sz w:val="22"/>
                <w:szCs w:val="22"/>
              </w:rPr>
              <w:t xml:space="preserve">    ООО «КраМЗ-Авто»</w:t>
            </w:r>
          </w:p>
          <w:p w:rsidR="001F2EDE" w:rsidRPr="001F2EDE" w:rsidRDefault="001F2EDE" w:rsidP="00B35814">
            <w:pPr>
              <w:pStyle w:val="a6"/>
              <w:keepNext/>
              <w:keepLines/>
              <w:suppressLineNumbers/>
              <w:tabs>
                <w:tab w:val="left" w:pos="6521"/>
              </w:tabs>
              <w:suppressAutoHyphens/>
              <w:ind w:left="1134" w:hanging="425"/>
              <w:contextualSpacing/>
              <w:jc w:val="both"/>
              <w:rPr>
                <w:sz w:val="22"/>
                <w:szCs w:val="22"/>
              </w:rPr>
            </w:pPr>
          </w:p>
          <w:p w:rsidR="001F2EDE" w:rsidRPr="001F2EDE" w:rsidRDefault="001F2EDE" w:rsidP="00B35814">
            <w:pPr>
              <w:pStyle w:val="a6"/>
              <w:keepNext/>
              <w:keepLines/>
              <w:suppressLineNumbers/>
              <w:tabs>
                <w:tab w:val="left" w:pos="6521"/>
              </w:tabs>
              <w:suppressAutoHyphens/>
              <w:ind w:left="1134" w:hanging="425"/>
              <w:contextualSpacing/>
              <w:jc w:val="both"/>
              <w:rPr>
                <w:sz w:val="22"/>
                <w:szCs w:val="22"/>
              </w:rPr>
            </w:pPr>
            <w:r w:rsidRPr="001F2EDE">
              <w:rPr>
                <w:sz w:val="22"/>
                <w:szCs w:val="22"/>
              </w:rPr>
              <w:t xml:space="preserve">     __________________/</w:t>
            </w:r>
            <w:proofErr w:type="spellStart"/>
            <w:r w:rsidRPr="001F2EDE">
              <w:rPr>
                <w:sz w:val="22"/>
                <w:szCs w:val="22"/>
                <w:u w:val="single"/>
              </w:rPr>
              <w:t>А.В</w:t>
            </w:r>
            <w:proofErr w:type="spellEnd"/>
            <w:r w:rsidRPr="001F2EDE">
              <w:rPr>
                <w:sz w:val="22"/>
                <w:szCs w:val="22"/>
                <w:u w:val="single"/>
              </w:rPr>
              <w:t>. Крупицкий/</w:t>
            </w:r>
          </w:p>
          <w:p w:rsidR="001F2EDE" w:rsidRPr="001F2EDE" w:rsidRDefault="001F2EDE" w:rsidP="00B35814">
            <w:pPr>
              <w:pStyle w:val="a6"/>
              <w:keepNext/>
              <w:keepLines/>
              <w:suppressLineNumbers/>
              <w:tabs>
                <w:tab w:val="left" w:pos="6521"/>
              </w:tabs>
              <w:suppressAutoHyphens/>
              <w:ind w:left="1134" w:hanging="425"/>
              <w:contextualSpacing/>
              <w:jc w:val="both"/>
              <w:rPr>
                <w:sz w:val="22"/>
                <w:szCs w:val="22"/>
              </w:rPr>
            </w:pPr>
            <w:r w:rsidRPr="001F2EDE">
              <w:rPr>
                <w:sz w:val="22"/>
                <w:szCs w:val="22"/>
              </w:rPr>
              <w:t xml:space="preserve">       М.П.</w:t>
            </w:r>
          </w:p>
        </w:tc>
      </w:tr>
    </w:tbl>
    <w:p w:rsidR="001F2EDE" w:rsidRDefault="001F2EDE" w:rsidP="001F2EDE">
      <w:pPr>
        <w:pStyle w:val="a6"/>
        <w:keepNext/>
        <w:keepLines/>
        <w:suppressLineNumbers/>
        <w:suppressAutoHyphens/>
        <w:contextualSpacing/>
        <w:jc w:val="left"/>
        <w:rPr>
          <w:b/>
          <w:sz w:val="22"/>
          <w:szCs w:val="22"/>
        </w:rPr>
      </w:pPr>
    </w:p>
    <w:p w:rsidR="001F2EDE" w:rsidRDefault="001F2EDE" w:rsidP="001F2EDE">
      <w:pPr>
        <w:pStyle w:val="a6"/>
        <w:keepNext/>
        <w:keepLines/>
        <w:suppressLineNumbers/>
        <w:suppressAutoHyphens/>
        <w:contextualSpacing/>
        <w:jc w:val="left"/>
        <w:rPr>
          <w:b/>
          <w:sz w:val="22"/>
          <w:szCs w:val="22"/>
        </w:rPr>
      </w:pPr>
    </w:p>
    <w:p w:rsidR="00E71361" w:rsidRPr="004F7E2E" w:rsidRDefault="00DB349C" w:rsidP="00AF0A7D">
      <w:pPr>
        <w:pStyle w:val="SCH"/>
        <w:keepNext/>
        <w:keepLines/>
        <w:suppressLineNumbers/>
        <w:spacing w:after="0" w:line="240" w:lineRule="auto"/>
        <w:ind w:firstLine="6804"/>
        <w:contextualSpacing/>
        <w:jc w:val="center"/>
        <w:outlineLvl w:val="0"/>
        <w:rPr>
          <w:i w:val="0"/>
          <w:sz w:val="20"/>
          <w:szCs w:val="20"/>
        </w:rPr>
      </w:pPr>
      <w:r w:rsidRPr="008C7FAE">
        <w:rPr>
          <w:b w:val="0"/>
          <w:sz w:val="22"/>
          <w:szCs w:val="22"/>
        </w:rPr>
        <w:br w:type="page"/>
      </w:r>
      <w:bookmarkStart w:id="154" w:name="_Toc5702865"/>
      <w:bookmarkStart w:id="155" w:name="RefSCH13_1"/>
      <w:r w:rsidR="00DC770B" w:rsidRPr="004F7E2E">
        <w:rPr>
          <w:sz w:val="20"/>
          <w:szCs w:val="20"/>
        </w:rPr>
        <w:lastRenderedPageBreak/>
        <w:t>Приложение № 6</w:t>
      </w:r>
      <w:r w:rsidR="00DC770B" w:rsidRPr="004F7E2E">
        <w:rPr>
          <w:i w:val="0"/>
          <w:sz w:val="20"/>
          <w:szCs w:val="20"/>
        </w:rPr>
        <w:t xml:space="preserve"> </w:t>
      </w:r>
    </w:p>
    <w:p w:rsidR="00D867B6" w:rsidRDefault="004F7E2E" w:rsidP="00AF0A7D">
      <w:pPr>
        <w:pStyle w:val="SCH"/>
        <w:keepNext/>
        <w:keepLines/>
        <w:suppressLineNumbers/>
        <w:spacing w:after="0" w:line="240" w:lineRule="auto"/>
        <w:contextualSpacing/>
        <w:jc w:val="center"/>
        <w:outlineLvl w:val="0"/>
        <w:rPr>
          <w:i w:val="0"/>
          <w:sz w:val="22"/>
          <w:szCs w:val="22"/>
        </w:rPr>
      </w:pPr>
      <w:r>
        <w:rPr>
          <w:b w:val="0"/>
          <w:sz w:val="20"/>
          <w:szCs w:val="20"/>
        </w:rPr>
        <w:t xml:space="preserve">                                                                                    </w:t>
      </w:r>
    </w:p>
    <w:p w:rsidR="002E5163" w:rsidRPr="008C7FAE" w:rsidRDefault="002E5163" w:rsidP="00AF0A7D">
      <w:pPr>
        <w:pStyle w:val="SCH"/>
        <w:keepNext/>
        <w:keepLines/>
        <w:suppressLineNumbers/>
        <w:spacing w:after="0" w:line="240" w:lineRule="auto"/>
        <w:contextualSpacing/>
        <w:jc w:val="center"/>
        <w:outlineLvl w:val="0"/>
        <w:rPr>
          <w:i w:val="0"/>
          <w:sz w:val="22"/>
          <w:szCs w:val="22"/>
        </w:rPr>
      </w:pPr>
      <w:r w:rsidRPr="008C7FAE">
        <w:rPr>
          <w:i w:val="0"/>
          <w:sz w:val="22"/>
          <w:szCs w:val="22"/>
        </w:rPr>
        <w:t>Соглашение о соблюдении Подрядчиком требований в области антитеррористической безопасности</w:t>
      </w:r>
      <w:bookmarkEnd w:id="154"/>
      <w:bookmarkEnd w:id="155"/>
    </w:p>
    <w:p w:rsidR="002E5163" w:rsidRDefault="002E6485" w:rsidP="00AF0A7D">
      <w:pPr>
        <w:keepNext/>
        <w:keepLines/>
        <w:suppressLineNumbers/>
        <w:suppressAutoHyphens/>
        <w:contextualSpacing/>
        <w:jc w:val="right"/>
        <w:rPr>
          <w:b/>
          <w:sz w:val="22"/>
          <w:szCs w:val="22"/>
        </w:rPr>
      </w:pPr>
      <w:r>
        <w:rPr>
          <w:b/>
          <w:sz w:val="22"/>
          <w:szCs w:val="22"/>
        </w:rPr>
        <w:t xml:space="preserve"> «</w:t>
      </w:r>
      <w:r w:rsidR="00172DE0">
        <w:rPr>
          <w:b/>
          <w:sz w:val="22"/>
          <w:szCs w:val="22"/>
        </w:rPr>
        <w:t xml:space="preserve">16» апреля </w:t>
      </w:r>
      <w:r>
        <w:rPr>
          <w:b/>
          <w:sz w:val="22"/>
          <w:szCs w:val="22"/>
        </w:rPr>
        <w:t>20</w:t>
      </w:r>
      <w:r w:rsidRPr="00DE037E">
        <w:rPr>
          <w:b/>
          <w:sz w:val="22"/>
          <w:szCs w:val="22"/>
        </w:rPr>
        <w:t>20</w:t>
      </w:r>
      <w:r w:rsidR="002E5163" w:rsidRPr="004F7E2E">
        <w:rPr>
          <w:b/>
          <w:sz w:val="22"/>
          <w:szCs w:val="22"/>
        </w:rPr>
        <w:t xml:space="preserve"> г.</w:t>
      </w:r>
    </w:p>
    <w:p w:rsidR="00DE037E" w:rsidRDefault="00DE037E" w:rsidP="00AF0A7D">
      <w:pPr>
        <w:keepNext/>
        <w:keepLines/>
        <w:suppressLineNumbers/>
        <w:suppressAutoHyphens/>
        <w:contextualSpacing/>
        <w:jc w:val="right"/>
        <w:rPr>
          <w:b/>
          <w:sz w:val="22"/>
          <w:szCs w:val="22"/>
        </w:rPr>
      </w:pPr>
    </w:p>
    <w:p w:rsidR="00DE037E" w:rsidRPr="004F7E2E" w:rsidRDefault="00DE037E" w:rsidP="00AF0A7D">
      <w:pPr>
        <w:keepNext/>
        <w:keepLines/>
        <w:suppressLineNumbers/>
        <w:suppressAutoHyphens/>
        <w:contextualSpacing/>
        <w:jc w:val="right"/>
        <w:rPr>
          <w:b/>
          <w:spacing w:val="-3"/>
          <w:sz w:val="22"/>
          <w:szCs w:val="22"/>
        </w:rPr>
      </w:pPr>
    </w:p>
    <w:p w:rsidR="002E5163" w:rsidRPr="00171F39" w:rsidRDefault="00172DE0" w:rsidP="00AF0A7D">
      <w:pPr>
        <w:keepNext/>
        <w:keepLines/>
        <w:suppressLineNumbers/>
        <w:suppressAutoHyphens/>
        <w:spacing w:before="120"/>
        <w:contextualSpacing/>
        <w:jc w:val="both"/>
        <w:rPr>
          <w:b/>
          <w:spacing w:val="-3"/>
          <w:sz w:val="22"/>
          <w:szCs w:val="22"/>
        </w:rPr>
      </w:pPr>
      <w:r>
        <w:rPr>
          <w:sz w:val="22"/>
          <w:szCs w:val="22"/>
        </w:rPr>
        <w:t xml:space="preserve">       </w:t>
      </w:r>
      <w:proofErr w:type="gramStart"/>
      <w:r w:rsidR="008557AC" w:rsidRPr="008557AC">
        <w:rPr>
          <w:sz w:val="22"/>
          <w:szCs w:val="22"/>
        </w:rPr>
        <w:t>ООО «КраМЗ-Авто, именуемое в дальнейшем «</w:t>
      </w:r>
      <w:r w:rsidR="008557AC" w:rsidRPr="008557AC">
        <w:rPr>
          <w:b/>
          <w:sz w:val="22"/>
          <w:szCs w:val="22"/>
        </w:rPr>
        <w:t>Заказчик</w:t>
      </w:r>
      <w:r w:rsidR="008557AC" w:rsidRPr="008557AC">
        <w:rPr>
          <w:sz w:val="22"/>
          <w:szCs w:val="22"/>
        </w:rPr>
        <w:t xml:space="preserve">», в лице директора Крупицкого Андрея Владимировича, действующего на основании </w:t>
      </w:r>
      <w:r w:rsidR="008557AC" w:rsidRPr="008557AC">
        <w:rPr>
          <w:bCs/>
          <w:sz w:val="22"/>
          <w:szCs w:val="22"/>
        </w:rPr>
        <w:t>Устава</w:t>
      </w:r>
      <w:r w:rsidR="008557AC" w:rsidRPr="008557AC">
        <w:rPr>
          <w:sz w:val="22"/>
          <w:szCs w:val="22"/>
        </w:rPr>
        <w:t xml:space="preserve">, с одной стороны, и </w:t>
      </w:r>
      <w:r w:rsidR="006C3373">
        <w:rPr>
          <w:sz w:val="22"/>
          <w:szCs w:val="22"/>
        </w:rPr>
        <w:t>_______________</w:t>
      </w:r>
      <w:r w:rsidR="008557AC" w:rsidRPr="008557AC">
        <w:rPr>
          <w:sz w:val="22"/>
          <w:szCs w:val="22"/>
        </w:rPr>
        <w:t>, именуемое в дальнейшем «</w:t>
      </w:r>
      <w:r w:rsidR="008557AC" w:rsidRPr="008557AC">
        <w:rPr>
          <w:b/>
          <w:sz w:val="22"/>
          <w:szCs w:val="22"/>
        </w:rPr>
        <w:t>Подрядчик</w:t>
      </w:r>
      <w:r w:rsidR="008557AC" w:rsidRPr="008557AC">
        <w:rPr>
          <w:sz w:val="22"/>
          <w:szCs w:val="22"/>
        </w:rPr>
        <w:t xml:space="preserve">», в лице </w:t>
      </w:r>
      <w:r w:rsidR="006C3373">
        <w:rPr>
          <w:sz w:val="22"/>
          <w:szCs w:val="22"/>
        </w:rPr>
        <w:t>___________________________</w:t>
      </w:r>
      <w:r w:rsidR="008557AC" w:rsidRPr="008557AC">
        <w:rPr>
          <w:sz w:val="22"/>
          <w:szCs w:val="22"/>
        </w:rPr>
        <w:t>, действующего на основании Устава, с другой стороны, при совместном упоминании именуемыми «</w:t>
      </w:r>
      <w:r w:rsidR="008557AC" w:rsidRPr="008557AC">
        <w:rPr>
          <w:b/>
          <w:sz w:val="22"/>
          <w:szCs w:val="22"/>
        </w:rPr>
        <w:t>Стороны</w:t>
      </w:r>
      <w:r w:rsidR="008557AC" w:rsidRPr="008557AC">
        <w:rPr>
          <w:sz w:val="22"/>
          <w:szCs w:val="22"/>
        </w:rPr>
        <w:t>» и по отдельности «</w:t>
      </w:r>
      <w:r w:rsidR="008557AC" w:rsidRPr="008557AC">
        <w:rPr>
          <w:b/>
          <w:sz w:val="22"/>
          <w:szCs w:val="22"/>
        </w:rPr>
        <w:t>Сторона</w:t>
      </w:r>
      <w:r w:rsidR="008557AC" w:rsidRPr="008557AC">
        <w:rPr>
          <w:sz w:val="22"/>
          <w:szCs w:val="22"/>
        </w:rPr>
        <w:t xml:space="preserve">», </w:t>
      </w:r>
      <w:r w:rsidR="002E5163" w:rsidRPr="008557AC">
        <w:rPr>
          <w:spacing w:val="4"/>
          <w:sz w:val="22"/>
          <w:szCs w:val="22"/>
        </w:rPr>
        <w:t>заключили настоящее соглашение (далее – «</w:t>
      </w:r>
      <w:r w:rsidR="002E5163" w:rsidRPr="008557AC">
        <w:rPr>
          <w:b/>
          <w:spacing w:val="4"/>
          <w:sz w:val="22"/>
          <w:szCs w:val="22"/>
        </w:rPr>
        <w:t>Соглашение</w:t>
      </w:r>
      <w:r w:rsidR="002E5163" w:rsidRPr="008557AC">
        <w:rPr>
          <w:spacing w:val="4"/>
          <w:sz w:val="22"/>
          <w:szCs w:val="22"/>
        </w:rPr>
        <w:t xml:space="preserve">») к Договору подряда № </w:t>
      </w:r>
      <w:r w:rsidR="006C3373">
        <w:rPr>
          <w:spacing w:val="4"/>
          <w:sz w:val="22"/>
          <w:szCs w:val="22"/>
        </w:rPr>
        <w:t>__________________</w:t>
      </w:r>
      <w:r w:rsidR="002E5163" w:rsidRPr="008557AC">
        <w:rPr>
          <w:spacing w:val="4"/>
          <w:sz w:val="22"/>
          <w:szCs w:val="22"/>
        </w:rPr>
        <w:t xml:space="preserve"> от </w:t>
      </w:r>
      <w:r w:rsidR="006C3373">
        <w:rPr>
          <w:spacing w:val="4"/>
          <w:sz w:val="22"/>
          <w:szCs w:val="22"/>
        </w:rPr>
        <w:t>___________</w:t>
      </w:r>
      <w:r>
        <w:rPr>
          <w:spacing w:val="4"/>
          <w:sz w:val="22"/>
          <w:szCs w:val="22"/>
        </w:rPr>
        <w:t xml:space="preserve"> </w:t>
      </w:r>
      <w:r w:rsidR="008557AC" w:rsidRPr="008557AC">
        <w:rPr>
          <w:spacing w:val="4"/>
          <w:sz w:val="22"/>
          <w:szCs w:val="22"/>
        </w:rPr>
        <w:t>202</w:t>
      </w:r>
      <w:r w:rsidR="006C3373">
        <w:rPr>
          <w:spacing w:val="4"/>
          <w:sz w:val="22"/>
          <w:szCs w:val="22"/>
        </w:rPr>
        <w:t>1</w:t>
      </w:r>
      <w:r w:rsidR="00AB4599" w:rsidRPr="008557AC">
        <w:rPr>
          <w:spacing w:val="4"/>
          <w:sz w:val="22"/>
          <w:szCs w:val="22"/>
        </w:rPr>
        <w:t xml:space="preserve"> г.</w:t>
      </w:r>
      <w:r w:rsidR="002E5163" w:rsidRPr="008557AC">
        <w:rPr>
          <w:spacing w:val="4"/>
          <w:sz w:val="22"/>
          <w:szCs w:val="22"/>
        </w:rPr>
        <w:t xml:space="preserve"> (далее – «</w:t>
      </w:r>
      <w:r w:rsidR="002E5163" w:rsidRPr="008557AC">
        <w:rPr>
          <w:b/>
          <w:spacing w:val="4"/>
          <w:sz w:val="22"/>
          <w:szCs w:val="22"/>
        </w:rPr>
        <w:t>Договор</w:t>
      </w:r>
      <w:r w:rsidR="002E5163" w:rsidRPr="008557AC">
        <w:rPr>
          <w:spacing w:val="4"/>
          <w:sz w:val="22"/>
          <w:szCs w:val="22"/>
        </w:rPr>
        <w:t>») о нижеследующем</w:t>
      </w:r>
      <w:r w:rsidR="002E5163" w:rsidRPr="008557AC">
        <w:rPr>
          <w:spacing w:val="-5"/>
          <w:sz w:val="22"/>
          <w:szCs w:val="22"/>
        </w:rPr>
        <w:t>:</w:t>
      </w:r>
      <w:proofErr w:type="gramEnd"/>
    </w:p>
    <w:p w:rsidR="002E5163" w:rsidRPr="008C7FAE" w:rsidRDefault="002E5163" w:rsidP="00AF0A7D">
      <w:pPr>
        <w:keepNext/>
        <w:keepLines/>
        <w:suppressLineNumbers/>
        <w:suppressAutoHyphens/>
        <w:ind w:left="360"/>
        <w:contextualSpacing/>
        <w:jc w:val="center"/>
        <w:rPr>
          <w:b/>
          <w:sz w:val="22"/>
          <w:szCs w:val="22"/>
        </w:rPr>
      </w:pPr>
    </w:p>
    <w:p w:rsidR="002E5163" w:rsidRPr="008C7FAE" w:rsidRDefault="002E5163" w:rsidP="00AF0A7D">
      <w:pPr>
        <w:pStyle w:val="afb"/>
        <w:keepNext/>
        <w:keepLines/>
        <w:widowControl/>
        <w:numPr>
          <w:ilvl w:val="0"/>
          <w:numId w:val="22"/>
        </w:numPr>
        <w:suppressLineNumbers/>
        <w:suppressAutoHyphens/>
        <w:spacing w:after="0"/>
        <w:contextualSpacing/>
        <w:jc w:val="center"/>
        <w:rPr>
          <w:i w:val="0"/>
          <w:color w:val="auto"/>
        </w:rPr>
      </w:pPr>
      <w:r w:rsidRPr="008C7FAE">
        <w:rPr>
          <w:i w:val="0"/>
          <w:color w:val="auto"/>
        </w:rPr>
        <w:t>Основные положения</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w:t>
      </w:r>
      <w:proofErr w:type="gramStart"/>
      <w:r w:rsidRPr="008C7FAE">
        <w:rPr>
          <w:b w:val="0"/>
          <w:i w:val="0"/>
          <w:color w:val="auto"/>
        </w:rPr>
        <w:t>пропускного</w:t>
      </w:r>
      <w:proofErr w:type="gramEnd"/>
      <w:r w:rsidRPr="008C7FAE">
        <w:rPr>
          <w:b w:val="0"/>
          <w:i w:val="0"/>
          <w:color w:val="auto"/>
        </w:rPr>
        <w:t xml:space="preserve"> и </w:t>
      </w:r>
      <w:proofErr w:type="spellStart"/>
      <w:r w:rsidRPr="008C7FAE">
        <w:rPr>
          <w:b w:val="0"/>
          <w:i w:val="0"/>
          <w:color w:val="auto"/>
        </w:rPr>
        <w:t>внутриобьектового</w:t>
      </w:r>
      <w:proofErr w:type="spellEnd"/>
      <w:r w:rsidRPr="008C7FAE">
        <w:rPr>
          <w:b w:val="0"/>
          <w:i w:val="0"/>
          <w:color w:val="auto"/>
        </w:rPr>
        <w:t xml:space="preserve"> режимов своими работниками, а также привлеченными Подрядчиком Субподрядными организациями.</w:t>
      </w:r>
    </w:p>
    <w:p w:rsidR="002E5163" w:rsidRPr="008C7FAE" w:rsidRDefault="002E5163" w:rsidP="00AF0A7D">
      <w:pPr>
        <w:pStyle w:val="afb"/>
        <w:keepNext/>
        <w:keepLines/>
        <w:widowControl/>
        <w:suppressLineNumbers/>
        <w:tabs>
          <w:tab w:val="left" w:pos="1080"/>
          <w:tab w:val="num" w:pos="1811"/>
        </w:tabs>
        <w:suppressAutoHyphens/>
        <w:spacing w:after="0"/>
        <w:ind w:firstLine="567"/>
        <w:contextualSpacing/>
        <w:rPr>
          <w:b w:val="0"/>
          <w:i w:val="0"/>
          <w:color w:val="auto"/>
        </w:rPr>
      </w:pPr>
      <w:r w:rsidRPr="008C7FAE">
        <w:rPr>
          <w:b w:val="0"/>
          <w:i w:val="0"/>
          <w:color w:val="auto"/>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 xml:space="preserve">При проведении Работ на </w:t>
      </w:r>
      <w:r w:rsidR="008047E4" w:rsidRPr="008C7FAE">
        <w:rPr>
          <w:b w:val="0"/>
          <w:i w:val="0"/>
          <w:color w:val="auto"/>
        </w:rPr>
        <w:t>о</w:t>
      </w:r>
      <w:r w:rsidRPr="008C7FAE">
        <w:rPr>
          <w:b w:val="0"/>
          <w:i w:val="0"/>
          <w:color w:val="auto"/>
        </w:rPr>
        <w:t>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8C7FAE">
        <w:rPr>
          <w:i w:val="0"/>
          <w:color w:val="auto"/>
        </w:rPr>
        <w:t>АТБ</w:t>
      </w:r>
      <w:r w:rsidRPr="008C7FAE">
        <w:rPr>
          <w:b w:val="0"/>
          <w:i w:val="0"/>
          <w:color w:val="auto"/>
        </w:rPr>
        <w:t>»), а также требования локальных нормативных актов Заказчика (далее – «</w:t>
      </w:r>
      <w:r w:rsidRPr="008C7FAE">
        <w:rPr>
          <w:i w:val="0"/>
          <w:color w:val="auto"/>
        </w:rPr>
        <w:t>ЛНА</w:t>
      </w:r>
      <w:r w:rsidRPr="008C7FAE">
        <w:rPr>
          <w:b w:val="0"/>
          <w:i w:val="0"/>
          <w:color w:val="auto"/>
        </w:rPr>
        <w:t>»).</w:t>
      </w:r>
    </w:p>
    <w:p w:rsidR="002E5163" w:rsidRPr="008C7FAE" w:rsidRDefault="002E5163" w:rsidP="00AF0A7D">
      <w:pPr>
        <w:pStyle w:val="afb"/>
        <w:keepNext/>
        <w:keepLines/>
        <w:widowControl/>
        <w:suppressLineNumbers/>
        <w:tabs>
          <w:tab w:val="left" w:pos="1080"/>
          <w:tab w:val="num" w:pos="1811"/>
        </w:tabs>
        <w:suppressAutoHyphens/>
        <w:spacing w:after="0"/>
        <w:ind w:firstLine="567"/>
        <w:contextualSpacing/>
        <w:rPr>
          <w:b w:val="0"/>
          <w:i w:val="0"/>
          <w:color w:val="auto"/>
        </w:rPr>
      </w:pPr>
      <w:r w:rsidRPr="008C7FAE">
        <w:rPr>
          <w:b w:val="0"/>
          <w:i w:val="0"/>
          <w:color w:val="auto"/>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 xml:space="preserve">В случае нарушения Подрядчиком и/или Субподрядной организацией действующего законодательства </w:t>
      </w:r>
      <w:r w:rsidRPr="00494212">
        <w:rPr>
          <w:b w:val="0"/>
          <w:i w:val="0"/>
          <w:color w:val="auto"/>
        </w:rPr>
        <w:t xml:space="preserve">либо ЛНА Заказчика в области АТБ, Заказчик вправе расторгнуть Договор в порядке, предусмотренном пунктами </w:t>
      </w:r>
      <w:r w:rsidR="00BD1003" w:rsidRPr="00494212">
        <w:rPr>
          <w:b w:val="0"/>
          <w:i w:val="0"/>
          <w:color w:val="auto"/>
        </w:rPr>
        <w:fldChar w:fldCharType="begin"/>
      </w:r>
      <w:r w:rsidR="00BD1003" w:rsidRPr="00494212">
        <w:rPr>
          <w:b w:val="0"/>
          <w:i w:val="0"/>
          <w:color w:val="auto"/>
        </w:rPr>
        <w:instrText xml:space="preserve"> REF _Ref501102608 \n \h </w:instrText>
      </w:r>
      <w:r w:rsidR="0066080F" w:rsidRPr="00494212">
        <w:rPr>
          <w:b w:val="0"/>
          <w:i w:val="0"/>
          <w:color w:val="auto"/>
        </w:rPr>
        <w:instrText xml:space="preserve"> \* MERGEFORMAT </w:instrText>
      </w:r>
      <w:r w:rsidR="00BD1003" w:rsidRPr="00494212">
        <w:rPr>
          <w:b w:val="0"/>
          <w:i w:val="0"/>
          <w:color w:val="auto"/>
        </w:rPr>
      </w:r>
      <w:r w:rsidR="00BD1003" w:rsidRPr="00494212">
        <w:rPr>
          <w:b w:val="0"/>
          <w:i w:val="0"/>
          <w:color w:val="auto"/>
        </w:rPr>
        <w:fldChar w:fldCharType="separate"/>
      </w:r>
      <w:r w:rsidR="00C0254D">
        <w:rPr>
          <w:b w:val="0"/>
          <w:i w:val="0"/>
          <w:color w:val="auto"/>
        </w:rPr>
        <w:t>21.4</w:t>
      </w:r>
      <w:r w:rsidR="00BD1003" w:rsidRPr="00494212">
        <w:rPr>
          <w:b w:val="0"/>
          <w:i w:val="0"/>
          <w:color w:val="auto"/>
        </w:rPr>
        <w:fldChar w:fldCharType="end"/>
      </w:r>
      <w:r w:rsidR="00BD1003" w:rsidRPr="00494212">
        <w:rPr>
          <w:b w:val="0"/>
          <w:i w:val="0"/>
          <w:color w:val="auto"/>
        </w:rPr>
        <w:t xml:space="preserve"> </w:t>
      </w:r>
      <w:r w:rsidRPr="00494212">
        <w:rPr>
          <w:b w:val="0"/>
          <w:i w:val="0"/>
          <w:color w:val="auto"/>
        </w:rPr>
        <w:t>Договора.</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w:t>
      </w:r>
      <w:r w:rsidR="00F13729" w:rsidRPr="008C7FAE">
        <w:rPr>
          <w:b w:val="0"/>
          <w:i w:val="0"/>
          <w:color w:val="auto"/>
        </w:rPr>
        <w:t xml:space="preserve">акту </w:t>
      </w:r>
      <w:r w:rsidRPr="008C7FAE">
        <w:rPr>
          <w:b w:val="0"/>
          <w:i w:val="0"/>
          <w:color w:val="auto"/>
        </w:rPr>
        <w:t>контрольной проверки.</w:t>
      </w:r>
    </w:p>
    <w:p w:rsidR="002E5163" w:rsidRPr="004F7E2E" w:rsidRDefault="002E5163" w:rsidP="00AF0A7D">
      <w:pPr>
        <w:pStyle w:val="afb"/>
        <w:keepNext/>
        <w:keepLines/>
        <w:widowControl/>
        <w:suppressLineNumbers/>
        <w:tabs>
          <w:tab w:val="left" w:pos="1080"/>
        </w:tabs>
        <w:suppressAutoHyphens/>
        <w:spacing w:after="0"/>
        <w:ind w:left="567"/>
        <w:contextualSpacing/>
        <w:rPr>
          <w:b w:val="0"/>
          <w:i w:val="0"/>
          <w:color w:val="auto"/>
          <w:sz w:val="20"/>
          <w:szCs w:val="20"/>
        </w:rPr>
      </w:pPr>
    </w:p>
    <w:p w:rsidR="002E5163" w:rsidRPr="008C7FAE" w:rsidRDefault="002E5163" w:rsidP="00AF0A7D">
      <w:pPr>
        <w:pStyle w:val="afb"/>
        <w:keepNext/>
        <w:keepLines/>
        <w:widowControl/>
        <w:numPr>
          <w:ilvl w:val="0"/>
          <w:numId w:val="22"/>
        </w:numPr>
        <w:suppressLineNumbers/>
        <w:suppressAutoHyphens/>
        <w:spacing w:after="0"/>
        <w:contextualSpacing/>
        <w:jc w:val="center"/>
        <w:rPr>
          <w:i w:val="0"/>
          <w:color w:val="auto"/>
        </w:rPr>
      </w:pPr>
      <w:r w:rsidRPr="008C7FAE">
        <w:rPr>
          <w:i w:val="0"/>
          <w:color w:val="auto"/>
        </w:rPr>
        <w:t>Основные требования в области антитеррористической безопасности</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2E5163" w:rsidRPr="008C7FAE" w:rsidRDefault="002E5163" w:rsidP="00AF0A7D">
      <w:pPr>
        <w:keepNext/>
        <w:keepLines/>
        <w:suppressLineNumbers/>
        <w:tabs>
          <w:tab w:val="left" w:pos="900"/>
        </w:tabs>
        <w:suppressAutoHyphens/>
        <w:ind w:firstLine="540"/>
        <w:contextualSpacing/>
        <w:jc w:val="both"/>
        <w:rPr>
          <w:sz w:val="22"/>
          <w:szCs w:val="22"/>
        </w:rPr>
      </w:pPr>
      <w:r w:rsidRPr="008C7FAE">
        <w:rPr>
          <w:sz w:val="22"/>
          <w:szCs w:val="22"/>
        </w:rPr>
        <w:t>Подрядчик в полном объеме несет ответственность за безопасное выполнение работ Субподрядной организацией.</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Подрядчик обязан:</w:t>
      </w:r>
    </w:p>
    <w:p w:rsidR="002E5163" w:rsidRPr="008C7FAE" w:rsidRDefault="00BD1003" w:rsidP="00AF0A7D">
      <w:pPr>
        <w:pStyle w:val="afb"/>
        <w:keepNext/>
        <w:keepLines/>
        <w:widowControl/>
        <w:numPr>
          <w:ilvl w:val="2"/>
          <w:numId w:val="22"/>
        </w:numPr>
        <w:suppressLineNumbers/>
        <w:tabs>
          <w:tab w:val="left" w:pos="1080"/>
        </w:tabs>
        <w:suppressAutoHyphens/>
        <w:spacing w:after="0"/>
        <w:ind w:left="0" w:firstLine="567"/>
        <w:contextualSpacing/>
        <w:rPr>
          <w:b w:val="0"/>
          <w:i w:val="0"/>
          <w:color w:val="auto"/>
        </w:rPr>
      </w:pPr>
      <w:r w:rsidRPr="008C7FAE">
        <w:rPr>
          <w:b w:val="0"/>
          <w:i w:val="0"/>
          <w:color w:val="auto"/>
        </w:rPr>
        <w:t xml:space="preserve">В течение </w:t>
      </w:r>
      <w:r w:rsidR="00335CAB">
        <w:rPr>
          <w:b w:val="0"/>
          <w:i w:val="0"/>
          <w:iCs/>
          <w:color w:val="auto"/>
        </w:rPr>
        <w:t>трех</w:t>
      </w:r>
      <w:r w:rsidRPr="008C7FAE">
        <w:rPr>
          <w:b w:val="0"/>
          <w:i w:val="0"/>
          <w:iCs/>
          <w:color w:val="auto"/>
        </w:rPr>
        <w:t xml:space="preserve"> дней</w:t>
      </w:r>
      <w:r w:rsidRPr="008C7FAE">
        <w:rPr>
          <w:b w:val="0"/>
          <w:i w:val="0"/>
          <w:color w:val="auto"/>
        </w:rPr>
        <w:t xml:space="preserve"> </w:t>
      </w:r>
      <w:r w:rsidR="009F02AD" w:rsidRPr="008C7FAE">
        <w:rPr>
          <w:b w:val="0"/>
          <w:i w:val="0"/>
          <w:color w:val="auto"/>
        </w:rPr>
        <w:t>с момента получения соответствующего запроса</w:t>
      </w:r>
      <w:r w:rsidRPr="008C7FAE">
        <w:rPr>
          <w:b w:val="0"/>
          <w:i w:val="0"/>
          <w:color w:val="auto"/>
        </w:rPr>
        <w:t xml:space="preserve"> Заказчика</w:t>
      </w:r>
      <w:r w:rsidR="002E5163" w:rsidRPr="008C7FAE">
        <w:rPr>
          <w:b w:val="0"/>
          <w:i w:val="0"/>
          <w:color w:val="auto"/>
        </w:rPr>
        <w:t xml:space="preserve"> предоставить следующие сведения о персонале:</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списки лиц, официально трудоустроенных на момент подачи заявки, силами которых предполагается выполнение работ;</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заверенные копии паспортов, разрешения на работу для иностранных граждан.</w:t>
      </w:r>
    </w:p>
    <w:p w:rsidR="002E5163" w:rsidRPr="008C7FAE" w:rsidRDefault="002E5163" w:rsidP="00AF0A7D">
      <w:pPr>
        <w:pStyle w:val="afb"/>
        <w:keepNext/>
        <w:keepLines/>
        <w:widowControl/>
        <w:numPr>
          <w:ilvl w:val="2"/>
          <w:numId w:val="22"/>
        </w:numPr>
        <w:suppressLineNumbers/>
        <w:tabs>
          <w:tab w:val="left" w:pos="1080"/>
        </w:tabs>
        <w:suppressAutoHyphens/>
        <w:spacing w:after="0"/>
        <w:ind w:left="0" w:firstLine="567"/>
        <w:contextualSpacing/>
        <w:rPr>
          <w:b w:val="0"/>
          <w:i w:val="0"/>
          <w:color w:val="auto"/>
        </w:rPr>
      </w:pPr>
      <w:r w:rsidRPr="008C7FAE">
        <w:rPr>
          <w:b w:val="0"/>
          <w:i w:val="0"/>
          <w:color w:val="auto"/>
        </w:rPr>
        <w:t>При заключении Договора:</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 xml:space="preserve">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w:t>
      </w:r>
      <w:proofErr w:type="gramStart"/>
      <w:r w:rsidRPr="008C7FAE">
        <w:rPr>
          <w:b w:val="0"/>
          <w:i w:val="0"/>
          <w:color w:val="auto"/>
        </w:rPr>
        <w:t>контроль за</w:t>
      </w:r>
      <w:proofErr w:type="gramEnd"/>
      <w:r w:rsidRPr="008C7FAE">
        <w:rPr>
          <w:b w:val="0"/>
          <w:i w:val="0"/>
          <w:color w:val="auto"/>
        </w:rPr>
        <w:t xml:space="preserve"> соблюдением правил АТБ.</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Персонал Подрядчика до начала Работ должен пройти вводный и первичный инструктажи по АТБ.</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lastRenderedPageBreak/>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Подрядчику запрещается:</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допускать к выполнению Работ работников с признаками алкогольного, наркотического или токсического опьянения;</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самовольно изменять условия, последовательность и объем Работ;</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без необходимости находиться на действующих установках, в производственных помещениях Заказчика;</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курить вне отведенных для этого мест;</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размещать или утилизировать любые виды отходов вне отведенных мест;</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выполнять по собственной инициативе на территории Заказчика работы, не согласованные с Заказчиком.</w:t>
      </w:r>
    </w:p>
    <w:p w:rsidR="002E5163" w:rsidRPr="004F7E2E" w:rsidRDefault="002E5163" w:rsidP="00AF0A7D">
      <w:pPr>
        <w:keepNext/>
        <w:keepLines/>
        <w:suppressLineNumbers/>
        <w:tabs>
          <w:tab w:val="left" w:pos="900"/>
        </w:tabs>
        <w:suppressAutoHyphens/>
        <w:contextualSpacing/>
        <w:jc w:val="both"/>
      </w:pPr>
    </w:p>
    <w:p w:rsidR="002E5163" w:rsidRPr="008C7FAE" w:rsidRDefault="002E5163" w:rsidP="00AF0A7D">
      <w:pPr>
        <w:pStyle w:val="afb"/>
        <w:keepNext/>
        <w:keepLines/>
        <w:widowControl/>
        <w:numPr>
          <w:ilvl w:val="0"/>
          <w:numId w:val="22"/>
        </w:numPr>
        <w:suppressLineNumbers/>
        <w:suppressAutoHyphens/>
        <w:spacing w:after="0"/>
        <w:contextualSpacing/>
        <w:jc w:val="center"/>
        <w:rPr>
          <w:i w:val="0"/>
          <w:color w:val="auto"/>
        </w:rPr>
      </w:pPr>
      <w:r w:rsidRPr="008C7FAE">
        <w:rPr>
          <w:i w:val="0"/>
          <w:color w:val="auto"/>
        </w:rPr>
        <w:t>Отдельные требования</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2E5163" w:rsidRPr="004F7E2E" w:rsidRDefault="002E5163" w:rsidP="00AF0A7D">
      <w:pPr>
        <w:keepNext/>
        <w:keepLines/>
        <w:suppressLineNumbers/>
        <w:suppressAutoHyphens/>
        <w:contextualSpacing/>
      </w:pPr>
    </w:p>
    <w:p w:rsidR="002E5163" w:rsidRPr="008C7FAE" w:rsidRDefault="002E5163" w:rsidP="00AF0A7D">
      <w:pPr>
        <w:pStyle w:val="afb"/>
        <w:keepNext/>
        <w:keepLines/>
        <w:widowControl/>
        <w:numPr>
          <w:ilvl w:val="0"/>
          <w:numId w:val="22"/>
        </w:numPr>
        <w:suppressLineNumbers/>
        <w:suppressAutoHyphens/>
        <w:spacing w:after="0"/>
        <w:contextualSpacing/>
        <w:jc w:val="center"/>
        <w:rPr>
          <w:i w:val="0"/>
          <w:color w:val="auto"/>
        </w:rPr>
      </w:pPr>
      <w:r w:rsidRPr="008C7FAE">
        <w:rPr>
          <w:i w:val="0"/>
          <w:color w:val="auto"/>
        </w:rPr>
        <w:t>Осведомленность</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На момент заключения Договора Подрядчик ознакомлен с ЛНА Заказчика в части, относящейся к деятельности Подрядчика.</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В случае внесения Заказчиком изменений или дополнений в ЛНА, введения в действие новых ЛНА в области АТБ, Подрядчик обязуется руководствоваться ЛНА</w:t>
      </w:r>
      <w:r w:rsidR="00AB6A7A">
        <w:rPr>
          <w:b w:val="0"/>
          <w:i w:val="0"/>
          <w:color w:val="auto"/>
        </w:rPr>
        <w:t>.</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2E5163" w:rsidRPr="004F7E2E" w:rsidRDefault="002E5163" w:rsidP="00AF0A7D">
      <w:pPr>
        <w:keepNext/>
        <w:keepLines/>
        <w:suppressLineNumbers/>
        <w:tabs>
          <w:tab w:val="left" w:pos="993"/>
          <w:tab w:val="left" w:pos="1134"/>
          <w:tab w:val="left" w:pos="1276"/>
          <w:tab w:val="left" w:pos="1985"/>
        </w:tabs>
        <w:suppressAutoHyphens/>
        <w:ind w:firstLine="539"/>
        <w:contextualSpacing/>
        <w:jc w:val="both"/>
        <w:rPr>
          <w:b/>
        </w:rPr>
      </w:pPr>
    </w:p>
    <w:p w:rsidR="002E5163" w:rsidRPr="008C7FAE" w:rsidRDefault="002E5163" w:rsidP="00AF0A7D">
      <w:pPr>
        <w:pStyle w:val="afb"/>
        <w:keepNext/>
        <w:keepLines/>
        <w:widowControl/>
        <w:numPr>
          <w:ilvl w:val="0"/>
          <w:numId w:val="22"/>
        </w:numPr>
        <w:suppressLineNumbers/>
        <w:suppressAutoHyphens/>
        <w:spacing w:after="0"/>
        <w:contextualSpacing/>
        <w:jc w:val="center"/>
        <w:rPr>
          <w:i w:val="0"/>
          <w:color w:val="auto"/>
        </w:rPr>
      </w:pPr>
      <w:r w:rsidRPr="008C7FAE">
        <w:rPr>
          <w:i w:val="0"/>
          <w:color w:val="auto"/>
        </w:rPr>
        <w:t xml:space="preserve">Порядок взаимодействия </w:t>
      </w:r>
      <w:r w:rsidR="00F13729" w:rsidRPr="008C7FAE">
        <w:rPr>
          <w:i w:val="0"/>
          <w:color w:val="auto"/>
        </w:rPr>
        <w:t xml:space="preserve">Заказчика </w:t>
      </w:r>
      <w:r w:rsidRPr="008C7FAE">
        <w:rPr>
          <w:i w:val="0"/>
          <w:color w:val="auto"/>
        </w:rPr>
        <w:t xml:space="preserve">и </w:t>
      </w:r>
      <w:r w:rsidR="00F13729" w:rsidRPr="008C7FAE">
        <w:rPr>
          <w:i w:val="0"/>
          <w:color w:val="auto"/>
        </w:rPr>
        <w:t>Подрядчика</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2E5163" w:rsidRPr="004F7E2E" w:rsidRDefault="002E5163" w:rsidP="00AF0A7D">
      <w:pPr>
        <w:keepNext/>
        <w:keepLines/>
        <w:suppressLineNumbers/>
        <w:suppressAutoHyphens/>
        <w:ind w:left="357"/>
        <w:contextualSpacing/>
        <w:jc w:val="center"/>
        <w:rPr>
          <w:b/>
        </w:rPr>
      </w:pPr>
    </w:p>
    <w:p w:rsidR="002E5163" w:rsidRPr="008C7FAE" w:rsidRDefault="002E5163" w:rsidP="00AF0A7D">
      <w:pPr>
        <w:pStyle w:val="afb"/>
        <w:keepNext/>
        <w:keepLines/>
        <w:widowControl/>
        <w:numPr>
          <w:ilvl w:val="0"/>
          <w:numId w:val="22"/>
        </w:numPr>
        <w:suppressLineNumbers/>
        <w:suppressAutoHyphens/>
        <w:spacing w:after="0"/>
        <w:contextualSpacing/>
        <w:jc w:val="center"/>
        <w:rPr>
          <w:i w:val="0"/>
          <w:color w:val="auto"/>
        </w:rPr>
      </w:pPr>
      <w:r w:rsidRPr="008C7FAE">
        <w:rPr>
          <w:i w:val="0"/>
          <w:color w:val="auto"/>
        </w:rPr>
        <w:t>Ответственность Подрядчика</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 xml:space="preserve">Подрядчик </w:t>
      </w:r>
      <w:r w:rsidRPr="00494212">
        <w:rPr>
          <w:b w:val="0"/>
          <w:i w:val="0"/>
          <w:color w:val="auto"/>
        </w:rPr>
        <w:t>обязуется выплатить Заказчику штраф в размере, установленном в Протоколе о нарушении требований норм АТБ, с учетом Приложения </w:t>
      </w:r>
      <w:r w:rsidRPr="00494212">
        <w:rPr>
          <w:b w:val="0"/>
          <w:i w:val="0"/>
          <w:color w:val="auto"/>
        </w:rPr>
        <w:fldChar w:fldCharType="begin"/>
      </w:r>
      <w:r w:rsidRPr="00494212">
        <w:rPr>
          <w:b w:val="0"/>
          <w:i w:val="0"/>
          <w:color w:val="auto"/>
        </w:rPr>
        <w:instrText xml:space="preserve"> REF RefSCH7_No \h  \* MERGEFORMAT </w:instrText>
      </w:r>
      <w:r w:rsidRPr="00494212">
        <w:rPr>
          <w:b w:val="0"/>
          <w:i w:val="0"/>
          <w:color w:val="auto"/>
        </w:rPr>
      </w:r>
      <w:r w:rsidRPr="00494212">
        <w:rPr>
          <w:b w:val="0"/>
          <w:i w:val="0"/>
          <w:color w:val="auto"/>
        </w:rPr>
        <w:fldChar w:fldCharType="separate"/>
      </w:r>
      <w:r w:rsidR="00C0254D" w:rsidRPr="00C0254D">
        <w:rPr>
          <w:b w:val="0"/>
          <w:i w:val="0"/>
          <w:color w:val="auto"/>
        </w:rPr>
        <w:t xml:space="preserve">№ </w:t>
      </w:r>
      <w:r w:rsidRPr="00494212">
        <w:rPr>
          <w:b w:val="0"/>
          <w:i w:val="0"/>
          <w:color w:val="auto"/>
        </w:rPr>
        <w:fldChar w:fldCharType="end"/>
      </w:r>
      <w:r w:rsidR="00494212" w:rsidRPr="00494212">
        <w:rPr>
          <w:b w:val="0"/>
          <w:i w:val="0"/>
          <w:color w:val="auto"/>
        </w:rPr>
        <w:t>4 (Перечень требований к Подрядчику по охране труда, промышленной, экологической, пожарной и иной безопасности и ответственность за их нарушение)</w:t>
      </w:r>
      <w:r w:rsidRPr="00494212">
        <w:rPr>
          <w:b w:val="0"/>
          <w:i w:val="0"/>
          <w:color w:val="auto"/>
        </w:rPr>
        <w:t xml:space="preserve"> к Договору.</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proofErr w:type="gramStart"/>
      <w:r w:rsidRPr="008C7FAE">
        <w:rPr>
          <w:b w:val="0"/>
          <w:i w:val="0"/>
          <w:color w:val="auto"/>
        </w:rPr>
        <w:lastRenderedPageBreak/>
        <w:t>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w:t>
      </w:r>
      <w:proofErr w:type="gramEnd"/>
      <w:r w:rsidRPr="008C7FAE">
        <w:rPr>
          <w:b w:val="0"/>
          <w:i w:val="0"/>
          <w:color w:val="auto"/>
        </w:rPr>
        <w:t xml:space="preserve"> нарушения по </w:t>
      </w:r>
      <w:proofErr w:type="gramStart"/>
      <w:r w:rsidRPr="008C7FAE">
        <w:rPr>
          <w:b w:val="0"/>
          <w:i w:val="0"/>
          <w:color w:val="auto"/>
        </w:rPr>
        <w:t>истечении</w:t>
      </w:r>
      <w:proofErr w:type="gramEnd"/>
      <w:r w:rsidRPr="008C7FAE">
        <w:rPr>
          <w:b w:val="0"/>
          <w:i w:val="0"/>
          <w:color w:val="auto"/>
        </w:rPr>
        <w:t xml:space="preserve">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2E5163" w:rsidRPr="008C7FAE" w:rsidRDefault="002E5163" w:rsidP="00AF0A7D">
      <w:pPr>
        <w:pStyle w:val="afb"/>
        <w:keepNext/>
        <w:keepLines/>
        <w:widowControl/>
        <w:suppressLineNumbers/>
        <w:tabs>
          <w:tab w:val="left" w:pos="1080"/>
        </w:tabs>
        <w:suppressAutoHyphens/>
        <w:spacing w:after="0"/>
        <w:ind w:firstLine="567"/>
        <w:contextualSpacing/>
        <w:rPr>
          <w:b w:val="0"/>
          <w:i w:val="0"/>
          <w:color w:val="auto"/>
        </w:rPr>
      </w:pPr>
      <w:r w:rsidRPr="008C7FAE">
        <w:rPr>
          <w:b w:val="0"/>
          <w:i w:val="0"/>
          <w:color w:val="auto"/>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bookmarkStart w:id="156" w:name="_Toc182995749"/>
      <w:r w:rsidRPr="008C7FAE">
        <w:rPr>
          <w:b w:val="0"/>
          <w:i w:val="0"/>
          <w:color w:val="auto"/>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156"/>
    </w:p>
    <w:p w:rsidR="002E5163" w:rsidRPr="005A0CB1" w:rsidRDefault="002E5163" w:rsidP="00AF0A7D">
      <w:pPr>
        <w:pStyle w:val="afb"/>
        <w:keepNext/>
        <w:keepLines/>
        <w:widowControl/>
        <w:numPr>
          <w:ilvl w:val="2"/>
          <w:numId w:val="22"/>
        </w:numPr>
        <w:suppressLineNumbers/>
        <w:tabs>
          <w:tab w:val="left" w:pos="1080"/>
        </w:tabs>
        <w:suppressAutoHyphens/>
        <w:spacing w:after="0"/>
        <w:ind w:left="0" w:firstLine="567"/>
        <w:contextualSpacing/>
        <w:rPr>
          <w:color w:val="auto"/>
        </w:rPr>
      </w:pPr>
      <w:r w:rsidRPr="008C7FAE">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w:t>
      </w:r>
      <w:r w:rsidR="0096622D" w:rsidRPr="008C7FAE">
        <w:rPr>
          <w:b w:val="0"/>
          <w:i w:val="0"/>
          <w:color w:val="auto"/>
        </w:rPr>
        <w:t>может не начисляться по усмотрению Заказчика</w:t>
      </w:r>
      <w:r w:rsidRPr="008C7FAE">
        <w:rPr>
          <w:b w:val="0"/>
          <w:i w:val="0"/>
          <w:color w:val="auto"/>
        </w:rPr>
        <w:t>.</w:t>
      </w:r>
    </w:p>
    <w:p w:rsidR="002E5163" w:rsidRPr="00E71361" w:rsidRDefault="002E5163" w:rsidP="00AF0A7D">
      <w:pPr>
        <w:keepNext/>
        <w:keepLines/>
        <w:suppressLineNumbers/>
        <w:tabs>
          <w:tab w:val="left" w:pos="1276"/>
        </w:tabs>
        <w:suppressAutoHyphens/>
        <w:ind w:firstLine="709"/>
        <w:contextualSpacing/>
        <w:jc w:val="both"/>
      </w:pPr>
    </w:p>
    <w:p w:rsidR="002E5163" w:rsidRPr="008C7FAE" w:rsidRDefault="002E5163" w:rsidP="00AF0A7D">
      <w:pPr>
        <w:pStyle w:val="afb"/>
        <w:keepNext/>
        <w:keepLines/>
        <w:widowControl/>
        <w:numPr>
          <w:ilvl w:val="0"/>
          <w:numId w:val="22"/>
        </w:numPr>
        <w:suppressLineNumbers/>
        <w:suppressAutoHyphens/>
        <w:spacing w:after="0"/>
        <w:contextualSpacing/>
        <w:jc w:val="center"/>
        <w:rPr>
          <w:i w:val="0"/>
          <w:color w:val="auto"/>
        </w:rPr>
      </w:pPr>
      <w:r w:rsidRPr="008C7FAE">
        <w:rPr>
          <w:i w:val="0"/>
          <w:color w:val="auto"/>
        </w:rPr>
        <w:t>Заключительные положения</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2E5163"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proofErr w:type="gramStart"/>
      <w:r w:rsidRPr="008C7FAE">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roofErr w:type="gramEnd"/>
    </w:p>
    <w:p w:rsidR="00C02CDD" w:rsidRDefault="00C02CDD" w:rsidP="00C02CDD">
      <w:pPr>
        <w:pStyle w:val="afb"/>
        <w:keepNext/>
        <w:keepLines/>
        <w:widowControl/>
        <w:suppressLineNumbers/>
        <w:tabs>
          <w:tab w:val="left" w:pos="1080"/>
        </w:tabs>
        <w:suppressAutoHyphens/>
        <w:spacing w:after="0"/>
        <w:ind w:left="567"/>
        <w:contextualSpacing/>
        <w:rPr>
          <w:b w:val="0"/>
          <w:i w:val="0"/>
          <w:color w:val="auto"/>
        </w:rPr>
      </w:pPr>
    </w:p>
    <w:p w:rsidR="001F2EDE" w:rsidRDefault="001F2EDE" w:rsidP="001F2EDE">
      <w:pPr>
        <w:keepNext/>
        <w:keepLines/>
        <w:suppressLineNumbers/>
        <w:tabs>
          <w:tab w:val="left" w:pos="527"/>
          <w:tab w:val="left" w:pos="3727"/>
          <w:tab w:val="left" w:pos="6521"/>
          <w:tab w:val="left" w:pos="9247"/>
          <w:tab w:val="left" w:pos="13801"/>
          <w:tab w:val="left" w:pos="14861"/>
        </w:tabs>
        <w:suppressAutoHyphens/>
        <w:spacing w:after="120"/>
        <w:ind w:left="1134" w:hanging="425"/>
        <w:contextualSpacing/>
        <w:jc w:val="center"/>
        <w:rPr>
          <w:b/>
          <w:sz w:val="22"/>
          <w:szCs w:val="22"/>
        </w:rPr>
      </w:pPr>
      <w:r>
        <w:rPr>
          <w:b/>
          <w:sz w:val="22"/>
          <w:szCs w:val="22"/>
        </w:rPr>
        <w:t>Подписи сторон:</w:t>
      </w:r>
    </w:p>
    <w:p w:rsidR="001F2EDE" w:rsidRDefault="001F2EDE" w:rsidP="001F2EDE">
      <w:pPr>
        <w:keepNext/>
        <w:keepLines/>
        <w:suppressLineNumbers/>
        <w:tabs>
          <w:tab w:val="left" w:pos="527"/>
          <w:tab w:val="left" w:pos="3727"/>
          <w:tab w:val="left" w:pos="6521"/>
          <w:tab w:val="left" w:pos="9247"/>
          <w:tab w:val="left" w:pos="13801"/>
          <w:tab w:val="left" w:pos="14861"/>
        </w:tabs>
        <w:suppressAutoHyphens/>
        <w:spacing w:after="120"/>
        <w:ind w:left="1134" w:hanging="425"/>
        <w:contextualSpacing/>
        <w:jc w:val="center"/>
        <w:rPr>
          <w:b/>
          <w:sz w:val="22"/>
          <w:szCs w:val="22"/>
        </w:rPr>
      </w:pPr>
    </w:p>
    <w:tbl>
      <w:tblPr>
        <w:tblW w:w="10280" w:type="dxa"/>
        <w:tblInd w:w="-34" w:type="dxa"/>
        <w:tblLook w:val="01E0" w:firstRow="1" w:lastRow="1" w:firstColumn="1" w:lastColumn="1" w:noHBand="0" w:noVBand="0"/>
      </w:tblPr>
      <w:tblGrid>
        <w:gridCol w:w="5104"/>
        <w:gridCol w:w="5176"/>
      </w:tblGrid>
      <w:tr w:rsidR="001F2EDE" w:rsidRPr="001F2EDE" w:rsidTr="00B35814">
        <w:trPr>
          <w:trHeight w:val="1134"/>
        </w:trPr>
        <w:tc>
          <w:tcPr>
            <w:tcW w:w="5104" w:type="dxa"/>
          </w:tcPr>
          <w:p w:rsidR="001F2EDE" w:rsidRPr="001F2EDE" w:rsidRDefault="001F2EDE" w:rsidP="00B35814">
            <w:pPr>
              <w:pStyle w:val="a6"/>
              <w:keepNext/>
              <w:keepLines/>
              <w:suppressLineNumbers/>
              <w:tabs>
                <w:tab w:val="left" w:pos="6521"/>
              </w:tabs>
              <w:suppressAutoHyphens/>
              <w:ind w:left="1134" w:hanging="425"/>
              <w:contextualSpacing/>
              <w:jc w:val="both"/>
              <w:rPr>
                <w:sz w:val="22"/>
                <w:szCs w:val="22"/>
              </w:rPr>
            </w:pPr>
            <w:r w:rsidRPr="001F2EDE">
              <w:rPr>
                <w:b/>
                <w:sz w:val="22"/>
                <w:szCs w:val="22"/>
              </w:rPr>
              <w:t xml:space="preserve">  Подрядчик</w:t>
            </w:r>
            <w:r w:rsidRPr="001F2EDE">
              <w:rPr>
                <w:sz w:val="22"/>
                <w:szCs w:val="22"/>
              </w:rPr>
              <w:t>:</w:t>
            </w:r>
          </w:p>
          <w:p w:rsidR="001F2EDE" w:rsidRDefault="001F2EDE" w:rsidP="006C3373">
            <w:pPr>
              <w:pStyle w:val="a6"/>
              <w:keepNext/>
              <w:keepLines/>
              <w:suppressLineNumbers/>
              <w:tabs>
                <w:tab w:val="left" w:pos="6521"/>
              </w:tabs>
              <w:suppressAutoHyphens/>
              <w:ind w:left="1134" w:hanging="425"/>
              <w:contextualSpacing/>
              <w:jc w:val="both"/>
              <w:rPr>
                <w:sz w:val="22"/>
                <w:szCs w:val="22"/>
              </w:rPr>
            </w:pPr>
            <w:r w:rsidRPr="001F2EDE">
              <w:rPr>
                <w:sz w:val="22"/>
                <w:szCs w:val="22"/>
              </w:rPr>
              <w:t xml:space="preserve">  </w:t>
            </w:r>
          </w:p>
          <w:p w:rsidR="006C3373" w:rsidRPr="001F2EDE" w:rsidRDefault="006C3373" w:rsidP="006C3373">
            <w:pPr>
              <w:pStyle w:val="a6"/>
              <w:keepNext/>
              <w:keepLines/>
              <w:suppressLineNumbers/>
              <w:tabs>
                <w:tab w:val="left" w:pos="6521"/>
              </w:tabs>
              <w:suppressAutoHyphens/>
              <w:ind w:left="1134" w:hanging="425"/>
              <w:contextualSpacing/>
              <w:jc w:val="both"/>
              <w:rPr>
                <w:sz w:val="22"/>
                <w:szCs w:val="22"/>
              </w:rPr>
            </w:pPr>
          </w:p>
          <w:p w:rsidR="001F2EDE" w:rsidRPr="001F2EDE" w:rsidRDefault="001F2EDE" w:rsidP="00B35814">
            <w:pPr>
              <w:pStyle w:val="a6"/>
              <w:keepNext/>
              <w:keepLines/>
              <w:suppressLineNumbers/>
              <w:tabs>
                <w:tab w:val="left" w:pos="6521"/>
              </w:tabs>
              <w:suppressAutoHyphens/>
              <w:ind w:left="1134" w:hanging="425"/>
              <w:contextualSpacing/>
              <w:jc w:val="both"/>
              <w:rPr>
                <w:sz w:val="22"/>
                <w:szCs w:val="22"/>
              </w:rPr>
            </w:pPr>
          </w:p>
          <w:p w:rsidR="001F2EDE" w:rsidRPr="001F2EDE" w:rsidRDefault="001F2EDE" w:rsidP="006C3373">
            <w:pPr>
              <w:pStyle w:val="a6"/>
              <w:keepNext/>
              <w:keepLines/>
              <w:suppressLineNumbers/>
              <w:tabs>
                <w:tab w:val="left" w:pos="6521"/>
              </w:tabs>
              <w:suppressAutoHyphens/>
              <w:ind w:left="1134" w:hanging="425"/>
              <w:contextualSpacing/>
              <w:jc w:val="left"/>
              <w:rPr>
                <w:sz w:val="22"/>
                <w:szCs w:val="22"/>
              </w:rPr>
            </w:pPr>
            <w:r w:rsidRPr="001F2EDE">
              <w:rPr>
                <w:sz w:val="22"/>
                <w:szCs w:val="22"/>
              </w:rPr>
              <w:t xml:space="preserve">   __________________/</w:t>
            </w:r>
            <w:r w:rsidRPr="001F2EDE">
              <w:rPr>
                <w:sz w:val="22"/>
                <w:szCs w:val="22"/>
                <w:u w:val="single"/>
              </w:rPr>
              <w:t xml:space="preserve"> </w:t>
            </w:r>
            <w:r w:rsidR="006C3373">
              <w:rPr>
                <w:sz w:val="22"/>
                <w:szCs w:val="22"/>
                <w:u w:val="single"/>
              </w:rPr>
              <w:t>___________</w:t>
            </w:r>
            <w:r w:rsidRPr="001F2EDE">
              <w:rPr>
                <w:sz w:val="22"/>
                <w:szCs w:val="22"/>
                <w:u w:val="single"/>
              </w:rPr>
              <w:t>/</w:t>
            </w:r>
            <w:r w:rsidRPr="001F2EDE">
              <w:rPr>
                <w:sz w:val="22"/>
                <w:szCs w:val="22"/>
              </w:rPr>
              <w:t xml:space="preserve">                                          М.П.</w:t>
            </w:r>
          </w:p>
        </w:tc>
        <w:tc>
          <w:tcPr>
            <w:tcW w:w="5176" w:type="dxa"/>
          </w:tcPr>
          <w:p w:rsidR="001F2EDE" w:rsidRPr="001F2EDE" w:rsidRDefault="001F2EDE" w:rsidP="00B35814">
            <w:pPr>
              <w:pStyle w:val="a6"/>
              <w:keepNext/>
              <w:keepLines/>
              <w:suppressLineNumbers/>
              <w:tabs>
                <w:tab w:val="left" w:pos="6521"/>
              </w:tabs>
              <w:suppressAutoHyphens/>
              <w:ind w:left="1134" w:hanging="425"/>
              <w:contextualSpacing/>
              <w:jc w:val="both"/>
              <w:rPr>
                <w:b/>
                <w:sz w:val="22"/>
                <w:szCs w:val="22"/>
              </w:rPr>
            </w:pPr>
            <w:r w:rsidRPr="001F2EDE">
              <w:rPr>
                <w:sz w:val="22"/>
                <w:szCs w:val="22"/>
              </w:rPr>
              <w:t xml:space="preserve">    </w:t>
            </w:r>
            <w:r w:rsidRPr="001F2EDE">
              <w:rPr>
                <w:b/>
                <w:sz w:val="22"/>
                <w:szCs w:val="22"/>
              </w:rPr>
              <w:t>Заказчик:</w:t>
            </w:r>
          </w:p>
          <w:p w:rsidR="001F2EDE" w:rsidRPr="001F2EDE" w:rsidRDefault="001F2EDE" w:rsidP="00B35814">
            <w:pPr>
              <w:pStyle w:val="a6"/>
              <w:keepNext/>
              <w:keepLines/>
              <w:suppressLineNumbers/>
              <w:tabs>
                <w:tab w:val="left" w:pos="6521"/>
              </w:tabs>
              <w:suppressAutoHyphens/>
              <w:ind w:left="1134" w:hanging="425"/>
              <w:contextualSpacing/>
              <w:jc w:val="both"/>
              <w:rPr>
                <w:sz w:val="22"/>
                <w:szCs w:val="22"/>
              </w:rPr>
            </w:pPr>
            <w:r w:rsidRPr="001F2EDE">
              <w:rPr>
                <w:sz w:val="22"/>
                <w:szCs w:val="22"/>
              </w:rPr>
              <w:t xml:space="preserve">    Директор </w:t>
            </w:r>
          </w:p>
          <w:p w:rsidR="001F2EDE" w:rsidRPr="001F2EDE" w:rsidRDefault="001F2EDE" w:rsidP="00B35814">
            <w:pPr>
              <w:pStyle w:val="a6"/>
              <w:keepNext/>
              <w:keepLines/>
              <w:suppressLineNumbers/>
              <w:tabs>
                <w:tab w:val="left" w:pos="6521"/>
              </w:tabs>
              <w:suppressAutoHyphens/>
              <w:ind w:left="1134" w:hanging="425"/>
              <w:contextualSpacing/>
              <w:jc w:val="both"/>
              <w:rPr>
                <w:sz w:val="22"/>
                <w:szCs w:val="22"/>
              </w:rPr>
            </w:pPr>
            <w:r w:rsidRPr="001F2EDE">
              <w:rPr>
                <w:sz w:val="22"/>
                <w:szCs w:val="22"/>
              </w:rPr>
              <w:t xml:space="preserve">    ООО «КраМЗ-Авто»</w:t>
            </w:r>
          </w:p>
          <w:p w:rsidR="001F2EDE" w:rsidRPr="001F2EDE" w:rsidRDefault="001F2EDE" w:rsidP="00B35814">
            <w:pPr>
              <w:pStyle w:val="a6"/>
              <w:keepNext/>
              <w:keepLines/>
              <w:suppressLineNumbers/>
              <w:tabs>
                <w:tab w:val="left" w:pos="6521"/>
              </w:tabs>
              <w:suppressAutoHyphens/>
              <w:ind w:left="1134" w:hanging="425"/>
              <w:contextualSpacing/>
              <w:jc w:val="both"/>
              <w:rPr>
                <w:sz w:val="22"/>
                <w:szCs w:val="22"/>
              </w:rPr>
            </w:pPr>
          </w:p>
          <w:p w:rsidR="001F2EDE" w:rsidRPr="001F2EDE" w:rsidRDefault="001F2EDE" w:rsidP="00B35814">
            <w:pPr>
              <w:pStyle w:val="a6"/>
              <w:keepNext/>
              <w:keepLines/>
              <w:suppressLineNumbers/>
              <w:tabs>
                <w:tab w:val="left" w:pos="6521"/>
              </w:tabs>
              <w:suppressAutoHyphens/>
              <w:ind w:left="1134" w:hanging="425"/>
              <w:contextualSpacing/>
              <w:jc w:val="both"/>
              <w:rPr>
                <w:sz w:val="22"/>
                <w:szCs w:val="22"/>
              </w:rPr>
            </w:pPr>
            <w:r w:rsidRPr="001F2EDE">
              <w:rPr>
                <w:sz w:val="22"/>
                <w:szCs w:val="22"/>
              </w:rPr>
              <w:t xml:space="preserve">     __________________/</w:t>
            </w:r>
            <w:proofErr w:type="spellStart"/>
            <w:r w:rsidRPr="001F2EDE">
              <w:rPr>
                <w:sz w:val="22"/>
                <w:szCs w:val="22"/>
                <w:u w:val="single"/>
              </w:rPr>
              <w:t>А.В</w:t>
            </w:r>
            <w:proofErr w:type="spellEnd"/>
            <w:r w:rsidRPr="001F2EDE">
              <w:rPr>
                <w:sz w:val="22"/>
                <w:szCs w:val="22"/>
                <w:u w:val="single"/>
              </w:rPr>
              <w:t>. Крупицкий/</w:t>
            </w:r>
          </w:p>
          <w:p w:rsidR="001F2EDE" w:rsidRPr="001F2EDE" w:rsidRDefault="001F2EDE" w:rsidP="00B35814">
            <w:pPr>
              <w:pStyle w:val="a6"/>
              <w:keepNext/>
              <w:keepLines/>
              <w:suppressLineNumbers/>
              <w:tabs>
                <w:tab w:val="left" w:pos="6521"/>
              </w:tabs>
              <w:suppressAutoHyphens/>
              <w:ind w:left="1134" w:hanging="425"/>
              <w:contextualSpacing/>
              <w:jc w:val="both"/>
              <w:rPr>
                <w:sz w:val="22"/>
                <w:szCs w:val="22"/>
              </w:rPr>
            </w:pPr>
            <w:r w:rsidRPr="001F2EDE">
              <w:rPr>
                <w:sz w:val="22"/>
                <w:szCs w:val="22"/>
              </w:rPr>
              <w:t xml:space="preserve">       М.П.</w:t>
            </w:r>
          </w:p>
        </w:tc>
      </w:tr>
    </w:tbl>
    <w:p w:rsidR="001F2EDE" w:rsidRDefault="001F2EDE" w:rsidP="001F2EDE">
      <w:pPr>
        <w:pStyle w:val="a6"/>
        <w:keepNext/>
        <w:keepLines/>
        <w:suppressLineNumbers/>
        <w:suppressAutoHyphens/>
        <w:contextualSpacing/>
        <w:jc w:val="left"/>
        <w:rPr>
          <w:b/>
          <w:sz w:val="22"/>
          <w:szCs w:val="22"/>
        </w:rPr>
      </w:pPr>
    </w:p>
    <w:p w:rsidR="001F2EDE" w:rsidRDefault="001F2EDE" w:rsidP="001F2EDE">
      <w:pPr>
        <w:pStyle w:val="a6"/>
        <w:keepNext/>
        <w:keepLines/>
        <w:suppressLineNumbers/>
        <w:suppressAutoHyphens/>
        <w:contextualSpacing/>
        <w:jc w:val="left"/>
        <w:rPr>
          <w:b/>
          <w:sz w:val="22"/>
          <w:szCs w:val="22"/>
        </w:rPr>
      </w:pPr>
    </w:p>
    <w:p w:rsidR="00C02CDD" w:rsidRPr="008C7FAE" w:rsidRDefault="00C02CDD" w:rsidP="00C02CDD">
      <w:pPr>
        <w:pStyle w:val="afb"/>
        <w:keepNext/>
        <w:keepLines/>
        <w:widowControl/>
        <w:suppressLineNumbers/>
        <w:tabs>
          <w:tab w:val="left" w:pos="1080"/>
        </w:tabs>
        <w:suppressAutoHyphens/>
        <w:spacing w:after="0"/>
        <w:ind w:left="567"/>
        <w:contextualSpacing/>
        <w:rPr>
          <w:b w:val="0"/>
          <w:i w:val="0"/>
          <w:color w:val="auto"/>
        </w:rPr>
      </w:pPr>
    </w:p>
    <w:p w:rsidR="002E5163" w:rsidRPr="008C7FAE" w:rsidRDefault="002E5163" w:rsidP="00AF0A7D">
      <w:pPr>
        <w:keepNext/>
        <w:keepLines/>
        <w:suppressLineNumbers/>
        <w:suppressAutoHyphens/>
        <w:ind w:firstLine="709"/>
        <w:contextualSpacing/>
        <w:jc w:val="both"/>
        <w:rPr>
          <w:sz w:val="22"/>
          <w:szCs w:val="22"/>
        </w:rPr>
      </w:pPr>
    </w:p>
    <w:p w:rsidR="00B5230F" w:rsidRDefault="00B5230F" w:rsidP="00AF0A7D">
      <w:pPr>
        <w:pStyle w:val="afb"/>
        <w:keepNext/>
        <w:keepLines/>
        <w:widowControl/>
        <w:suppressLineNumbers/>
        <w:suppressAutoHyphens/>
        <w:spacing w:after="0"/>
        <w:ind w:left="360"/>
        <w:contextualSpacing/>
        <w:rPr>
          <w:i w:val="0"/>
          <w:color w:val="auto"/>
        </w:rPr>
      </w:pPr>
      <w:bookmarkStart w:id="157" w:name="_Ref1570032"/>
    </w:p>
    <w:p w:rsidR="00B34B80" w:rsidRDefault="00B34B80" w:rsidP="00494212">
      <w:pPr>
        <w:pStyle w:val="SCH"/>
        <w:keepNext/>
        <w:keepLines/>
        <w:suppressLineNumbers/>
        <w:spacing w:after="0" w:line="240" w:lineRule="auto"/>
        <w:ind w:firstLine="6804"/>
        <w:contextualSpacing/>
        <w:jc w:val="left"/>
        <w:outlineLvl w:val="0"/>
        <w:rPr>
          <w:sz w:val="22"/>
          <w:szCs w:val="22"/>
        </w:rPr>
        <w:sectPr w:rsidR="00B34B80" w:rsidSect="00C02CDD">
          <w:pgSz w:w="11906" w:h="16838" w:code="9"/>
          <w:pgMar w:top="1134" w:right="851" w:bottom="1134" w:left="1134" w:header="709" w:footer="709" w:gutter="0"/>
          <w:cols w:space="708"/>
          <w:docGrid w:linePitch="360"/>
        </w:sectPr>
      </w:pPr>
      <w:bookmarkStart w:id="158" w:name="_Toc5702866"/>
      <w:bookmarkStart w:id="159" w:name="RefSCH14_1"/>
      <w:bookmarkEnd w:id="157"/>
    </w:p>
    <w:p w:rsidR="00911421" w:rsidRDefault="004F7E2E" w:rsidP="00AF0A7D">
      <w:pPr>
        <w:pStyle w:val="SCH"/>
        <w:keepNext/>
        <w:keepLines/>
        <w:suppressLineNumbers/>
        <w:spacing w:after="0" w:line="240" w:lineRule="auto"/>
        <w:ind w:firstLine="6804"/>
        <w:contextualSpacing/>
        <w:jc w:val="center"/>
        <w:outlineLvl w:val="0"/>
        <w:rPr>
          <w:sz w:val="22"/>
          <w:szCs w:val="22"/>
        </w:rPr>
      </w:pPr>
      <w:r>
        <w:rPr>
          <w:sz w:val="22"/>
          <w:szCs w:val="22"/>
        </w:rPr>
        <w:lastRenderedPageBreak/>
        <w:t xml:space="preserve">             </w:t>
      </w:r>
      <w:r w:rsidR="00911421">
        <w:rPr>
          <w:sz w:val="22"/>
          <w:szCs w:val="22"/>
        </w:rPr>
        <w:t>Приложение № 7</w:t>
      </w:r>
    </w:p>
    <w:p w:rsidR="0071667A" w:rsidRPr="008C7FAE" w:rsidRDefault="009F0130" w:rsidP="00AF0A7D">
      <w:pPr>
        <w:pStyle w:val="SCH"/>
        <w:keepNext/>
        <w:keepLines/>
        <w:suppressLineNumbers/>
        <w:spacing w:after="0" w:line="240" w:lineRule="auto"/>
        <w:contextualSpacing/>
        <w:jc w:val="center"/>
        <w:outlineLvl w:val="0"/>
        <w:rPr>
          <w:i w:val="0"/>
          <w:sz w:val="22"/>
          <w:szCs w:val="22"/>
        </w:rPr>
      </w:pPr>
      <w:r>
        <w:rPr>
          <w:i w:val="0"/>
          <w:sz w:val="22"/>
          <w:szCs w:val="22"/>
        </w:rPr>
        <w:t xml:space="preserve">Протокол согласования </w:t>
      </w:r>
      <w:r w:rsidR="00EA7CE5" w:rsidRPr="008C7FAE">
        <w:rPr>
          <w:i w:val="0"/>
          <w:sz w:val="22"/>
          <w:szCs w:val="22"/>
        </w:rPr>
        <w:t>договорной цены</w:t>
      </w:r>
      <w:bookmarkEnd w:id="158"/>
      <w:bookmarkEnd w:id="159"/>
    </w:p>
    <w:tbl>
      <w:tblPr>
        <w:tblpPr w:leftFromText="180" w:rightFromText="180" w:vertAnchor="text" w:horzAnchor="margin" w:tblpXSpec="center" w:tblpY="317"/>
        <w:tblW w:w="9606" w:type="dxa"/>
        <w:tblLook w:val="04A0" w:firstRow="1" w:lastRow="0" w:firstColumn="1" w:lastColumn="0" w:noHBand="0" w:noVBand="1"/>
      </w:tblPr>
      <w:tblGrid>
        <w:gridCol w:w="513"/>
        <w:gridCol w:w="2147"/>
        <w:gridCol w:w="2977"/>
        <w:gridCol w:w="1013"/>
        <w:gridCol w:w="1517"/>
        <w:gridCol w:w="1439"/>
      </w:tblGrid>
      <w:tr w:rsidR="00D867B6" w:rsidRPr="00D867B6" w:rsidTr="00992E96">
        <w:trPr>
          <w:trHeight w:val="300"/>
        </w:trPr>
        <w:tc>
          <w:tcPr>
            <w:tcW w:w="513" w:type="dxa"/>
            <w:tcBorders>
              <w:top w:val="single" w:sz="4" w:space="0" w:color="auto"/>
              <w:left w:val="single" w:sz="4" w:space="0" w:color="auto"/>
              <w:bottom w:val="nil"/>
              <w:right w:val="single" w:sz="4" w:space="0" w:color="auto"/>
            </w:tcBorders>
            <w:shd w:val="clear" w:color="auto" w:fill="auto"/>
            <w:noWrap/>
            <w:vAlign w:val="center"/>
            <w:hideMark/>
          </w:tcPr>
          <w:p w:rsidR="00D867B6" w:rsidRPr="00D867B6" w:rsidRDefault="00D867B6" w:rsidP="00AF0A7D">
            <w:pPr>
              <w:keepNext/>
              <w:keepLines/>
              <w:suppressLineNumbers/>
              <w:suppressAutoHyphens/>
              <w:contextualSpacing/>
              <w:jc w:val="center"/>
              <w:rPr>
                <w:sz w:val="22"/>
                <w:szCs w:val="22"/>
              </w:rPr>
            </w:pPr>
            <w:r w:rsidRPr="00D867B6">
              <w:rPr>
                <w:sz w:val="22"/>
                <w:szCs w:val="22"/>
              </w:rPr>
              <w:t> </w:t>
            </w:r>
          </w:p>
        </w:tc>
        <w:tc>
          <w:tcPr>
            <w:tcW w:w="214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B6" w:rsidRPr="00D867B6" w:rsidRDefault="00D867B6" w:rsidP="00AF0A7D">
            <w:pPr>
              <w:keepNext/>
              <w:keepLines/>
              <w:suppressLineNumbers/>
              <w:suppressAutoHyphens/>
              <w:contextualSpacing/>
              <w:jc w:val="center"/>
              <w:rPr>
                <w:sz w:val="22"/>
                <w:szCs w:val="22"/>
              </w:rPr>
            </w:pPr>
            <w:r w:rsidRPr="00D867B6">
              <w:rPr>
                <w:sz w:val="22"/>
                <w:szCs w:val="22"/>
              </w:rPr>
              <w:t>Основание</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B6" w:rsidRPr="00D867B6" w:rsidRDefault="00D867B6" w:rsidP="00AF0A7D">
            <w:pPr>
              <w:keepNext/>
              <w:keepLines/>
              <w:suppressLineNumbers/>
              <w:suppressAutoHyphens/>
              <w:contextualSpacing/>
              <w:jc w:val="center"/>
              <w:rPr>
                <w:sz w:val="22"/>
                <w:szCs w:val="22"/>
              </w:rPr>
            </w:pPr>
            <w:r w:rsidRPr="00D867B6">
              <w:rPr>
                <w:sz w:val="22"/>
                <w:szCs w:val="22"/>
              </w:rPr>
              <w:t>Наименование</w:t>
            </w:r>
          </w:p>
        </w:tc>
        <w:tc>
          <w:tcPr>
            <w:tcW w:w="101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B6" w:rsidRPr="00D867B6" w:rsidRDefault="00D867B6" w:rsidP="00AF0A7D">
            <w:pPr>
              <w:keepNext/>
              <w:keepLines/>
              <w:suppressLineNumbers/>
              <w:suppressAutoHyphens/>
              <w:contextualSpacing/>
              <w:jc w:val="center"/>
              <w:rPr>
                <w:sz w:val="22"/>
                <w:szCs w:val="22"/>
              </w:rPr>
            </w:pPr>
            <w:r w:rsidRPr="00D867B6">
              <w:rPr>
                <w:sz w:val="22"/>
                <w:szCs w:val="22"/>
              </w:rPr>
              <w:t xml:space="preserve">Сметная </w:t>
            </w:r>
          </w:p>
        </w:tc>
        <w:tc>
          <w:tcPr>
            <w:tcW w:w="15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B6" w:rsidRPr="00D867B6" w:rsidRDefault="00D867B6" w:rsidP="00AF0A7D">
            <w:pPr>
              <w:keepNext/>
              <w:keepLines/>
              <w:suppressLineNumbers/>
              <w:suppressAutoHyphens/>
              <w:contextualSpacing/>
              <w:jc w:val="center"/>
              <w:rPr>
                <w:sz w:val="22"/>
                <w:szCs w:val="22"/>
              </w:rPr>
            </w:pPr>
            <w:r w:rsidRPr="00D867B6">
              <w:rPr>
                <w:sz w:val="22"/>
                <w:szCs w:val="22"/>
              </w:rPr>
              <w:t>Коэффициент</w:t>
            </w:r>
          </w:p>
        </w:tc>
        <w:tc>
          <w:tcPr>
            <w:tcW w:w="143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B6" w:rsidRPr="00D867B6" w:rsidRDefault="00D867B6" w:rsidP="00AF0A7D">
            <w:pPr>
              <w:keepNext/>
              <w:keepLines/>
              <w:suppressLineNumbers/>
              <w:suppressAutoHyphens/>
              <w:contextualSpacing/>
              <w:jc w:val="center"/>
              <w:rPr>
                <w:sz w:val="22"/>
                <w:szCs w:val="22"/>
              </w:rPr>
            </w:pPr>
            <w:r w:rsidRPr="00D867B6">
              <w:rPr>
                <w:sz w:val="22"/>
                <w:szCs w:val="22"/>
              </w:rPr>
              <w:t>Стоимость</w:t>
            </w:r>
          </w:p>
        </w:tc>
      </w:tr>
      <w:tr w:rsidR="00D867B6" w:rsidRPr="00D867B6" w:rsidTr="00992E96">
        <w:trPr>
          <w:trHeight w:val="300"/>
        </w:trPr>
        <w:tc>
          <w:tcPr>
            <w:tcW w:w="513" w:type="dxa"/>
            <w:tcBorders>
              <w:top w:val="nil"/>
              <w:left w:val="single" w:sz="4" w:space="0" w:color="auto"/>
              <w:bottom w:val="nil"/>
              <w:right w:val="single" w:sz="4" w:space="0" w:color="auto"/>
            </w:tcBorders>
            <w:shd w:val="clear" w:color="auto" w:fill="auto"/>
            <w:noWrap/>
            <w:vAlign w:val="center"/>
            <w:hideMark/>
          </w:tcPr>
          <w:p w:rsidR="00D867B6" w:rsidRPr="00D867B6" w:rsidRDefault="00D867B6" w:rsidP="00AF0A7D">
            <w:pPr>
              <w:keepNext/>
              <w:keepLines/>
              <w:suppressLineNumbers/>
              <w:suppressAutoHyphens/>
              <w:contextualSpacing/>
              <w:jc w:val="center"/>
              <w:rPr>
                <w:sz w:val="22"/>
                <w:szCs w:val="22"/>
              </w:rPr>
            </w:pPr>
            <w:r w:rsidRPr="00D867B6">
              <w:rPr>
                <w:sz w:val="22"/>
                <w:szCs w:val="22"/>
              </w:rPr>
              <w:t>№</w:t>
            </w:r>
          </w:p>
        </w:tc>
        <w:tc>
          <w:tcPr>
            <w:tcW w:w="2147"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1013"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1517"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1439"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r>
      <w:tr w:rsidR="00D867B6" w:rsidRPr="00D867B6" w:rsidTr="00992E96">
        <w:trPr>
          <w:trHeight w:val="300"/>
        </w:trPr>
        <w:tc>
          <w:tcPr>
            <w:tcW w:w="513" w:type="dxa"/>
            <w:tcBorders>
              <w:top w:val="nil"/>
              <w:left w:val="single" w:sz="4" w:space="0" w:color="auto"/>
              <w:bottom w:val="nil"/>
              <w:right w:val="single" w:sz="4" w:space="0" w:color="auto"/>
            </w:tcBorders>
            <w:shd w:val="clear" w:color="auto" w:fill="auto"/>
            <w:noWrap/>
            <w:vAlign w:val="center"/>
            <w:hideMark/>
          </w:tcPr>
          <w:p w:rsidR="00D867B6" w:rsidRPr="00D867B6" w:rsidRDefault="00D867B6" w:rsidP="00AF0A7D">
            <w:pPr>
              <w:keepNext/>
              <w:keepLines/>
              <w:suppressLineNumbers/>
              <w:suppressAutoHyphens/>
              <w:contextualSpacing/>
              <w:jc w:val="center"/>
              <w:rPr>
                <w:sz w:val="22"/>
                <w:szCs w:val="22"/>
              </w:rPr>
            </w:pPr>
            <w:r w:rsidRPr="00D867B6">
              <w:rPr>
                <w:sz w:val="22"/>
                <w:szCs w:val="22"/>
              </w:rPr>
              <w:t>п/п</w:t>
            </w:r>
          </w:p>
        </w:tc>
        <w:tc>
          <w:tcPr>
            <w:tcW w:w="2147"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1013"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1517"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1439"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r>
      <w:tr w:rsidR="00D867B6" w:rsidRPr="00D867B6" w:rsidTr="00992E96">
        <w:trPr>
          <w:trHeight w:val="300"/>
        </w:trPr>
        <w:tc>
          <w:tcPr>
            <w:tcW w:w="513" w:type="dxa"/>
            <w:tcBorders>
              <w:top w:val="nil"/>
              <w:left w:val="single" w:sz="4" w:space="0" w:color="auto"/>
              <w:bottom w:val="single" w:sz="4" w:space="0" w:color="auto"/>
              <w:right w:val="single" w:sz="4" w:space="0" w:color="auto"/>
            </w:tcBorders>
            <w:shd w:val="clear" w:color="auto" w:fill="auto"/>
            <w:noWrap/>
            <w:vAlign w:val="center"/>
            <w:hideMark/>
          </w:tcPr>
          <w:p w:rsidR="00D867B6" w:rsidRPr="00D867B6" w:rsidRDefault="00D867B6" w:rsidP="00AF0A7D">
            <w:pPr>
              <w:keepNext/>
              <w:keepLines/>
              <w:suppressLineNumbers/>
              <w:suppressAutoHyphens/>
              <w:contextualSpacing/>
              <w:jc w:val="center"/>
              <w:rPr>
                <w:sz w:val="22"/>
                <w:szCs w:val="22"/>
              </w:rPr>
            </w:pPr>
            <w:r w:rsidRPr="00D867B6">
              <w:rPr>
                <w:sz w:val="22"/>
                <w:szCs w:val="22"/>
              </w:rPr>
              <w:t> </w:t>
            </w:r>
          </w:p>
        </w:tc>
        <w:tc>
          <w:tcPr>
            <w:tcW w:w="2147"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1013"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1517"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1439"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r>
      <w:tr w:rsidR="00992E96" w:rsidRPr="00D867B6" w:rsidTr="00992E96">
        <w:trPr>
          <w:trHeight w:val="300"/>
        </w:trPr>
        <w:tc>
          <w:tcPr>
            <w:tcW w:w="513" w:type="dxa"/>
            <w:tcBorders>
              <w:top w:val="nil"/>
              <w:left w:val="single" w:sz="4" w:space="0" w:color="auto"/>
              <w:bottom w:val="single" w:sz="4" w:space="0" w:color="auto"/>
              <w:right w:val="single" w:sz="4" w:space="0" w:color="auto"/>
            </w:tcBorders>
            <w:shd w:val="clear" w:color="auto" w:fill="auto"/>
            <w:noWrap/>
            <w:vAlign w:val="center"/>
          </w:tcPr>
          <w:p w:rsidR="00992E96" w:rsidRPr="00D867B6" w:rsidRDefault="00992E96" w:rsidP="00AF0A7D">
            <w:pPr>
              <w:keepNext/>
              <w:keepLines/>
              <w:suppressLineNumbers/>
              <w:suppressAutoHyphens/>
              <w:contextualSpacing/>
              <w:jc w:val="center"/>
              <w:rPr>
                <w:sz w:val="22"/>
                <w:szCs w:val="22"/>
              </w:rPr>
            </w:pPr>
            <w:r>
              <w:rPr>
                <w:sz w:val="22"/>
                <w:szCs w:val="22"/>
              </w:rPr>
              <w:t>1</w:t>
            </w:r>
          </w:p>
        </w:tc>
        <w:tc>
          <w:tcPr>
            <w:tcW w:w="2147" w:type="dxa"/>
            <w:tcBorders>
              <w:top w:val="nil"/>
              <w:left w:val="nil"/>
              <w:bottom w:val="single" w:sz="4" w:space="0" w:color="auto"/>
              <w:right w:val="single" w:sz="4" w:space="0" w:color="auto"/>
            </w:tcBorders>
            <w:shd w:val="clear" w:color="auto" w:fill="auto"/>
            <w:noWrap/>
          </w:tcPr>
          <w:p w:rsidR="00992E96" w:rsidRPr="00CE1AE6" w:rsidRDefault="00992E96" w:rsidP="00B35814">
            <w:pPr>
              <w:pStyle w:val="a6"/>
              <w:keepNext/>
              <w:keepLines/>
              <w:widowControl w:val="0"/>
              <w:spacing w:after="120"/>
              <w:jc w:val="left"/>
              <w:rPr>
                <w:sz w:val="22"/>
                <w:szCs w:val="22"/>
              </w:rPr>
            </w:pPr>
            <w:r>
              <w:rPr>
                <w:sz w:val="22"/>
                <w:szCs w:val="22"/>
              </w:rPr>
              <w:t>Протокол согласования цен на материалы</w:t>
            </w:r>
          </w:p>
        </w:tc>
        <w:tc>
          <w:tcPr>
            <w:tcW w:w="2977" w:type="dxa"/>
            <w:tcBorders>
              <w:top w:val="nil"/>
              <w:left w:val="nil"/>
              <w:bottom w:val="single" w:sz="4" w:space="0" w:color="auto"/>
              <w:right w:val="single" w:sz="4" w:space="0" w:color="auto"/>
            </w:tcBorders>
            <w:shd w:val="clear" w:color="auto" w:fill="auto"/>
            <w:noWrap/>
          </w:tcPr>
          <w:p w:rsidR="00992E96" w:rsidRPr="00D50358" w:rsidRDefault="00992E96" w:rsidP="00B35814">
            <w:pPr>
              <w:pStyle w:val="a6"/>
              <w:keepNext/>
              <w:keepLines/>
              <w:widowControl w:val="0"/>
              <w:spacing w:after="120"/>
              <w:jc w:val="left"/>
              <w:rPr>
                <w:sz w:val="22"/>
                <w:szCs w:val="22"/>
              </w:rPr>
            </w:pPr>
            <w:r w:rsidRPr="00D50358">
              <w:rPr>
                <w:sz w:val="22"/>
                <w:szCs w:val="22"/>
              </w:rPr>
              <w:t>Ремонт кровли, замена окон, замена дверей</w:t>
            </w:r>
          </w:p>
        </w:tc>
        <w:tc>
          <w:tcPr>
            <w:tcW w:w="1013" w:type="dxa"/>
            <w:tcBorders>
              <w:top w:val="nil"/>
              <w:left w:val="nil"/>
              <w:bottom w:val="single" w:sz="4" w:space="0" w:color="auto"/>
              <w:right w:val="single" w:sz="4" w:space="0" w:color="auto"/>
            </w:tcBorders>
            <w:shd w:val="clear" w:color="auto" w:fill="auto"/>
            <w:noWrap/>
            <w:vAlign w:val="center"/>
          </w:tcPr>
          <w:p w:rsidR="00992E96" w:rsidRPr="00D867B6" w:rsidRDefault="00992E96" w:rsidP="00AF0A7D">
            <w:pPr>
              <w:keepNext/>
              <w:keepLines/>
              <w:suppressLineNumbers/>
              <w:suppressAutoHyphens/>
              <w:contextualSpacing/>
              <w:jc w:val="center"/>
              <w:rPr>
                <w:sz w:val="22"/>
                <w:szCs w:val="22"/>
              </w:rPr>
            </w:pPr>
          </w:p>
        </w:tc>
        <w:tc>
          <w:tcPr>
            <w:tcW w:w="1517" w:type="dxa"/>
            <w:tcBorders>
              <w:top w:val="nil"/>
              <w:left w:val="nil"/>
              <w:bottom w:val="single" w:sz="4" w:space="0" w:color="auto"/>
              <w:right w:val="single" w:sz="4" w:space="0" w:color="auto"/>
            </w:tcBorders>
            <w:shd w:val="clear" w:color="auto" w:fill="auto"/>
            <w:noWrap/>
            <w:vAlign w:val="center"/>
          </w:tcPr>
          <w:p w:rsidR="00992E96" w:rsidRPr="00D867B6" w:rsidRDefault="00992E96" w:rsidP="00AF0A7D">
            <w:pPr>
              <w:keepNext/>
              <w:keepLines/>
              <w:suppressLineNumbers/>
              <w:suppressAutoHyphens/>
              <w:contextualSpacing/>
              <w:jc w:val="center"/>
              <w:rPr>
                <w:sz w:val="22"/>
                <w:szCs w:val="22"/>
              </w:rPr>
            </w:pPr>
          </w:p>
        </w:tc>
        <w:tc>
          <w:tcPr>
            <w:tcW w:w="1439" w:type="dxa"/>
            <w:tcBorders>
              <w:top w:val="nil"/>
              <w:left w:val="nil"/>
              <w:bottom w:val="single" w:sz="4" w:space="0" w:color="auto"/>
              <w:right w:val="single" w:sz="4" w:space="0" w:color="auto"/>
            </w:tcBorders>
            <w:shd w:val="clear" w:color="auto" w:fill="auto"/>
            <w:noWrap/>
            <w:vAlign w:val="center"/>
          </w:tcPr>
          <w:p w:rsidR="00992E96" w:rsidRPr="00D867B6" w:rsidRDefault="00992E96" w:rsidP="00AF0A7D">
            <w:pPr>
              <w:keepNext/>
              <w:keepLines/>
              <w:suppressLineNumbers/>
              <w:suppressAutoHyphens/>
              <w:contextualSpacing/>
              <w:jc w:val="center"/>
              <w:rPr>
                <w:sz w:val="22"/>
                <w:szCs w:val="22"/>
              </w:rPr>
            </w:pPr>
          </w:p>
        </w:tc>
      </w:tr>
      <w:tr w:rsidR="00992E96" w:rsidRPr="00D867B6" w:rsidTr="00992E96">
        <w:trPr>
          <w:trHeight w:val="300"/>
        </w:trPr>
        <w:tc>
          <w:tcPr>
            <w:tcW w:w="513" w:type="dxa"/>
            <w:tcBorders>
              <w:top w:val="nil"/>
              <w:left w:val="single" w:sz="4" w:space="0" w:color="auto"/>
              <w:bottom w:val="single" w:sz="4" w:space="0" w:color="auto"/>
              <w:right w:val="single" w:sz="4" w:space="0" w:color="auto"/>
            </w:tcBorders>
            <w:shd w:val="clear" w:color="auto" w:fill="auto"/>
            <w:noWrap/>
            <w:vAlign w:val="center"/>
            <w:hideMark/>
          </w:tcPr>
          <w:p w:rsidR="00992E96" w:rsidRPr="00D867B6" w:rsidRDefault="00992E96" w:rsidP="00AF0A7D">
            <w:pPr>
              <w:keepNext/>
              <w:keepLines/>
              <w:suppressLineNumbers/>
              <w:suppressAutoHyphens/>
              <w:contextualSpacing/>
              <w:jc w:val="center"/>
              <w:rPr>
                <w:sz w:val="22"/>
                <w:szCs w:val="22"/>
              </w:rPr>
            </w:pPr>
          </w:p>
        </w:tc>
        <w:tc>
          <w:tcPr>
            <w:tcW w:w="2147" w:type="dxa"/>
            <w:tcBorders>
              <w:top w:val="nil"/>
              <w:left w:val="nil"/>
              <w:bottom w:val="single" w:sz="4" w:space="0" w:color="auto"/>
              <w:right w:val="single" w:sz="4" w:space="0" w:color="auto"/>
            </w:tcBorders>
            <w:shd w:val="clear" w:color="auto" w:fill="auto"/>
            <w:noWrap/>
            <w:vAlign w:val="center"/>
          </w:tcPr>
          <w:p w:rsidR="00992E96" w:rsidRPr="00D867B6" w:rsidRDefault="00992E96" w:rsidP="00AF0A7D">
            <w:pPr>
              <w:keepNext/>
              <w:keepLines/>
              <w:suppressLineNumbers/>
              <w:suppressAutoHyphens/>
              <w:contextualSpacing/>
              <w:rPr>
                <w:sz w:val="22"/>
                <w:szCs w:val="22"/>
              </w:rPr>
            </w:pPr>
          </w:p>
        </w:tc>
        <w:tc>
          <w:tcPr>
            <w:tcW w:w="2977" w:type="dxa"/>
            <w:tcBorders>
              <w:top w:val="nil"/>
              <w:left w:val="nil"/>
              <w:bottom w:val="single" w:sz="4" w:space="0" w:color="auto"/>
              <w:right w:val="single" w:sz="4" w:space="0" w:color="auto"/>
            </w:tcBorders>
            <w:shd w:val="clear" w:color="auto" w:fill="auto"/>
            <w:noWrap/>
          </w:tcPr>
          <w:p w:rsidR="00992E96" w:rsidRPr="00D50358" w:rsidRDefault="00992E96" w:rsidP="00B35814">
            <w:pPr>
              <w:pStyle w:val="a6"/>
              <w:keepNext/>
              <w:keepLines/>
              <w:widowControl w:val="0"/>
              <w:spacing w:after="120"/>
              <w:jc w:val="left"/>
              <w:rPr>
                <w:b/>
                <w:sz w:val="22"/>
                <w:szCs w:val="22"/>
              </w:rPr>
            </w:pPr>
            <w:r>
              <w:rPr>
                <w:b/>
                <w:sz w:val="22"/>
                <w:szCs w:val="22"/>
              </w:rPr>
              <w:t>Всего</w:t>
            </w:r>
          </w:p>
        </w:tc>
        <w:tc>
          <w:tcPr>
            <w:tcW w:w="1013" w:type="dxa"/>
            <w:tcBorders>
              <w:top w:val="nil"/>
              <w:left w:val="nil"/>
              <w:bottom w:val="single" w:sz="4" w:space="0" w:color="auto"/>
              <w:right w:val="single" w:sz="4" w:space="0" w:color="auto"/>
            </w:tcBorders>
            <w:shd w:val="clear" w:color="auto" w:fill="auto"/>
            <w:noWrap/>
            <w:vAlign w:val="center"/>
          </w:tcPr>
          <w:p w:rsidR="00992E96" w:rsidRPr="00D867B6" w:rsidRDefault="00992E96" w:rsidP="00AF0A7D">
            <w:pPr>
              <w:keepNext/>
              <w:keepLines/>
              <w:suppressLineNumbers/>
              <w:suppressAutoHyphens/>
              <w:contextualSpacing/>
              <w:jc w:val="center"/>
              <w:rPr>
                <w:sz w:val="22"/>
                <w:szCs w:val="22"/>
              </w:rPr>
            </w:pPr>
          </w:p>
        </w:tc>
        <w:tc>
          <w:tcPr>
            <w:tcW w:w="1517" w:type="dxa"/>
            <w:tcBorders>
              <w:top w:val="nil"/>
              <w:left w:val="nil"/>
              <w:bottom w:val="single" w:sz="4" w:space="0" w:color="auto"/>
              <w:right w:val="single" w:sz="4" w:space="0" w:color="auto"/>
            </w:tcBorders>
            <w:shd w:val="clear" w:color="auto" w:fill="auto"/>
            <w:noWrap/>
            <w:vAlign w:val="center"/>
          </w:tcPr>
          <w:p w:rsidR="00992E96" w:rsidRPr="00D867B6" w:rsidRDefault="00992E96" w:rsidP="00AF0A7D">
            <w:pPr>
              <w:keepNext/>
              <w:keepLines/>
              <w:suppressLineNumbers/>
              <w:suppressAutoHyphens/>
              <w:contextualSpacing/>
              <w:jc w:val="center"/>
              <w:rPr>
                <w:sz w:val="22"/>
                <w:szCs w:val="22"/>
              </w:rPr>
            </w:pPr>
          </w:p>
        </w:tc>
        <w:tc>
          <w:tcPr>
            <w:tcW w:w="1439" w:type="dxa"/>
            <w:tcBorders>
              <w:top w:val="nil"/>
              <w:left w:val="nil"/>
              <w:bottom w:val="single" w:sz="4" w:space="0" w:color="auto"/>
              <w:right w:val="single" w:sz="4" w:space="0" w:color="auto"/>
            </w:tcBorders>
            <w:shd w:val="clear" w:color="auto" w:fill="auto"/>
            <w:noWrap/>
          </w:tcPr>
          <w:p w:rsidR="00992E96" w:rsidRPr="00CE1AE6" w:rsidRDefault="00992E96" w:rsidP="00B35814">
            <w:pPr>
              <w:pStyle w:val="a6"/>
              <w:keepNext/>
              <w:keepLines/>
              <w:widowControl w:val="0"/>
              <w:spacing w:after="120"/>
              <w:jc w:val="left"/>
              <w:rPr>
                <w:b/>
                <w:sz w:val="22"/>
                <w:szCs w:val="22"/>
              </w:rPr>
            </w:pPr>
          </w:p>
        </w:tc>
      </w:tr>
      <w:tr w:rsidR="00992E96" w:rsidRPr="00D867B6" w:rsidTr="00992E96">
        <w:trPr>
          <w:trHeight w:val="394"/>
        </w:trPr>
        <w:tc>
          <w:tcPr>
            <w:tcW w:w="513" w:type="dxa"/>
            <w:tcBorders>
              <w:top w:val="nil"/>
              <w:left w:val="single" w:sz="4" w:space="0" w:color="auto"/>
              <w:bottom w:val="single" w:sz="4" w:space="0" w:color="auto"/>
              <w:right w:val="single" w:sz="4" w:space="0" w:color="auto"/>
            </w:tcBorders>
            <w:shd w:val="clear" w:color="auto" w:fill="auto"/>
            <w:noWrap/>
            <w:vAlign w:val="center"/>
            <w:hideMark/>
          </w:tcPr>
          <w:p w:rsidR="00992E96" w:rsidRPr="00D867B6" w:rsidRDefault="00992E96" w:rsidP="00AF0A7D">
            <w:pPr>
              <w:keepNext/>
              <w:keepLines/>
              <w:suppressLineNumbers/>
              <w:suppressAutoHyphens/>
              <w:contextualSpacing/>
              <w:jc w:val="center"/>
              <w:rPr>
                <w:sz w:val="22"/>
                <w:szCs w:val="22"/>
              </w:rPr>
            </w:pPr>
            <w:r w:rsidRPr="00D867B6">
              <w:rPr>
                <w:sz w:val="22"/>
                <w:szCs w:val="22"/>
              </w:rPr>
              <w:t> </w:t>
            </w:r>
          </w:p>
        </w:tc>
        <w:tc>
          <w:tcPr>
            <w:tcW w:w="2147" w:type="dxa"/>
            <w:tcBorders>
              <w:top w:val="nil"/>
              <w:left w:val="nil"/>
              <w:bottom w:val="single" w:sz="4" w:space="0" w:color="auto"/>
              <w:right w:val="single" w:sz="4" w:space="0" w:color="auto"/>
            </w:tcBorders>
            <w:shd w:val="clear" w:color="auto" w:fill="auto"/>
            <w:vAlign w:val="center"/>
            <w:hideMark/>
          </w:tcPr>
          <w:p w:rsidR="00992E96" w:rsidRPr="00D867B6" w:rsidRDefault="00992E96" w:rsidP="00AF0A7D">
            <w:pPr>
              <w:keepNext/>
              <w:keepLines/>
              <w:suppressLineNumbers/>
              <w:suppressAutoHyphens/>
              <w:contextualSpacing/>
              <w:rPr>
                <w:sz w:val="22"/>
                <w:szCs w:val="22"/>
              </w:rPr>
            </w:pPr>
            <w:r w:rsidRPr="00D867B6">
              <w:rPr>
                <w:sz w:val="22"/>
                <w:szCs w:val="22"/>
              </w:rPr>
              <w:t> </w:t>
            </w:r>
          </w:p>
        </w:tc>
        <w:tc>
          <w:tcPr>
            <w:tcW w:w="2977" w:type="dxa"/>
            <w:tcBorders>
              <w:top w:val="nil"/>
              <w:left w:val="nil"/>
              <w:bottom w:val="single" w:sz="4" w:space="0" w:color="auto"/>
              <w:right w:val="single" w:sz="4" w:space="0" w:color="auto"/>
            </w:tcBorders>
            <w:shd w:val="clear" w:color="auto" w:fill="auto"/>
            <w:hideMark/>
          </w:tcPr>
          <w:p w:rsidR="00992E96" w:rsidRPr="00D50358" w:rsidRDefault="00992E96" w:rsidP="00B35814">
            <w:pPr>
              <w:pStyle w:val="a6"/>
              <w:keepNext/>
              <w:keepLines/>
              <w:widowControl w:val="0"/>
              <w:spacing w:after="120"/>
              <w:jc w:val="left"/>
              <w:rPr>
                <w:b/>
                <w:sz w:val="22"/>
                <w:szCs w:val="22"/>
              </w:rPr>
            </w:pPr>
            <w:r>
              <w:rPr>
                <w:b/>
                <w:sz w:val="22"/>
                <w:szCs w:val="22"/>
              </w:rPr>
              <w:t>НДС 20%</w:t>
            </w:r>
          </w:p>
        </w:tc>
        <w:tc>
          <w:tcPr>
            <w:tcW w:w="1013" w:type="dxa"/>
            <w:tcBorders>
              <w:top w:val="nil"/>
              <w:left w:val="nil"/>
              <w:bottom w:val="single" w:sz="4" w:space="0" w:color="auto"/>
              <w:right w:val="single" w:sz="4" w:space="0" w:color="auto"/>
            </w:tcBorders>
            <w:shd w:val="clear" w:color="auto" w:fill="auto"/>
            <w:noWrap/>
            <w:vAlign w:val="center"/>
            <w:hideMark/>
          </w:tcPr>
          <w:p w:rsidR="00992E96" w:rsidRPr="00D867B6" w:rsidRDefault="00992E96" w:rsidP="00AF0A7D">
            <w:pPr>
              <w:keepNext/>
              <w:keepLines/>
              <w:suppressLineNumbers/>
              <w:suppressAutoHyphens/>
              <w:contextualSpacing/>
              <w:jc w:val="center"/>
              <w:rPr>
                <w:sz w:val="22"/>
                <w:szCs w:val="22"/>
              </w:rPr>
            </w:pPr>
            <w:r w:rsidRPr="00D867B6">
              <w:rPr>
                <w:sz w:val="22"/>
                <w:szCs w:val="22"/>
              </w:rPr>
              <w:t> </w:t>
            </w:r>
          </w:p>
        </w:tc>
        <w:tc>
          <w:tcPr>
            <w:tcW w:w="1517" w:type="dxa"/>
            <w:tcBorders>
              <w:top w:val="nil"/>
              <w:left w:val="nil"/>
              <w:bottom w:val="single" w:sz="4" w:space="0" w:color="auto"/>
              <w:right w:val="single" w:sz="4" w:space="0" w:color="auto"/>
            </w:tcBorders>
            <w:shd w:val="clear" w:color="auto" w:fill="auto"/>
            <w:noWrap/>
            <w:vAlign w:val="center"/>
            <w:hideMark/>
          </w:tcPr>
          <w:p w:rsidR="00992E96" w:rsidRPr="00D867B6" w:rsidRDefault="00992E96" w:rsidP="00AF0A7D">
            <w:pPr>
              <w:keepNext/>
              <w:keepLines/>
              <w:suppressLineNumbers/>
              <w:suppressAutoHyphens/>
              <w:contextualSpacing/>
              <w:jc w:val="center"/>
              <w:rPr>
                <w:sz w:val="22"/>
                <w:szCs w:val="22"/>
              </w:rPr>
            </w:pPr>
            <w:r w:rsidRPr="00D867B6">
              <w:rPr>
                <w:sz w:val="22"/>
                <w:szCs w:val="22"/>
              </w:rPr>
              <w:t> </w:t>
            </w:r>
          </w:p>
        </w:tc>
        <w:tc>
          <w:tcPr>
            <w:tcW w:w="1439" w:type="dxa"/>
            <w:tcBorders>
              <w:top w:val="nil"/>
              <w:left w:val="nil"/>
              <w:bottom w:val="single" w:sz="4" w:space="0" w:color="auto"/>
              <w:right w:val="single" w:sz="4" w:space="0" w:color="auto"/>
            </w:tcBorders>
            <w:shd w:val="clear" w:color="auto" w:fill="auto"/>
            <w:noWrap/>
          </w:tcPr>
          <w:p w:rsidR="00992E96" w:rsidRDefault="00992E96" w:rsidP="00B35814">
            <w:pPr>
              <w:pStyle w:val="a6"/>
              <w:keepNext/>
              <w:keepLines/>
              <w:widowControl w:val="0"/>
              <w:spacing w:after="120"/>
              <w:jc w:val="left"/>
              <w:rPr>
                <w:b/>
                <w:sz w:val="22"/>
                <w:szCs w:val="22"/>
              </w:rPr>
            </w:pPr>
          </w:p>
        </w:tc>
      </w:tr>
      <w:tr w:rsidR="00992E96" w:rsidRPr="00D867B6" w:rsidTr="00992E96">
        <w:trPr>
          <w:trHeight w:val="300"/>
        </w:trPr>
        <w:tc>
          <w:tcPr>
            <w:tcW w:w="513" w:type="dxa"/>
            <w:tcBorders>
              <w:top w:val="nil"/>
              <w:left w:val="single" w:sz="4" w:space="0" w:color="auto"/>
              <w:bottom w:val="single" w:sz="4" w:space="0" w:color="auto"/>
              <w:right w:val="single" w:sz="4" w:space="0" w:color="auto"/>
            </w:tcBorders>
            <w:shd w:val="clear" w:color="auto" w:fill="auto"/>
            <w:noWrap/>
            <w:vAlign w:val="center"/>
            <w:hideMark/>
          </w:tcPr>
          <w:p w:rsidR="00992E96" w:rsidRPr="00D867B6" w:rsidRDefault="00992E96" w:rsidP="00AF0A7D">
            <w:pPr>
              <w:keepNext/>
              <w:keepLines/>
              <w:suppressLineNumbers/>
              <w:suppressAutoHyphens/>
              <w:contextualSpacing/>
              <w:jc w:val="center"/>
              <w:rPr>
                <w:sz w:val="22"/>
                <w:szCs w:val="22"/>
              </w:rPr>
            </w:pPr>
            <w:r w:rsidRPr="00D867B6">
              <w:rPr>
                <w:sz w:val="22"/>
                <w:szCs w:val="22"/>
              </w:rPr>
              <w:t> </w:t>
            </w:r>
          </w:p>
        </w:tc>
        <w:tc>
          <w:tcPr>
            <w:tcW w:w="2147" w:type="dxa"/>
            <w:tcBorders>
              <w:top w:val="nil"/>
              <w:left w:val="nil"/>
              <w:bottom w:val="single" w:sz="4" w:space="0" w:color="auto"/>
              <w:right w:val="single" w:sz="4" w:space="0" w:color="auto"/>
            </w:tcBorders>
            <w:shd w:val="clear" w:color="auto" w:fill="auto"/>
            <w:noWrap/>
            <w:vAlign w:val="center"/>
            <w:hideMark/>
          </w:tcPr>
          <w:p w:rsidR="00992E96" w:rsidRPr="00D867B6" w:rsidRDefault="00992E96" w:rsidP="00AF0A7D">
            <w:pPr>
              <w:keepNext/>
              <w:keepLines/>
              <w:suppressLineNumbers/>
              <w:suppressAutoHyphens/>
              <w:contextualSpacing/>
              <w:rPr>
                <w:sz w:val="22"/>
                <w:szCs w:val="22"/>
              </w:rPr>
            </w:pPr>
            <w:r w:rsidRPr="00D867B6">
              <w:rPr>
                <w:sz w:val="22"/>
                <w:szCs w:val="22"/>
              </w:rPr>
              <w:t> </w:t>
            </w:r>
          </w:p>
        </w:tc>
        <w:tc>
          <w:tcPr>
            <w:tcW w:w="2977" w:type="dxa"/>
            <w:tcBorders>
              <w:top w:val="nil"/>
              <w:left w:val="nil"/>
              <w:bottom w:val="single" w:sz="4" w:space="0" w:color="auto"/>
              <w:right w:val="single" w:sz="4" w:space="0" w:color="auto"/>
            </w:tcBorders>
            <w:shd w:val="clear" w:color="auto" w:fill="auto"/>
            <w:noWrap/>
            <w:hideMark/>
          </w:tcPr>
          <w:p w:rsidR="00992E96" w:rsidRPr="00D50358" w:rsidRDefault="00992E96" w:rsidP="00B35814">
            <w:pPr>
              <w:pStyle w:val="a6"/>
              <w:keepNext/>
              <w:keepLines/>
              <w:widowControl w:val="0"/>
              <w:spacing w:after="120"/>
              <w:jc w:val="left"/>
              <w:rPr>
                <w:b/>
                <w:sz w:val="22"/>
                <w:szCs w:val="22"/>
              </w:rPr>
            </w:pPr>
            <w:r>
              <w:rPr>
                <w:b/>
                <w:sz w:val="22"/>
                <w:szCs w:val="22"/>
              </w:rPr>
              <w:t>Всего с НДС</w:t>
            </w:r>
          </w:p>
        </w:tc>
        <w:tc>
          <w:tcPr>
            <w:tcW w:w="1013" w:type="dxa"/>
            <w:tcBorders>
              <w:top w:val="nil"/>
              <w:left w:val="nil"/>
              <w:bottom w:val="single" w:sz="4" w:space="0" w:color="auto"/>
              <w:right w:val="single" w:sz="4" w:space="0" w:color="auto"/>
            </w:tcBorders>
            <w:shd w:val="clear" w:color="auto" w:fill="auto"/>
            <w:noWrap/>
            <w:vAlign w:val="center"/>
            <w:hideMark/>
          </w:tcPr>
          <w:p w:rsidR="00992E96" w:rsidRPr="00D867B6" w:rsidRDefault="00992E96" w:rsidP="00AF0A7D">
            <w:pPr>
              <w:keepNext/>
              <w:keepLines/>
              <w:suppressLineNumbers/>
              <w:suppressAutoHyphens/>
              <w:contextualSpacing/>
              <w:jc w:val="center"/>
              <w:rPr>
                <w:sz w:val="22"/>
                <w:szCs w:val="22"/>
              </w:rPr>
            </w:pPr>
            <w:r w:rsidRPr="00D867B6">
              <w:rPr>
                <w:sz w:val="22"/>
                <w:szCs w:val="22"/>
              </w:rPr>
              <w:t> </w:t>
            </w:r>
          </w:p>
        </w:tc>
        <w:tc>
          <w:tcPr>
            <w:tcW w:w="1517" w:type="dxa"/>
            <w:tcBorders>
              <w:top w:val="nil"/>
              <w:left w:val="nil"/>
              <w:bottom w:val="single" w:sz="4" w:space="0" w:color="auto"/>
              <w:right w:val="single" w:sz="4" w:space="0" w:color="auto"/>
            </w:tcBorders>
            <w:shd w:val="clear" w:color="auto" w:fill="auto"/>
            <w:noWrap/>
            <w:vAlign w:val="center"/>
            <w:hideMark/>
          </w:tcPr>
          <w:p w:rsidR="00992E96" w:rsidRPr="00D867B6" w:rsidRDefault="00992E96" w:rsidP="00AF0A7D">
            <w:pPr>
              <w:keepNext/>
              <w:keepLines/>
              <w:suppressLineNumbers/>
              <w:suppressAutoHyphens/>
              <w:contextualSpacing/>
              <w:jc w:val="center"/>
              <w:rPr>
                <w:sz w:val="22"/>
                <w:szCs w:val="22"/>
              </w:rPr>
            </w:pPr>
            <w:r w:rsidRPr="00D867B6">
              <w:rPr>
                <w:sz w:val="22"/>
                <w:szCs w:val="22"/>
              </w:rPr>
              <w:t> </w:t>
            </w:r>
          </w:p>
        </w:tc>
        <w:tc>
          <w:tcPr>
            <w:tcW w:w="1439" w:type="dxa"/>
            <w:tcBorders>
              <w:top w:val="nil"/>
              <w:left w:val="nil"/>
              <w:bottom w:val="single" w:sz="4" w:space="0" w:color="auto"/>
              <w:right w:val="single" w:sz="4" w:space="0" w:color="auto"/>
            </w:tcBorders>
            <w:shd w:val="clear" w:color="auto" w:fill="auto"/>
            <w:noWrap/>
          </w:tcPr>
          <w:p w:rsidR="00992E96" w:rsidRDefault="00992E96" w:rsidP="00B35814">
            <w:pPr>
              <w:pStyle w:val="a6"/>
              <w:keepNext/>
              <w:keepLines/>
              <w:widowControl w:val="0"/>
              <w:spacing w:after="120"/>
              <w:jc w:val="left"/>
              <w:rPr>
                <w:b/>
                <w:sz w:val="22"/>
                <w:szCs w:val="22"/>
              </w:rPr>
            </w:pPr>
          </w:p>
        </w:tc>
      </w:tr>
    </w:tbl>
    <w:p w:rsidR="009F0130" w:rsidRDefault="009F0130" w:rsidP="00AF0A7D">
      <w:pPr>
        <w:pStyle w:val="a6"/>
        <w:keepNext/>
        <w:keepLines/>
        <w:suppressLineNumbers/>
        <w:suppressAutoHyphens/>
        <w:contextualSpacing/>
        <w:jc w:val="left"/>
        <w:rPr>
          <w:b/>
          <w:sz w:val="22"/>
          <w:szCs w:val="22"/>
        </w:rPr>
      </w:pPr>
    </w:p>
    <w:p w:rsidR="009F0130" w:rsidRDefault="009F0130" w:rsidP="00AF0A7D">
      <w:pPr>
        <w:pStyle w:val="a6"/>
        <w:keepNext/>
        <w:keepLines/>
        <w:suppressLineNumbers/>
        <w:suppressAutoHyphens/>
        <w:contextualSpacing/>
        <w:jc w:val="left"/>
        <w:rPr>
          <w:b/>
          <w:sz w:val="22"/>
          <w:szCs w:val="22"/>
        </w:rPr>
      </w:pPr>
    </w:p>
    <w:p w:rsidR="009F0130" w:rsidRDefault="009F0130" w:rsidP="00AF0A7D">
      <w:pPr>
        <w:pStyle w:val="a6"/>
        <w:keepNext/>
        <w:keepLines/>
        <w:suppressLineNumbers/>
        <w:suppressAutoHyphens/>
        <w:contextualSpacing/>
        <w:jc w:val="left"/>
        <w:rPr>
          <w:b/>
          <w:sz w:val="22"/>
          <w:szCs w:val="22"/>
        </w:rPr>
      </w:pPr>
    </w:p>
    <w:p w:rsidR="009F0130" w:rsidRDefault="009F0130" w:rsidP="00AF0A7D">
      <w:pPr>
        <w:pStyle w:val="a6"/>
        <w:keepNext/>
        <w:keepLines/>
        <w:suppressLineNumbers/>
        <w:suppressAutoHyphens/>
        <w:contextualSpacing/>
        <w:jc w:val="left"/>
        <w:rPr>
          <w:b/>
          <w:sz w:val="22"/>
          <w:szCs w:val="22"/>
        </w:rPr>
      </w:pPr>
    </w:p>
    <w:p w:rsidR="009F0130" w:rsidRDefault="009F0130" w:rsidP="00AF0A7D">
      <w:pPr>
        <w:pStyle w:val="a6"/>
        <w:keepNext/>
        <w:keepLines/>
        <w:suppressLineNumbers/>
        <w:suppressAutoHyphens/>
        <w:contextualSpacing/>
        <w:jc w:val="left"/>
        <w:rPr>
          <w:b/>
          <w:sz w:val="22"/>
          <w:szCs w:val="22"/>
        </w:rPr>
      </w:pPr>
    </w:p>
    <w:p w:rsidR="009F0130" w:rsidRDefault="009F0130" w:rsidP="00AF0A7D">
      <w:pPr>
        <w:pStyle w:val="a6"/>
        <w:keepNext/>
        <w:keepLines/>
        <w:suppressLineNumbers/>
        <w:suppressAutoHyphens/>
        <w:contextualSpacing/>
        <w:jc w:val="left"/>
        <w:rPr>
          <w:b/>
          <w:sz w:val="22"/>
          <w:szCs w:val="22"/>
        </w:rPr>
      </w:pPr>
    </w:p>
    <w:p w:rsidR="009F0130" w:rsidRDefault="009F0130" w:rsidP="00AF0A7D">
      <w:pPr>
        <w:pStyle w:val="a6"/>
        <w:keepNext/>
        <w:keepLines/>
        <w:suppressLineNumbers/>
        <w:suppressAutoHyphens/>
        <w:contextualSpacing/>
        <w:jc w:val="left"/>
        <w:rPr>
          <w:b/>
          <w:sz w:val="22"/>
          <w:szCs w:val="22"/>
        </w:rPr>
      </w:pPr>
    </w:p>
    <w:p w:rsidR="009F0130" w:rsidRDefault="009F0130" w:rsidP="00AF0A7D">
      <w:pPr>
        <w:pStyle w:val="a6"/>
        <w:keepNext/>
        <w:keepLines/>
        <w:suppressLineNumbers/>
        <w:suppressAutoHyphens/>
        <w:contextualSpacing/>
        <w:jc w:val="left"/>
        <w:rPr>
          <w:b/>
          <w:sz w:val="22"/>
          <w:szCs w:val="22"/>
        </w:rPr>
      </w:pPr>
    </w:p>
    <w:p w:rsidR="009F0130" w:rsidRDefault="009F0130" w:rsidP="00AF0A7D">
      <w:pPr>
        <w:pStyle w:val="a6"/>
        <w:keepNext/>
        <w:keepLines/>
        <w:suppressLineNumbers/>
        <w:suppressAutoHyphens/>
        <w:contextualSpacing/>
        <w:jc w:val="left"/>
        <w:rPr>
          <w:b/>
          <w:sz w:val="22"/>
          <w:szCs w:val="22"/>
        </w:rPr>
      </w:pPr>
    </w:p>
    <w:p w:rsidR="009F0130" w:rsidRDefault="009F0130" w:rsidP="00AF0A7D">
      <w:pPr>
        <w:pStyle w:val="a6"/>
        <w:keepNext/>
        <w:keepLines/>
        <w:suppressLineNumbers/>
        <w:suppressAutoHyphens/>
        <w:contextualSpacing/>
        <w:jc w:val="left"/>
        <w:rPr>
          <w:b/>
          <w:sz w:val="22"/>
          <w:szCs w:val="22"/>
        </w:rPr>
      </w:pPr>
    </w:p>
    <w:p w:rsidR="009F0130" w:rsidRDefault="009F0130" w:rsidP="00AF0A7D">
      <w:pPr>
        <w:pStyle w:val="a6"/>
        <w:keepNext/>
        <w:keepLines/>
        <w:suppressLineNumbers/>
        <w:suppressAutoHyphens/>
        <w:contextualSpacing/>
        <w:jc w:val="left"/>
        <w:rPr>
          <w:b/>
          <w:sz w:val="22"/>
          <w:szCs w:val="22"/>
        </w:rPr>
      </w:pPr>
      <w:r>
        <w:rPr>
          <w:b/>
          <w:sz w:val="22"/>
          <w:szCs w:val="22"/>
        </w:rPr>
        <w:t xml:space="preserve">        </w:t>
      </w:r>
    </w:p>
    <w:p w:rsidR="004F7E2E" w:rsidRDefault="004F7E2E" w:rsidP="00AF0A7D">
      <w:pPr>
        <w:pStyle w:val="a6"/>
        <w:keepNext/>
        <w:keepLines/>
        <w:suppressLineNumbers/>
        <w:suppressAutoHyphens/>
        <w:contextualSpacing/>
        <w:jc w:val="left"/>
        <w:rPr>
          <w:b/>
          <w:sz w:val="22"/>
          <w:szCs w:val="22"/>
        </w:rPr>
      </w:pPr>
    </w:p>
    <w:p w:rsidR="00DE037E" w:rsidRDefault="00DE037E" w:rsidP="001F2EDE">
      <w:pPr>
        <w:keepNext/>
        <w:keepLines/>
        <w:suppressLineNumbers/>
        <w:tabs>
          <w:tab w:val="left" w:pos="527"/>
          <w:tab w:val="left" w:pos="3727"/>
          <w:tab w:val="left" w:pos="6521"/>
          <w:tab w:val="left" w:pos="9247"/>
          <w:tab w:val="left" w:pos="13801"/>
          <w:tab w:val="left" w:pos="14861"/>
        </w:tabs>
        <w:suppressAutoHyphens/>
        <w:spacing w:after="120"/>
        <w:ind w:left="1134" w:hanging="425"/>
        <w:contextualSpacing/>
        <w:jc w:val="center"/>
        <w:rPr>
          <w:b/>
          <w:sz w:val="22"/>
          <w:szCs w:val="22"/>
        </w:rPr>
      </w:pPr>
    </w:p>
    <w:p w:rsidR="00DE037E" w:rsidRDefault="00DE037E" w:rsidP="001F2EDE">
      <w:pPr>
        <w:keepNext/>
        <w:keepLines/>
        <w:suppressLineNumbers/>
        <w:tabs>
          <w:tab w:val="left" w:pos="527"/>
          <w:tab w:val="left" w:pos="3727"/>
          <w:tab w:val="left" w:pos="6521"/>
          <w:tab w:val="left" w:pos="9247"/>
          <w:tab w:val="left" w:pos="13801"/>
          <w:tab w:val="left" w:pos="14861"/>
        </w:tabs>
        <w:suppressAutoHyphens/>
        <w:spacing w:after="120"/>
        <w:ind w:left="1134" w:hanging="425"/>
        <w:contextualSpacing/>
        <w:jc w:val="center"/>
        <w:rPr>
          <w:b/>
          <w:sz w:val="22"/>
          <w:szCs w:val="22"/>
        </w:rPr>
      </w:pPr>
    </w:p>
    <w:p w:rsidR="00DE037E" w:rsidRDefault="00DE037E" w:rsidP="001F2EDE">
      <w:pPr>
        <w:keepNext/>
        <w:keepLines/>
        <w:suppressLineNumbers/>
        <w:tabs>
          <w:tab w:val="left" w:pos="527"/>
          <w:tab w:val="left" w:pos="3727"/>
          <w:tab w:val="left" w:pos="6521"/>
          <w:tab w:val="left" w:pos="9247"/>
          <w:tab w:val="left" w:pos="13801"/>
          <w:tab w:val="left" w:pos="14861"/>
        </w:tabs>
        <w:suppressAutoHyphens/>
        <w:spacing w:after="120"/>
        <w:ind w:left="1134" w:hanging="425"/>
        <w:contextualSpacing/>
        <w:jc w:val="center"/>
        <w:rPr>
          <w:b/>
          <w:sz w:val="22"/>
          <w:szCs w:val="22"/>
        </w:rPr>
      </w:pPr>
    </w:p>
    <w:p w:rsidR="00DE037E" w:rsidRDefault="00DE037E" w:rsidP="001F2EDE">
      <w:pPr>
        <w:keepNext/>
        <w:keepLines/>
        <w:suppressLineNumbers/>
        <w:tabs>
          <w:tab w:val="left" w:pos="527"/>
          <w:tab w:val="left" w:pos="3727"/>
          <w:tab w:val="left" w:pos="6521"/>
          <w:tab w:val="left" w:pos="9247"/>
          <w:tab w:val="left" w:pos="13801"/>
          <w:tab w:val="left" w:pos="14861"/>
        </w:tabs>
        <w:suppressAutoHyphens/>
        <w:spacing w:after="120"/>
        <w:ind w:left="1134" w:hanging="425"/>
        <w:contextualSpacing/>
        <w:jc w:val="center"/>
        <w:rPr>
          <w:b/>
          <w:sz w:val="22"/>
          <w:szCs w:val="22"/>
        </w:rPr>
      </w:pPr>
    </w:p>
    <w:p w:rsidR="00DE037E" w:rsidRDefault="00DE037E" w:rsidP="001F2EDE">
      <w:pPr>
        <w:keepNext/>
        <w:keepLines/>
        <w:suppressLineNumbers/>
        <w:tabs>
          <w:tab w:val="left" w:pos="527"/>
          <w:tab w:val="left" w:pos="3727"/>
          <w:tab w:val="left" w:pos="6521"/>
          <w:tab w:val="left" w:pos="9247"/>
          <w:tab w:val="left" w:pos="13801"/>
          <w:tab w:val="left" w:pos="14861"/>
        </w:tabs>
        <w:suppressAutoHyphens/>
        <w:spacing w:after="120"/>
        <w:ind w:left="1134" w:hanging="425"/>
        <w:contextualSpacing/>
        <w:jc w:val="center"/>
        <w:rPr>
          <w:b/>
          <w:sz w:val="22"/>
          <w:szCs w:val="22"/>
        </w:rPr>
      </w:pPr>
    </w:p>
    <w:p w:rsidR="00DE037E" w:rsidRDefault="00DE037E" w:rsidP="001F2EDE">
      <w:pPr>
        <w:keepNext/>
        <w:keepLines/>
        <w:suppressLineNumbers/>
        <w:tabs>
          <w:tab w:val="left" w:pos="527"/>
          <w:tab w:val="left" w:pos="3727"/>
          <w:tab w:val="left" w:pos="6521"/>
          <w:tab w:val="left" w:pos="9247"/>
          <w:tab w:val="left" w:pos="13801"/>
          <w:tab w:val="left" w:pos="14861"/>
        </w:tabs>
        <w:suppressAutoHyphens/>
        <w:spacing w:after="120"/>
        <w:ind w:left="1134" w:hanging="425"/>
        <w:contextualSpacing/>
        <w:jc w:val="center"/>
        <w:rPr>
          <w:b/>
          <w:sz w:val="22"/>
          <w:szCs w:val="22"/>
        </w:rPr>
      </w:pPr>
    </w:p>
    <w:p w:rsidR="001F2EDE" w:rsidRDefault="001F2EDE" w:rsidP="001F2EDE">
      <w:pPr>
        <w:keepNext/>
        <w:keepLines/>
        <w:suppressLineNumbers/>
        <w:tabs>
          <w:tab w:val="left" w:pos="527"/>
          <w:tab w:val="left" w:pos="3727"/>
          <w:tab w:val="left" w:pos="6521"/>
          <w:tab w:val="left" w:pos="9247"/>
          <w:tab w:val="left" w:pos="13801"/>
          <w:tab w:val="left" w:pos="14861"/>
        </w:tabs>
        <w:suppressAutoHyphens/>
        <w:spacing w:after="120"/>
        <w:ind w:left="1134" w:hanging="425"/>
        <w:contextualSpacing/>
        <w:jc w:val="center"/>
        <w:rPr>
          <w:b/>
          <w:sz w:val="22"/>
          <w:szCs w:val="22"/>
        </w:rPr>
      </w:pPr>
      <w:r>
        <w:rPr>
          <w:b/>
          <w:sz w:val="22"/>
          <w:szCs w:val="22"/>
        </w:rPr>
        <w:t>Подписи сторон:</w:t>
      </w:r>
    </w:p>
    <w:p w:rsidR="001F2EDE" w:rsidRDefault="001F2EDE" w:rsidP="001F2EDE">
      <w:pPr>
        <w:keepNext/>
        <w:keepLines/>
        <w:suppressLineNumbers/>
        <w:tabs>
          <w:tab w:val="left" w:pos="527"/>
          <w:tab w:val="left" w:pos="3727"/>
          <w:tab w:val="left" w:pos="6521"/>
          <w:tab w:val="left" w:pos="9247"/>
          <w:tab w:val="left" w:pos="13801"/>
          <w:tab w:val="left" w:pos="14861"/>
        </w:tabs>
        <w:suppressAutoHyphens/>
        <w:spacing w:after="120"/>
        <w:ind w:left="1134" w:hanging="425"/>
        <w:contextualSpacing/>
        <w:jc w:val="center"/>
        <w:rPr>
          <w:b/>
          <w:sz w:val="22"/>
          <w:szCs w:val="22"/>
        </w:rPr>
      </w:pPr>
    </w:p>
    <w:tbl>
      <w:tblPr>
        <w:tblW w:w="10280" w:type="dxa"/>
        <w:tblInd w:w="-34" w:type="dxa"/>
        <w:tblLook w:val="01E0" w:firstRow="1" w:lastRow="1" w:firstColumn="1" w:lastColumn="1" w:noHBand="0" w:noVBand="0"/>
      </w:tblPr>
      <w:tblGrid>
        <w:gridCol w:w="5104"/>
        <w:gridCol w:w="5176"/>
      </w:tblGrid>
      <w:tr w:rsidR="001F2EDE" w:rsidRPr="001F2EDE" w:rsidTr="00B35814">
        <w:trPr>
          <w:trHeight w:val="1134"/>
        </w:trPr>
        <w:tc>
          <w:tcPr>
            <w:tcW w:w="5104" w:type="dxa"/>
          </w:tcPr>
          <w:p w:rsidR="001F2EDE" w:rsidRPr="001F2EDE" w:rsidRDefault="001F2EDE" w:rsidP="001F2EDE">
            <w:pPr>
              <w:pStyle w:val="a6"/>
              <w:keepNext/>
              <w:keepLines/>
              <w:suppressLineNumbers/>
              <w:tabs>
                <w:tab w:val="left" w:pos="6521"/>
              </w:tabs>
              <w:suppressAutoHyphens/>
              <w:ind w:left="1134" w:hanging="425"/>
              <w:contextualSpacing/>
              <w:jc w:val="both"/>
              <w:rPr>
                <w:sz w:val="22"/>
                <w:szCs w:val="22"/>
              </w:rPr>
            </w:pPr>
            <w:r w:rsidRPr="001F2EDE">
              <w:rPr>
                <w:b/>
                <w:sz w:val="22"/>
                <w:szCs w:val="22"/>
              </w:rPr>
              <w:t xml:space="preserve">  Подрядчик</w:t>
            </w:r>
            <w:r w:rsidRPr="001F2EDE">
              <w:rPr>
                <w:sz w:val="22"/>
                <w:szCs w:val="22"/>
              </w:rPr>
              <w:t>:</w:t>
            </w:r>
          </w:p>
          <w:p w:rsidR="001F2EDE" w:rsidRDefault="001F2EDE" w:rsidP="006C3373">
            <w:pPr>
              <w:pStyle w:val="a6"/>
              <w:keepNext/>
              <w:keepLines/>
              <w:suppressLineNumbers/>
              <w:tabs>
                <w:tab w:val="left" w:pos="6521"/>
              </w:tabs>
              <w:suppressAutoHyphens/>
              <w:ind w:left="1134" w:hanging="425"/>
              <w:contextualSpacing/>
              <w:jc w:val="both"/>
              <w:rPr>
                <w:sz w:val="22"/>
                <w:szCs w:val="22"/>
              </w:rPr>
            </w:pPr>
            <w:r w:rsidRPr="001F2EDE">
              <w:rPr>
                <w:sz w:val="22"/>
                <w:szCs w:val="22"/>
              </w:rPr>
              <w:t xml:space="preserve">  </w:t>
            </w:r>
          </w:p>
          <w:p w:rsidR="006C3373" w:rsidRPr="001F2EDE" w:rsidRDefault="006C3373" w:rsidP="006C3373">
            <w:pPr>
              <w:pStyle w:val="a6"/>
              <w:keepNext/>
              <w:keepLines/>
              <w:suppressLineNumbers/>
              <w:tabs>
                <w:tab w:val="left" w:pos="6521"/>
              </w:tabs>
              <w:suppressAutoHyphens/>
              <w:ind w:left="1134" w:hanging="425"/>
              <w:contextualSpacing/>
              <w:jc w:val="both"/>
              <w:rPr>
                <w:sz w:val="22"/>
                <w:szCs w:val="22"/>
              </w:rPr>
            </w:pPr>
          </w:p>
          <w:p w:rsidR="001F2EDE" w:rsidRPr="001F2EDE" w:rsidRDefault="001F2EDE" w:rsidP="001F2EDE">
            <w:pPr>
              <w:pStyle w:val="a6"/>
              <w:keepNext/>
              <w:keepLines/>
              <w:suppressLineNumbers/>
              <w:tabs>
                <w:tab w:val="left" w:pos="6521"/>
              </w:tabs>
              <w:suppressAutoHyphens/>
              <w:ind w:left="1134" w:hanging="425"/>
              <w:contextualSpacing/>
              <w:jc w:val="both"/>
              <w:rPr>
                <w:sz w:val="22"/>
                <w:szCs w:val="22"/>
              </w:rPr>
            </w:pPr>
          </w:p>
          <w:p w:rsidR="001F2EDE" w:rsidRPr="001F2EDE" w:rsidRDefault="001F2EDE" w:rsidP="006C3373">
            <w:pPr>
              <w:pStyle w:val="a6"/>
              <w:keepNext/>
              <w:keepLines/>
              <w:suppressLineNumbers/>
              <w:tabs>
                <w:tab w:val="left" w:pos="6521"/>
              </w:tabs>
              <w:suppressAutoHyphens/>
              <w:ind w:left="1134" w:hanging="425"/>
              <w:contextualSpacing/>
              <w:jc w:val="left"/>
              <w:rPr>
                <w:sz w:val="22"/>
                <w:szCs w:val="22"/>
              </w:rPr>
            </w:pPr>
            <w:r w:rsidRPr="001F2EDE">
              <w:rPr>
                <w:sz w:val="22"/>
                <w:szCs w:val="22"/>
              </w:rPr>
              <w:t xml:space="preserve">   __________________/</w:t>
            </w:r>
            <w:r w:rsidRPr="001F2EDE">
              <w:rPr>
                <w:sz w:val="22"/>
                <w:szCs w:val="22"/>
                <w:u w:val="single"/>
              </w:rPr>
              <w:t xml:space="preserve"> </w:t>
            </w:r>
            <w:r w:rsidR="006C3373">
              <w:rPr>
                <w:sz w:val="22"/>
                <w:szCs w:val="22"/>
                <w:u w:val="single"/>
              </w:rPr>
              <w:t>_________</w:t>
            </w:r>
            <w:r w:rsidRPr="001F2EDE">
              <w:rPr>
                <w:sz w:val="22"/>
                <w:szCs w:val="22"/>
                <w:u w:val="single"/>
              </w:rPr>
              <w:t>/</w:t>
            </w:r>
            <w:r w:rsidRPr="001F2EDE">
              <w:rPr>
                <w:sz w:val="22"/>
                <w:szCs w:val="22"/>
              </w:rPr>
              <w:t xml:space="preserve">                                          М.П.</w:t>
            </w:r>
          </w:p>
        </w:tc>
        <w:tc>
          <w:tcPr>
            <w:tcW w:w="5176" w:type="dxa"/>
          </w:tcPr>
          <w:p w:rsidR="001F2EDE" w:rsidRPr="001F2EDE" w:rsidRDefault="001F2EDE" w:rsidP="001F2EDE">
            <w:pPr>
              <w:pStyle w:val="a6"/>
              <w:keepNext/>
              <w:keepLines/>
              <w:suppressLineNumbers/>
              <w:tabs>
                <w:tab w:val="left" w:pos="6521"/>
              </w:tabs>
              <w:suppressAutoHyphens/>
              <w:ind w:left="1134" w:hanging="425"/>
              <w:contextualSpacing/>
              <w:jc w:val="both"/>
              <w:rPr>
                <w:b/>
                <w:sz w:val="22"/>
                <w:szCs w:val="22"/>
              </w:rPr>
            </w:pPr>
            <w:r w:rsidRPr="001F2EDE">
              <w:rPr>
                <w:sz w:val="22"/>
                <w:szCs w:val="22"/>
              </w:rPr>
              <w:t xml:space="preserve">    </w:t>
            </w:r>
            <w:r w:rsidRPr="001F2EDE">
              <w:rPr>
                <w:b/>
                <w:sz w:val="22"/>
                <w:szCs w:val="22"/>
              </w:rPr>
              <w:t>Заказчик:</w:t>
            </w:r>
          </w:p>
          <w:p w:rsidR="001F2EDE" w:rsidRPr="001F2EDE" w:rsidRDefault="001F2EDE" w:rsidP="001F2EDE">
            <w:pPr>
              <w:pStyle w:val="a6"/>
              <w:keepNext/>
              <w:keepLines/>
              <w:suppressLineNumbers/>
              <w:tabs>
                <w:tab w:val="left" w:pos="6521"/>
              </w:tabs>
              <w:suppressAutoHyphens/>
              <w:ind w:left="1134" w:hanging="425"/>
              <w:contextualSpacing/>
              <w:jc w:val="both"/>
              <w:rPr>
                <w:sz w:val="22"/>
                <w:szCs w:val="22"/>
              </w:rPr>
            </w:pPr>
            <w:r w:rsidRPr="001F2EDE">
              <w:rPr>
                <w:sz w:val="22"/>
                <w:szCs w:val="22"/>
              </w:rPr>
              <w:t xml:space="preserve">    Директор </w:t>
            </w:r>
          </w:p>
          <w:p w:rsidR="001F2EDE" w:rsidRPr="001F2EDE" w:rsidRDefault="001F2EDE" w:rsidP="001F2EDE">
            <w:pPr>
              <w:pStyle w:val="a6"/>
              <w:keepNext/>
              <w:keepLines/>
              <w:suppressLineNumbers/>
              <w:tabs>
                <w:tab w:val="left" w:pos="6521"/>
              </w:tabs>
              <w:suppressAutoHyphens/>
              <w:ind w:left="1134" w:hanging="425"/>
              <w:contextualSpacing/>
              <w:jc w:val="both"/>
              <w:rPr>
                <w:sz w:val="22"/>
                <w:szCs w:val="22"/>
              </w:rPr>
            </w:pPr>
            <w:r w:rsidRPr="001F2EDE">
              <w:rPr>
                <w:sz w:val="22"/>
                <w:szCs w:val="22"/>
              </w:rPr>
              <w:t xml:space="preserve">    ООО «КраМЗ-Авто»</w:t>
            </w:r>
          </w:p>
          <w:p w:rsidR="001F2EDE" w:rsidRPr="001F2EDE" w:rsidRDefault="001F2EDE" w:rsidP="001F2EDE">
            <w:pPr>
              <w:pStyle w:val="a6"/>
              <w:keepNext/>
              <w:keepLines/>
              <w:suppressLineNumbers/>
              <w:tabs>
                <w:tab w:val="left" w:pos="6521"/>
              </w:tabs>
              <w:suppressAutoHyphens/>
              <w:ind w:left="1134" w:hanging="425"/>
              <w:contextualSpacing/>
              <w:jc w:val="both"/>
              <w:rPr>
                <w:sz w:val="22"/>
                <w:szCs w:val="22"/>
              </w:rPr>
            </w:pPr>
          </w:p>
          <w:p w:rsidR="001F2EDE" w:rsidRPr="001F2EDE" w:rsidRDefault="001F2EDE" w:rsidP="001F2EDE">
            <w:pPr>
              <w:pStyle w:val="a6"/>
              <w:keepNext/>
              <w:keepLines/>
              <w:suppressLineNumbers/>
              <w:tabs>
                <w:tab w:val="left" w:pos="6521"/>
              </w:tabs>
              <w:suppressAutoHyphens/>
              <w:ind w:left="1134" w:hanging="425"/>
              <w:contextualSpacing/>
              <w:jc w:val="both"/>
              <w:rPr>
                <w:sz w:val="22"/>
                <w:szCs w:val="22"/>
              </w:rPr>
            </w:pPr>
            <w:r w:rsidRPr="001F2EDE">
              <w:rPr>
                <w:sz w:val="22"/>
                <w:szCs w:val="22"/>
              </w:rPr>
              <w:t xml:space="preserve">     __________________/</w:t>
            </w:r>
            <w:proofErr w:type="spellStart"/>
            <w:r w:rsidRPr="001F2EDE">
              <w:rPr>
                <w:sz w:val="22"/>
                <w:szCs w:val="22"/>
                <w:u w:val="single"/>
              </w:rPr>
              <w:t>А.В</w:t>
            </w:r>
            <w:proofErr w:type="spellEnd"/>
            <w:r w:rsidRPr="001F2EDE">
              <w:rPr>
                <w:sz w:val="22"/>
                <w:szCs w:val="22"/>
                <w:u w:val="single"/>
              </w:rPr>
              <w:t>. Крупицкий/</w:t>
            </w:r>
          </w:p>
          <w:p w:rsidR="001F2EDE" w:rsidRPr="001F2EDE" w:rsidRDefault="001F2EDE" w:rsidP="001F2EDE">
            <w:pPr>
              <w:pStyle w:val="a6"/>
              <w:keepNext/>
              <w:keepLines/>
              <w:suppressLineNumbers/>
              <w:tabs>
                <w:tab w:val="left" w:pos="6521"/>
              </w:tabs>
              <w:suppressAutoHyphens/>
              <w:ind w:left="1134" w:hanging="425"/>
              <w:contextualSpacing/>
              <w:jc w:val="both"/>
              <w:rPr>
                <w:sz w:val="22"/>
                <w:szCs w:val="22"/>
              </w:rPr>
            </w:pPr>
            <w:r w:rsidRPr="001F2EDE">
              <w:rPr>
                <w:sz w:val="22"/>
                <w:szCs w:val="22"/>
              </w:rPr>
              <w:t xml:space="preserve">       М.П.</w:t>
            </w:r>
          </w:p>
        </w:tc>
      </w:tr>
    </w:tbl>
    <w:p w:rsidR="004F7E2E" w:rsidRDefault="004F7E2E" w:rsidP="00AF0A7D">
      <w:pPr>
        <w:pStyle w:val="a6"/>
        <w:keepNext/>
        <w:keepLines/>
        <w:suppressLineNumbers/>
        <w:suppressAutoHyphens/>
        <w:contextualSpacing/>
        <w:jc w:val="left"/>
        <w:rPr>
          <w:b/>
          <w:sz w:val="22"/>
          <w:szCs w:val="22"/>
        </w:rPr>
      </w:pPr>
    </w:p>
    <w:p w:rsidR="00D867B6" w:rsidRDefault="00D867B6" w:rsidP="00AF0A7D">
      <w:pPr>
        <w:pStyle w:val="a6"/>
        <w:keepNext/>
        <w:keepLines/>
        <w:suppressLineNumbers/>
        <w:suppressAutoHyphens/>
        <w:contextualSpacing/>
        <w:jc w:val="left"/>
        <w:rPr>
          <w:b/>
          <w:sz w:val="22"/>
          <w:szCs w:val="22"/>
        </w:rPr>
      </w:pPr>
    </w:p>
    <w:p w:rsidR="00D867B6" w:rsidRDefault="00D867B6" w:rsidP="00AF0A7D">
      <w:pPr>
        <w:pStyle w:val="a6"/>
        <w:keepNext/>
        <w:keepLines/>
        <w:suppressLineNumbers/>
        <w:suppressAutoHyphens/>
        <w:contextualSpacing/>
        <w:jc w:val="left"/>
        <w:rPr>
          <w:b/>
          <w:sz w:val="22"/>
          <w:szCs w:val="22"/>
        </w:rPr>
      </w:pPr>
    </w:p>
    <w:p w:rsidR="004F7E2E" w:rsidRDefault="004F7E2E" w:rsidP="00AF0A7D">
      <w:pPr>
        <w:pStyle w:val="a6"/>
        <w:keepNext/>
        <w:keepLines/>
        <w:suppressLineNumbers/>
        <w:suppressAutoHyphens/>
        <w:contextualSpacing/>
        <w:jc w:val="left"/>
        <w:rPr>
          <w:b/>
          <w:sz w:val="22"/>
          <w:szCs w:val="22"/>
        </w:rPr>
      </w:pPr>
    </w:p>
    <w:p w:rsidR="004F7E2E" w:rsidRPr="008C7FAE" w:rsidRDefault="004F7E2E" w:rsidP="00AF0A7D">
      <w:pPr>
        <w:pStyle w:val="a6"/>
        <w:keepNext/>
        <w:keepLines/>
        <w:suppressLineNumbers/>
        <w:suppressAutoHyphens/>
        <w:contextualSpacing/>
        <w:jc w:val="left"/>
        <w:rPr>
          <w:b/>
          <w:sz w:val="22"/>
          <w:szCs w:val="22"/>
        </w:rPr>
      </w:pPr>
    </w:p>
    <w:p w:rsidR="006D4649" w:rsidRPr="008C7FAE" w:rsidRDefault="006D4649" w:rsidP="00AF0A7D">
      <w:pPr>
        <w:pStyle w:val="SCH"/>
        <w:keepNext/>
        <w:keepLines/>
        <w:suppressLineNumbers/>
        <w:spacing w:after="0" w:line="240" w:lineRule="auto"/>
        <w:contextualSpacing/>
        <w:jc w:val="left"/>
        <w:rPr>
          <w:sz w:val="22"/>
          <w:szCs w:val="22"/>
        </w:rPr>
      </w:pPr>
    </w:p>
    <w:sectPr w:rsidR="006D4649" w:rsidRPr="008C7FAE" w:rsidSect="00D867B6">
      <w:pgSz w:w="11906" w:h="16838" w:code="9"/>
      <w:pgMar w:top="680" w:right="567" w:bottom="113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C8E" w:rsidRDefault="00112C8E" w:rsidP="00BF32C2">
      <w:r>
        <w:separator/>
      </w:r>
    </w:p>
  </w:endnote>
  <w:endnote w:type="continuationSeparator" w:id="0">
    <w:p w:rsidR="00112C8E" w:rsidRDefault="00112C8E" w:rsidP="00BF32C2">
      <w:r>
        <w:continuationSeparator/>
      </w:r>
    </w:p>
  </w:endnote>
  <w:endnote w:type="continuationNotice" w:id="1">
    <w:p w:rsidR="00112C8E" w:rsidRDefault="00112C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B88" w:rsidRPr="003F011C" w:rsidRDefault="00965B88" w:rsidP="003A1B74">
    <w:pPr>
      <w:jc w:val="right"/>
    </w:pPr>
    <w:r>
      <w:rPr>
        <w:lang w:val="en-US"/>
      </w:rPr>
      <w:tab/>
    </w:r>
    <w:r w:rsidRPr="003F011C">
      <w:fldChar w:fldCharType="begin"/>
    </w:r>
    <w:r w:rsidRPr="003F011C">
      <w:instrText xml:space="preserve"> PAGE   \* MERGEFORMAT </w:instrText>
    </w:r>
    <w:r w:rsidRPr="003F011C">
      <w:fldChar w:fldCharType="separate"/>
    </w:r>
    <w:r w:rsidR="00C10D9C">
      <w:rPr>
        <w:noProof/>
      </w:rPr>
      <w:t>5</w:t>
    </w:r>
    <w:r w:rsidRPr="003F011C">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C8E" w:rsidRDefault="00112C8E" w:rsidP="00BF32C2">
      <w:r>
        <w:separator/>
      </w:r>
    </w:p>
  </w:footnote>
  <w:footnote w:type="continuationSeparator" w:id="0">
    <w:p w:rsidR="00112C8E" w:rsidRDefault="00112C8E" w:rsidP="00BF32C2">
      <w:r>
        <w:continuationSeparator/>
      </w:r>
    </w:p>
  </w:footnote>
  <w:footnote w:type="continuationNotice" w:id="1">
    <w:p w:rsidR="00112C8E" w:rsidRDefault="00112C8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B88" w:rsidRPr="00461CF5" w:rsidRDefault="00965B88" w:rsidP="00C620F1">
    <w:pPr>
      <w:pStyle w:val="ae"/>
      <w:jc w:val="center"/>
      <w:rPr>
        <w:i/>
      </w:rPr>
    </w:pPr>
    <w:r w:rsidRPr="00461CF5">
      <w:rPr>
        <w:i/>
      </w:rPr>
      <w:t>Договор подряда №</w:t>
    </w:r>
    <w:r>
      <w:rPr>
        <w:i/>
      </w:rPr>
      <w:t>___</w:t>
    </w:r>
    <w:r w:rsidRPr="00461CF5">
      <w:rPr>
        <w:i/>
      </w:rPr>
      <w:t xml:space="preserve"> </w:t>
    </w:r>
    <w:r>
      <w:rPr>
        <w:i/>
      </w:rPr>
      <w:t xml:space="preserve"> </w:t>
    </w:r>
    <w:r w:rsidRPr="00461CF5">
      <w:rPr>
        <w:i/>
      </w:rPr>
      <w:t xml:space="preserve">от </w:t>
    </w:r>
    <w:r>
      <w:rPr>
        <w:i/>
      </w:rPr>
      <w:t>«__»_________ 2021г.</w:t>
    </w:r>
  </w:p>
  <w:p w:rsidR="00965B88" w:rsidRPr="00A74043" w:rsidRDefault="00965B88" w:rsidP="00A74043">
    <w:pPr>
      <w:pStyle w:val="a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A0D3A27"/>
    <w:multiLevelType w:val="multilevel"/>
    <w:tmpl w:val="E384F6C6"/>
    <w:lvl w:ilvl="0">
      <w:start w:val="1"/>
      <w:numFmt w:val="decimal"/>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904AE3"/>
    <w:multiLevelType w:val="hybridMultilevel"/>
    <w:tmpl w:val="5CDCD32A"/>
    <w:lvl w:ilvl="0" w:tplc="75F0D978">
      <w:start w:val="1"/>
      <w:numFmt w:val="lowerRoman"/>
      <w:lvlText w:val="(%1)"/>
      <w:lvlJc w:val="left"/>
      <w:pPr>
        <w:ind w:left="770" w:hanging="360"/>
      </w:pPr>
      <w:rPr>
        <w:rFonts w:hint="default"/>
        <w:sz w:val="20"/>
        <w:szCs w:val="20"/>
      </w:rPr>
    </w:lvl>
    <w:lvl w:ilvl="1" w:tplc="04190019" w:tentative="1">
      <w:start w:val="1"/>
      <w:numFmt w:val="lowerLetter"/>
      <w:lvlText w:val="%2."/>
      <w:lvlJc w:val="left"/>
      <w:pPr>
        <w:ind w:left="1490" w:hanging="360"/>
      </w:pPr>
    </w:lvl>
    <w:lvl w:ilvl="2" w:tplc="0419001B" w:tentative="1">
      <w:start w:val="1"/>
      <w:numFmt w:val="lowerRoman"/>
      <w:lvlText w:val="%3."/>
      <w:lvlJc w:val="right"/>
      <w:pPr>
        <w:ind w:left="2210" w:hanging="180"/>
      </w:pPr>
    </w:lvl>
    <w:lvl w:ilvl="3" w:tplc="0419000F" w:tentative="1">
      <w:start w:val="1"/>
      <w:numFmt w:val="decimal"/>
      <w:lvlText w:val="%4."/>
      <w:lvlJc w:val="left"/>
      <w:pPr>
        <w:ind w:left="2930" w:hanging="360"/>
      </w:pPr>
    </w:lvl>
    <w:lvl w:ilvl="4" w:tplc="04190019" w:tentative="1">
      <w:start w:val="1"/>
      <w:numFmt w:val="lowerLetter"/>
      <w:lvlText w:val="%5."/>
      <w:lvlJc w:val="left"/>
      <w:pPr>
        <w:ind w:left="3650" w:hanging="360"/>
      </w:pPr>
    </w:lvl>
    <w:lvl w:ilvl="5" w:tplc="0419001B" w:tentative="1">
      <w:start w:val="1"/>
      <w:numFmt w:val="lowerRoman"/>
      <w:lvlText w:val="%6."/>
      <w:lvlJc w:val="right"/>
      <w:pPr>
        <w:ind w:left="4370" w:hanging="180"/>
      </w:pPr>
    </w:lvl>
    <w:lvl w:ilvl="6" w:tplc="0419000F" w:tentative="1">
      <w:start w:val="1"/>
      <w:numFmt w:val="decimal"/>
      <w:lvlText w:val="%7."/>
      <w:lvlJc w:val="left"/>
      <w:pPr>
        <w:ind w:left="5090" w:hanging="360"/>
      </w:pPr>
    </w:lvl>
    <w:lvl w:ilvl="7" w:tplc="04190019" w:tentative="1">
      <w:start w:val="1"/>
      <w:numFmt w:val="lowerLetter"/>
      <w:lvlText w:val="%8."/>
      <w:lvlJc w:val="left"/>
      <w:pPr>
        <w:ind w:left="5810" w:hanging="360"/>
      </w:pPr>
    </w:lvl>
    <w:lvl w:ilvl="8" w:tplc="0419001B" w:tentative="1">
      <w:start w:val="1"/>
      <w:numFmt w:val="lowerRoman"/>
      <w:lvlText w:val="%9."/>
      <w:lvlJc w:val="right"/>
      <w:pPr>
        <w:ind w:left="6530" w:hanging="180"/>
      </w:pPr>
    </w:lvl>
  </w:abstractNum>
  <w:abstractNum w:abstractNumId="13">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4">
    <w:nsid w:val="3A9108AD"/>
    <w:multiLevelType w:val="multilevel"/>
    <w:tmpl w:val="2AD0E912"/>
    <w:lvl w:ilvl="0">
      <w:start w:val="19"/>
      <w:numFmt w:val="decimal"/>
      <w:lvlText w:val="%1"/>
      <w:lvlJc w:val="left"/>
      <w:pPr>
        <w:ind w:left="540" w:hanging="540"/>
      </w:pPr>
      <w:rPr>
        <w:rFonts w:hint="default"/>
      </w:rPr>
    </w:lvl>
    <w:lvl w:ilvl="1">
      <w:start w:val="1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9">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F82360E"/>
    <w:multiLevelType w:val="hybridMultilevel"/>
    <w:tmpl w:val="8AA2D226"/>
    <w:lvl w:ilvl="0" w:tplc="9998EEFC">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86A3F49"/>
    <w:multiLevelType w:val="multilevel"/>
    <w:tmpl w:val="B94E538C"/>
    <w:lvl w:ilvl="0">
      <w:start w:val="1"/>
      <w:numFmt w:val="upperRoman"/>
      <w:pStyle w:val="a"/>
      <w:lvlText w:val="РАЗДЕЛ %1."/>
      <w:lvlJc w:val="left"/>
      <w:pPr>
        <w:ind w:left="4897"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RUS1"/>
      <w:lvlText w:val="%2."/>
      <w:lvlJc w:val="left"/>
      <w:pPr>
        <w:ind w:left="-284" w:firstLine="284"/>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US11"/>
      <w:lvlText w:val="%2.%3."/>
      <w:lvlJc w:val="left"/>
      <w:pPr>
        <w:ind w:left="85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RUS111"/>
      <w:lvlText w:val="%2.%3.%4."/>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79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5"/>
  </w:num>
  <w:num w:numId="2">
    <w:abstractNumId w:val="0"/>
  </w:num>
  <w:num w:numId="3">
    <w:abstractNumId w:val="19"/>
  </w:num>
  <w:num w:numId="4">
    <w:abstractNumId w:val="3"/>
  </w:num>
  <w:num w:numId="5">
    <w:abstractNumId w:val="2"/>
  </w:num>
  <w:num w:numId="6">
    <w:abstractNumId w:val="1"/>
  </w:num>
  <w:num w:numId="7">
    <w:abstractNumId w:val="17"/>
  </w:num>
  <w:num w:numId="8">
    <w:abstractNumId w:val="11"/>
  </w:num>
  <w:num w:numId="9">
    <w:abstractNumId w:val="13"/>
  </w:num>
  <w:num w:numId="10">
    <w:abstractNumId w:val="18"/>
  </w:num>
  <w:num w:numId="11">
    <w:abstractNumId w:val="9"/>
  </w:num>
  <w:num w:numId="12">
    <w:abstractNumId w:val="25"/>
  </w:num>
  <w:num w:numId="13">
    <w:abstractNumId w:val="7"/>
  </w:num>
  <w:num w:numId="14">
    <w:abstractNumId w:val="24"/>
  </w:num>
  <w:num w:numId="15">
    <w:abstractNumId w:val="23"/>
  </w:num>
  <w:num w:numId="16">
    <w:abstractNumId w:val="5"/>
  </w:num>
  <w:num w:numId="17">
    <w:abstractNumId w:val="10"/>
  </w:num>
  <w:num w:numId="18">
    <w:abstractNumId w:val="20"/>
  </w:num>
  <w:num w:numId="19">
    <w:abstractNumId w:val="16"/>
  </w:num>
  <w:num w:numId="20">
    <w:abstractNumId w:val="6"/>
  </w:num>
  <w:num w:numId="21">
    <w:abstractNumId w:val="22"/>
  </w:num>
  <w:num w:numId="22">
    <w:abstractNumId w:val="4"/>
  </w:num>
  <w:num w:numId="23">
    <w:abstractNumId w:val="24"/>
  </w:num>
  <w:num w:numId="24">
    <w:abstractNumId w:val="24"/>
  </w:num>
  <w:num w:numId="25">
    <w:abstractNumId w:val="24"/>
  </w:num>
  <w:num w:numId="26">
    <w:abstractNumId w:val="24"/>
  </w:num>
  <w:num w:numId="27">
    <w:abstractNumId w:val="24"/>
  </w:num>
  <w:num w:numId="28">
    <w:abstractNumId w:val="24"/>
  </w:num>
  <w:num w:numId="29">
    <w:abstractNumId w:val="8"/>
  </w:num>
  <w:num w:numId="30">
    <w:abstractNumId w:val="24"/>
  </w:num>
  <w:num w:numId="31">
    <w:abstractNumId w:val="24"/>
  </w:num>
  <w:num w:numId="32">
    <w:abstractNumId w:val="12"/>
  </w:num>
  <w:num w:numId="33">
    <w:abstractNumId w:val="24"/>
  </w:num>
  <w:num w:numId="34">
    <w:abstractNumId w:val="14"/>
  </w:num>
  <w:num w:numId="35">
    <w:abstractNumId w:val="24"/>
    <w:lvlOverride w:ilvl="0">
      <w:startOverride w:val="5"/>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5"/>
    </w:lvlOverride>
    <w:lvlOverride w:ilvl="1">
      <w:startOverride w:val="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5"/>
    </w:lvlOverride>
  </w:num>
  <w:num w:numId="38">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2C2"/>
    <w:rsid w:val="00001BB3"/>
    <w:rsid w:val="00001E6E"/>
    <w:rsid w:val="00002298"/>
    <w:rsid w:val="0000244F"/>
    <w:rsid w:val="00003FA8"/>
    <w:rsid w:val="000041C8"/>
    <w:rsid w:val="00004D44"/>
    <w:rsid w:val="00005879"/>
    <w:rsid w:val="00005B8D"/>
    <w:rsid w:val="00005F50"/>
    <w:rsid w:val="00006DDC"/>
    <w:rsid w:val="00007C91"/>
    <w:rsid w:val="00012875"/>
    <w:rsid w:val="00013237"/>
    <w:rsid w:val="000132A7"/>
    <w:rsid w:val="00013725"/>
    <w:rsid w:val="00013BC0"/>
    <w:rsid w:val="0001437C"/>
    <w:rsid w:val="00014BEA"/>
    <w:rsid w:val="0001557F"/>
    <w:rsid w:val="00016369"/>
    <w:rsid w:val="00017B12"/>
    <w:rsid w:val="0002088D"/>
    <w:rsid w:val="0002148A"/>
    <w:rsid w:val="000216EF"/>
    <w:rsid w:val="00021F9F"/>
    <w:rsid w:val="0002260B"/>
    <w:rsid w:val="00022FD5"/>
    <w:rsid w:val="0002415F"/>
    <w:rsid w:val="00024645"/>
    <w:rsid w:val="00024669"/>
    <w:rsid w:val="000247AB"/>
    <w:rsid w:val="00024B4E"/>
    <w:rsid w:val="00024EEB"/>
    <w:rsid w:val="00026D21"/>
    <w:rsid w:val="00027785"/>
    <w:rsid w:val="0003077F"/>
    <w:rsid w:val="000322B5"/>
    <w:rsid w:val="000334C2"/>
    <w:rsid w:val="00034F7F"/>
    <w:rsid w:val="00035750"/>
    <w:rsid w:val="000357D5"/>
    <w:rsid w:val="0003592C"/>
    <w:rsid w:val="00035D3A"/>
    <w:rsid w:val="00035D91"/>
    <w:rsid w:val="000365E7"/>
    <w:rsid w:val="00036D6A"/>
    <w:rsid w:val="0003727A"/>
    <w:rsid w:val="00037D66"/>
    <w:rsid w:val="0004007C"/>
    <w:rsid w:val="0004070E"/>
    <w:rsid w:val="00040972"/>
    <w:rsid w:val="00041456"/>
    <w:rsid w:val="00042EEA"/>
    <w:rsid w:val="0004316E"/>
    <w:rsid w:val="000433CC"/>
    <w:rsid w:val="0004341A"/>
    <w:rsid w:val="0004370F"/>
    <w:rsid w:val="000447DF"/>
    <w:rsid w:val="000469EC"/>
    <w:rsid w:val="00050187"/>
    <w:rsid w:val="0005073F"/>
    <w:rsid w:val="00050F03"/>
    <w:rsid w:val="000515BD"/>
    <w:rsid w:val="000519A7"/>
    <w:rsid w:val="00051FE9"/>
    <w:rsid w:val="00052ABE"/>
    <w:rsid w:val="00052DFC"/>
    <w:rsid w:val="00052E40"/>
    <w:rsid w:val="00053D69"/>
    <w:rsid w:val="00054218"/>
    <w:rsid w:val="000544F3"/>
    <w:rsid w:val="00054A48"/>
    <w:rsid w:val="00055602"/>
    <w:rsid w:val="00055829"/>
    <w:rsid w:val="00055994"/>
    <w:rsid w:val="000574F0"/>
    <w:rsid w:val="00060AD8"/>
    <w:rsid w:val="00060C53"/>
    <w:rsid w:val="00060DE2"/>
    <w:rsid w:val="00060F30"/>
    <w:rsid w:val="00062B57"/>
    <w:rsid w:val="00062C37"/>
    <w:rsid w:val="00063367"/>
    <w:rsid w:val="0006350E"/>
    <w:rsid w:val="000639BD"/>
    <w:rsid w:val="00063D02"/>
    <w:rsid w:val="00064221"/>
    <w:rsid w:val="0006570B"/>
    <w:rsid w:val="0006576E"/>
    <w:rsid w:val="00065A96"/>
    <w:rsid w:val="00066AB5"/>
    <w:rsid w:val="000702C1"/>
    <w:rsid w:val="000707B9"/>
    <w:rsid w:val="00070F0D"/>
    <w:rsid w:val="00072DCF"/>
    <w:rsid w:val="00072F21"/>
    <w:rsid w:val="00073282"/>
    <w:rsid w:val="00073680"/>
    <w:rsid w:val="00073832"/>
    <w:rsid w:val="00075E6E"/>
    <w:rsid w:val="00077241"/>
    <w:rsid w:val="00077440"/>
    <w:rsid w:val="000775E4"/>
    <w:rsid w:val="00077F55"/>
    <w:rsid w:val="000808A6"/>
    <w:rsid w:val="00080AD1"/>
    <w:rsid w:val="000822B3"/>
    <w:rsid w:val="00083159"/>
    <w:rsid w:val="00084A72"/>
    <w:rsid w:val="00085051"/>
    <w:rsid w:val="00085910"/>
    <w:rsid w:val="00090226"/>
    <w:rsid w:val="000909E6"/>
    <w:rsid w:val="00090C7B"/>
    <w:rsid w:val="00093255"/>
    <w:rsid w:val="00094D10"/>
    <w:rsid w:val="000950B8"/>
    <w:rsid w:val="00095939"/>
    <w:rsid w:val="0009612F"/>
    <w:rsid w:val="00096EA4"/>
    <w:rsid w:val="0009742B"/>
    <w:rsid w:val="000975F9"/>
    <w:rsid w:val="00097E03"/>
    <w:rsid w:val="000A03E7"/>
    <w:rsid w:val="000A0B4B"/>
    <w:rsid w:val="000A0E5C"/>
    <w:rsid w:val="000A1AE0"/>
    <w:rsid w:val="000A3528"/>
    <w:rsid w:val="000A40E5"/>
    <w:rsid w:val="000A4184"/>
    <w:rsid w:val="000A4F1F"/>
    <w:rsid w:val="000A5B21"/>
    <w:rsid w:val="000A6BF0"/>
    <w:rsid w:val="000A6D92"/>
    <w:rsid w:val="000B18D1"/>
    <w:rsid w:val="000B3A09"/>
    <w:rsid w:val="000B4FF0"/>
    <w:rsid w:val="000B5129"/>
    <w:rsid w:val="000B54AD"/>
    <w:rsid w:val="000C006E"/>
    <w:rsid w:val="000C06B0"/>
    <w:rsid w:val="000C1AAD"/>
    <w:rsid w:val="000C3AEA"/>
    <w:rsid w:val="000C3F24"/>
    <w:rsid w:val="000C46B4"/>
    <w:rsid w:val="000C4A62"/>
    <w:rsid w:val="000C55DD"/>
    <w:rsid w:val="000C5666"/>
    <w:rsid w:val="000C5F59"/>
    <w:rsid w:val="000C6C8F"/>
    <w:rsid w:val="000C728F"/>
    <w:rsid w:val="000C7FBF"/>
    <w:rsid w:val="000D09F8"/>
    <w:rsid w:val="000D1878"/>
    <w:rsid w:val="000D1950"/>
    <w:rsid w:val="000D2139"/>
    <w:rsid w:val="000D390B"/>
    <w:rsid w:val="000D3D93"/>
    <w:rsid w:val="000D4631"/>
    <w:rsid w:val="000D49D0"/>
    <w:rsid w:val="000D4EC4"/>
    <w:rsid w:val="000D622E"/>
    <w:rsid w:val="000D66F3"/>
    <w:rsid w:val="000D6DCC"/>
    <w:rsid w:val="000D757A"/>
    <w:rsid w:val="000D7676"/>
    <w:rsid w:val="000D7811"/>
    <w:rsid w:val="000D7817"/>
    <w:rsid w:val="000E1438"/>
    <w:rsid w:val="000E28BE"/>
    <w:rsid w:val="000E3FA4"/>
    <w:rsid w:val="000E4C2A"/>
    <w:rsid w:val="000E4CEE"/>
    <w:rsid w:val="000E50A3"/>
    <w:rsid w:val="000E5186"/>
    <w:rsid w:val="000E5BF6"/>
    <w:rsid w:val="000E5CA2"/>
    <w:rsid w:val="000E743C"/>
    <w:rsid w:val="000E75E8"/>
    <w:rsid w:val="000E7836"/>
    <w:rsid w:val="000F18E0"/>
    <w:rsid w:val="000F1CA1"/>
    <w:rsid w:val="000F2971"/>
    <w:rsid w:val="000F3344"/>
    <w:rsid w:val="000F3E85"/>
    <w:rsid w:val="000F4687"/>
    <w:rsid w:val="000F49DE"/>
    <w:rsid w:val="000F5BAB"/>
    <w:rsid w:val="000F60B4"/>
    <w:rsid w:val="000F75F4"/>
    <w:rsid w:val="000F7DDD"/>
    <w:rsid w:val="000F7E42"/>
    <w:rsid w:val="00100CE4"/>
    <w:rsid w:val="001015E5"/>
    <w:rsid w:val="00102B40"/>
    <w:rsid w:val="00103DD3"/>
    <w:rsid w:val="00104832"/>
    <w:rsid w:val="0010509C"/>
    <w:rsid w:val="00105845"/>
    <w:rsid w:val="00105C24"/>
    <w:rsid w:val="00107E18"/>
    <w:rsid w:val="00107F14"/>
    <w:rsid w:val="001115C4"/>
    <w:rsid w:val="0011233B"/>
    <w:rsid w:val="001124F4"/>
    <w:rsid w:val="0011250A"/>
    <w:rsid w:val="00112B17"/>
    <w:rsid w:val="00112C8E"/>
    <w:rsid w:val="00112E27"/>
    <w:rsid w:val="00113E96"/>
    <w:rsid w:val="0011403A"/>
    <w:rsid w:val="00114D28"/>
    <w:rsid w:val="00114DFE"/>
    <w:rsid w:val="0011500B"/>
    <w:rsid w:val="00115028"/>
    <w:rsid w:val="00115513"/>
    <w:rsid w:val="00115B27"/>
    <w:rsid w:val="001171CC"/>
    <w:rsid w:val="00117D77"/>
    <w:rsid w:val="001202E9"/>
    <w:rsid w:val="00120C01"/>
    <w:rsid w:val="00121B81"/>
    <w:rsid w:val="00121E75"/>
    <w:rsid w:val="00122B8E"/>
    <w:rsid w:val="001237CB"/>
    <w:rsid w:val="0012433F"/>
    <w:rsid w:val="00124A17"/>
    <w:rsid w:val="0012563B"/>
    <w:rsid w:val="001278A8"/>
    <w:rsid w:val="00127F03"/>
    <w:rsid w:val="00127F74"/>
    <w:rsid w:val="001307AF"/>
    <w:rsid w:val="00130BDF"/>
    <w:rsid w:val="00130D5A"/>
    <w:rsid w:val="00130E7E"/>
    <w:rsid w:val="00131056"/>
    <w:rsid w:val="001311A2"/>
    <w:rsid w:val="0013283D"/>
    <w:rsid w:val="00132F4A"/>
    <w:rsid w:val="00133552"/>
    <w:rsid w:val="00133CDA"/>
    <w:rsid w:val="00134450"/>
    <w:rsid w:val="00135278"/>
    <w:rsid w:val="0013560F"/>
    <w:rsid w:val="00135791"/>
    <w:rsid w:val="00135DE4"/>
    <w:rsid w:val="001376C7"/>
    <w:rsid w:val="0013772B"/>
    <w:rsid w:val="00140573"/>
    <w:rsid w:val="001418AE"/>
    <w:rsid w:val="00141C57"/>
    <w:rsid w:val="001434D7"/>
    <w:rsid w:val="001438A6"/>
    <w:rsid w:val="00144111"/>
    <w:rsid w:val="00144EA3"/>
    <w:rsid w:val="0014560F"/>
    <w:rsid w:val="001456E3"/>
    <w:rsid w:val="00145C5D"/>
    <w:rsid w:val="001467DA"/>
    <w:rsid w:val="00146F24"/>
    <w:rsid w:val="0014710B"/>
    <w:rsid w:val="0014787A"/>
    <w:rsid w:val="00150294"/>
    <w:rsid w:val="0015056D"/>
    <w:rsid w:val="001508F5"/>
    <w:rsid w:val="00150ABE"/>
    <w:rsid w:val="001510D5"/>
    <w:rsid w:val="001519C0"/>
    <w:rsid w:val="001526C4"/>
    <w:rsid w:val="00152B2B"/>
    <w:rsid w:val="00153B02"/>
    <w:rsid w:val="00153F16"/>
    <w:rsid w:val="001542CE"/>
    <w:rsid w:val="00154915"/>
    <w:rsid w:val="00154A12"/>
    <w:rsid w:val="00154CB0"/>
    <w:rsid w:val="001552C1"/>
    <w:rsid w:val="001552E8"/>
    <w:rsid w:val="00155706"/>
    <w:rsid w:val="00155E45"/>
    <w:rsid w:val="00156827"/>
    <w:rsid w:val="001575C6"/>
    <w:rsid w:val="001612DA"/>
    <w:rsid w:val="00161506"/>
    <w:rsid w:val="00162048"/>
    <w:rsid w:val="00162418"/>
    <w:rsid w:val="00162D06"/>
    <w:rsid w:val="00163234"/>
    <w:rsid w:val="0016338C"/>
    <w:rsid w:val="001638C4"/>
    <w:rsid w:val="00163D2B"/>
    <w:rsid w:val="00164422"/>
    <w:rsid w:val="00164489"/>
    <w:rsid w:val="00165087"/>
    <w:rsid w:val="001656D5"/>
    <w:rsid w:val="0016576E"/>
    <w:rsid w:val="0016651E"/>
    <w:rsid w:val="0016713F"/>
    <w:rsid w:val="001675F4"/>
    <w:rsid w:val="00167DD5"/>
    <w:rsid w:val="0017025B"/>
    <w:rsid w:val="00170812"/>
    <w:rsid w:val="001714A0"/>
    <w:rsid w:val="0017188D"/>
    <w:rsid w:val="00171F39"/>
    <w:rsid w:val="001722B2"/>
    <w:rsid w:val="00172DE0"/>
    <w:rsid w:val="001732D6"/>
    <w:rsid w:val="00174ADD"/>
    <w:rsid w:val="00175882"/>
    <w:rsid w:val="0017692B"/>
    <w:rsid w:val="00176A1E"/>
    <w:rsid w:val="00176B06"/>
    <w:rsid w:val="00177194"/>
    <w:rsid w:val="00177867"/>
    <w:rsid w:val="00177AEF"/>
    <w:rsid w:val="00177FBD"/>
    <w:rsid w:val="00180227"/>
    <w:rsid w:val="0018061D"/>
    <w:rsid w:val="0018136A"/>
    <w:rsid w:val="00181D91"/>
    <w:rsid w:val="00182FA2"/>
    <w:rsid w:val="00183D84"/>
    <w:rsid w:val="00185EA7"/>
    <w:rsid w:val="00191690"/>
    <w:rsid w:val="001936E5"/>
    <w:rsid w:val="001936F5"/>
    <w:rsid w:val="0019453B"/>
    <w:rsid w:val="00194989"/>
    <w:rsid w:val="00196353"/>
    <w:rsid w:val="001964AF"/>
    <w:rsid w:val="0019678F"/>
    <w:rsid w:val="001969E4"/>
    <w:rsid w:val="00197EE3"/>
    <w:rsid w:val="00197EEA"/>
    <w:rsid w:val="001A00C8"/>
    <w:rsid w:val="001A031E"/>
    <w:rsid w:val="001A03EB"/>
    <w:rsid w:val="001A05F4"/>
    <w:rsid w:val="001A12A9"/>
    <w:rsid w:val="001A1DE2"/>
    <w:rsid w:val="001A46D1"/>
    <w:rsid w:val="001A59E7"/>
    <w:rsid w:val="001A5A67"/>
    <w:rsid w:val="001A5B07"/>
    <w:rsid w:val="001A5E40"/>
    <w:rsid w:val="001A5E67"/>
    <w:rsid w:val="001A61A5"/>
    <w:rsid w:val="001A62AD"/>
    <w:rsid w:val="001A6A51"/>
    <w:rsid w:val="001A6AF0"/>
    <w:rsid w:val="001A7ACB"/>
    <w:rsid w:val="001B0230"/>
    <w:rsid w:val="001B0F7D"/>
    <w:rsid w:val="001B15C7"/>
    <w:rsid w:val="001B2AE2"/>
    <w:rsid w:val="001B2BA1"/>
    <w:rsid w:val="001B2F72"/>
    <w:rsid w:val="001B32BB"/>
    <w:rsid w:val="001B3891"/>
    <w:rsid w:val="001B399E"/>
    <w:rsid w:val="001B3E0F"/>
    <w:rsid w:val="001B5115"/>
    <w:rsid w:val="001B543E"/>
    <w:rsid w:val="001B5884"/>
    <w:rsid w:val="001B59C7"/>
    <w:rsid w:val="001B5E17"/>
    <w:rsid w:val="001B71C6"/>
    <w:rsid w:val="001C0D97"/>
    <w:rsid w:val="001C12E4"/>
    <w:rsid w:val="001C1CA4"/>
    <w:rsid w:val="001C2A5B"/>
    <w:rsid w:val="001C39D5"/>
    <w:rsid w:val="001C3E5E"/>
    <w:rsid w:val="001C4633"/>
    <w:rsid w:val="001C491F"/>
    <w:rsid w:val="001C5CFA"/>
    <w:rsid w:val="001C5F24"/>
    <w:rsid w:val="001D146D"/>
    <w:rsid w:val="001D14AC"/>
    <w:rsid w:val="001D2090"/>
    <w:rsid w:val="001D2D3B"/>
    <w:rsid w:val="001D4804"/>
    <w:rsid w:val="001D6FD2"/>
    <w:rsid w:val="001D7D40"/>
    <w:rsid w:val="001D7E32"/>
    <w:rsid w:val="001E0808"/>
    <w:rsid w:val="001E0CC2"/>
    <w:rsid w:val="001E0F95"/>
    <w:rsid w:val="001E13A9"/>
    <w:rsid w:val="001E2B3E"/>
    <w:rsid w:val="001E3134"/>
    <w:rsid w:val="001E3DCC"/>
    <w:rsid w:val="001E60D4"/>
    <w:rsid w:val="001E76A9"/>
    <w:rsid w:val="001F0F12"/>
    <w:rsid w:val="001F2EDE"/>
    <w:rsid w:val="001F32CF"/>
    <w:rsid w:val="001F37B9"/>
    <w:rsid w:val="001F4A8D"/>
    <w:rsid w:val="001F4B67"/>
    <w:rsid w:val="001F51A1"/>
    <w:rsid w:val="001F5320"/>
    <w:rsid w:val="001F5376"/>
    <w:rsid w:val="001F540A"/>
    <w:rsid w:val="001F633C"/>
    <w:rsid w:val="001F7725"/>
    <w:rsid w:val="001F7F17"/>
    <w:rsid w:val="001F7FAE"/>
    <w:rsid w:val="00200143"/>
    <w:rsid w:val="00200328"/>
    <w:rsid w:val="00201344"/>
    <w:rsid w:val="00201C4F"/>
    <w:rsid w:val="00202CFB"/>
    <w:rsid w:val="0020308F"/>
    <w:rsid w:val="00203E5F"/>
    <w:rsid w:val="00204234"/>
    <w:rsid w:val="00204DAF"/>
    <w:rsid w:val="00205076"/>
    <w:rsid w:val="00207EF0"/>
    <w:rsid w:val="00211134"/>
    <w:rsid w:val="00211468"/>
    <w:rsid w:val="00213B27"/>
    <w:rsid w:val="00213DC2"/>
    <w:rsid w:val="002142B2"/>
    <w:rsid w:val="00214CF3"/>
    <w:rsid w:val="00214F4D"/>
    <w:rsid w:val="002150B1"/>
    <w:rsid w:val="00215791"/>
    <w:rsid w:val="00216087"/>
    <w:rsid w:val="00217F81"/>
    <w:rsid w:val="00220008"/>
    <w:rsid w:val="0022034F"/>
    <w:rsid w:val="00220D2C"/>
    <w:rsid w:val="00221432"/>
    <w:rsid w:val="00221760"/>
    <w:rsid w:val="00221B52"/>
    <w:rsid w:val="002225DF"/>
    <w:rsid w:val="00223D66"/>
    <w:rsid w:val="00223E29"/>
    <w:rsid w:val="00224765"/>
    <w:rsid w:val="0022489C"/>
    <w:rsid w:val="002268C3"/>
    <w:rsid w:val="00226F33"/>
    <w:rsid w:val="002276F1"/>
    <w:rsid w:val="00227970"/>
    <w:rsid w:val="00227BB5"/>
    <w:rsid w:val="00230DE1"/>
    <w:rsid w:val="00231036"/>
    <w:rsid w:val="002327A3"/>
    <w:rsid w:val="002329D2"/>
    <w:rsid w:val="002332B4"/>
    <w:rsid w:val="00235791"/>
    <w:rsid w:val="00235D68"/>
    <w:rsid w:val="00235FBC"/>
    <w:rsid w:val="002363A9"/>
    <w:rsid w:val="00236623"/>
    <w:rsid w:val="002369CD"/>
    <w:rsid w:val="00236C73"/>
    <w:rsid w:val="00236EA6"/>
    <w:rsid w:val="00237F78"/>
    <w:rsid w:val="002400DB"/>
    <w:rsid w:val="002405A5"/>
    <w:rsid w:val="00242419"/>
    <w:rsid w:val="00242E58"/>
    <w:rsid w:val="00243751"/>
    <w:rsid w:val="00243C94"/>
    <w:rsid w:val="00243D02"/>
    <w:rsid w:val="00244751"/>
    <w:rsid w:val="00244966"/>
    <w:rsid w:val="00244997"/>
    <w:rsid w:val="00244DEB"/>
    <w:rsid w:val="00245302"/>
    <w:rsid w:val="0024712A"/>
    <w:rsid w:val="002502D9"/>
    <w:rsid w:val="00250AA2"/>
    <w:rsid w:val="002519DC"/>
    <w:rsid w:val="00251E1F"/>
    <w:rsid w:val="00253260"/>
    <w:rsid w:val="00253584"/>
    <w:rsid w:val="00254973"/>
    <w:rsid w:val="002555F2"/>
    <w:rsid w:val="0025651D"/>
    <w:rsid w:val="002579F2"/>
    <w:rsid w:val="00260ABB"/>
    <w:rsid w:val="00262426"/>
    <w:rsid w:val="0026305D"/>
    <w:rsid w:val="00263864"/>
    <w:rsid w:val="002642B2"/>
    <w:rsid w:val="00264AAD"/>
    <w:rsid w:val="00264EF8"/>
    <w:rsid w:val="00264FFF"/>
    <w:rsid w:val="00266AF8"/>
    <w:rsid w:val="00266F63"/>
    <w:rsid w:val="002676D6"/>
    <w:rsid w:val="00267C4D"/>
    <w:rsid w:val="00267DF4"/>
    <w:rsid w:val="00267EF6"/>
    <w:rsid w:val="002707AB"/>
    <w:rsid w:val="002708A8"/>
    <w:rsid w:val="00271091"/>
    <w:rsid w:val="002710E9"/>
    <w:rsid w:val="002717A6"/>
    <w:rsid w:val="00271A3D"/>
    <w:rsid w:val="002723DE"/>
    <w:rsid w:val="00272DEF"/>
    <w:rsid w:val="002730D2"/>
    <w:rsid w:val="00273A9D"/>
    <w:rsid w:val="002744D5"/>
    <w:rsid w:val="002748EB"/>
    <w:rsid w:val="002752AA"/>
    <w:rsid w:val="00275C99"/>
    <w:rsid w:val="0027607B"/>
    <w:rsid w:val="0027682E"/>
    <w:rsid w:val="00276991"/>
    <w:rsid w:val="002771A4"/>
    <w:rsid w:val="00280156"/>
    <w:rsid w:val="002813CA"/>
    <w:rsid w:val="00281E3F"/>
    <w:rsid w:val="00283792"/>
    <w:rsid w:val="00283899"/>
    <w:rsid w:val="00283EBD"/>
    <w:rsid w:val="00284DA5"/>
    <w:rsid w:val="0028591A"/>
    <w:rsid w:val="002860DA"/>
    <w:rsid w:val="002861A2"/>
    <w:rsid w:val="002865BD"/>
    <w:rsid w:val="002870A4"/>
    <w:rsid w:val="00287A73"/>
    <w:rsid w:val="00287D89"/>
    <w:rsid w:val="002901C0"/>
    <w:rsid w:val="00290DF9"/>
    <w:rsid w:val="00291C22"/>
    <w:rsid w:val="0029213C"/>
    <w:rsid w:val="00292BED"/>
    <w:rsid w:val="00293DB5"/>
    <w:rsid w:val="00294009"/>
    <w:rsid w:val="00294351"/>
    <w:rsid w:val="00294776"/>
    <w:rsid w:val="00296561"/>
    <w:rsid w:val="0029737E"/>
    <w:rsid w:val="00297CB8"/>
    <w:rsid w:val="002A03FF"/>
    <w:rsid w:val="002A3370"/>
    <w:rsid w:val="002A33CD"/>
    <w:rsid w:val="002A481B"/>
    <w:rsid w:val="002A52E5"/>
    <w:rsid w:val="002A5608"/>
    <w:rsid w:val="002A5680"/>
    <w:rsid w:val="002A5818"/>
    <w:rsid w:val="002A618B"/>
    <w:rsid w:val="002A6311"/>
    <w:rsid w:val="002A6BE1"/>
    <w:rsid w:val="002B07F5"/>
    <w:rsid w:val="002B116F"/>
    <w:rsid w:val="002B17B7"/>
    <w:rsid w:val="002B18A6"/>
    <w:rsid w:val="002B1FAD"/>
    <w:rsid w:val="002B3793"/>
    <w:rsid w:val="002B416F"/>
    <w:rsid w:val="002B4633"/>
    <w:rsid w:val="002B4782"/>
    <w:rsid w:val="002B4924"/>
    <w:rsid w:val="002B5DBF"/>
    <w:rsid w:val="002B6487"/>
    <w:rsid w:val="002C048E"/>
    <w:rsid w:val="002C0771"/>
    <w:rsid w:val="002C2925"/>
    <w:rsid w:val="002C31A0"/>
    <w:rsid w:val="002C3A1E"/>
    <w:rsid w:val="002C417E"/>
    <w:rsid w:val="002C43AD"/>
    <w:rsid w:val="002C4AE1"/>
    <w:rsid w:val="002C52E9"/>
    <w:rsid w:val="002C563E"/>
    <w:rsid w:val="002C605C"/>
    <w:rsid w:val="002C7DB7"/>
    <w:rsid w:val="002D0DF6"/>
    <w:rsid w:val="002D0F4E"/>
    <w:rsid w:val="002D125E"/>
    <w:rsid w:val="002D1D5D"/>
    <w:rsid w:val="002D4EE7"/>
    <w:rsid w:val="002D58D7"/>
    <w:rsid w:val="002D68D5"/>
    <w:rsid w:val="002D7FA4"/>
    <w:rsid w:val="002E0579"/>
    <w:rsid w:val="002E057E"/>
    <w:rsid w:val="002E0D4C"/>
    <w:rsid w:val="002E138B"/>
    <w:rsid w:val="002E26C0"/>
    <w:rsid w:val="002E2B47"/>
    <w:rsid w:val="002E2C56"/>
    <w:rsid w:val="002E32AD"/>
    <w:rsid w:val="002E494B"/>
    <w:rsid w:val="002E5163"/>
    <w:rsid w:val="002E63E3"/>
    <w:rsid w:val="002E6485"/>
    <w:rsid w:val="002E7129"/>
    <w:rsid w:val="002E7BB2"/>
    <w:rsid w:val="002F0397"/>
    <w:rsid w:val="002F04E8"/>
    <w:rsid w:val="002F09C3"/>
    <w:rsid w:val="002F0AF8"/>
    <w:rsid w:val="002F0D4A"/>
    <w:rsid w:val="002F1411"/>
    <w:rsid w:val="002F19DD"/>
    <w:rsid w:val="002F5672"/>
    <w:rsid w:val="002F64EA"/>
    <w:rsid w:val="002F66CB"/>
    <w:rsid w:val="002F68E0"/>
    <w:rsid w:val="002F6F22"/>
    <w:rsid w:val="002F793C"/>
    <w:rsid w:val="002F7B0F"/>
    <w:rsid w:val="0030084C"/>
    <w:rsid w:val="003010FB"/>
    <w:rsid w:val="00301DC1"/>
    <w:rsid w:val="00303166"/>
    <w:rsid w:val="00303AD4"/>
    <w:rsid w:val="003042B4"/>
    <w:rsid w:val="0030507E"/>
    <w:rsid w:val="00305AA1"/>
    <w:rsid w:val="0030676B"/>
    <w:rsid w:val="0030734E"/>
    <w:rsid w:val="003107A1"/>
    <w:rsid w:val="00310EEF"/>
    <w:rsid w:val="00311EE6"/>
    <w:rsid w:val="0031285F"/>
    <w:rsid w:val="00313DC5"/>
    <w:rsid w:val="00314B16"/>
    <w:rsid w:val="003156B5"/>
    <w:rsid w:val="00316036"/>
    <w:rsid w:val="00316517"/>
    <w:rsid w:val="0031718B"/>
    <w:rsid w:val="00317A1E"/>
    <w:rsid w:val="00317C63"/>
    <w:rsid w:val="00317E1F"/>
    <w:rsid w:val="0032023D"/>
    <w:rsid w:val="00320301"/>
    <w:rsid w:val="0032062E"/>
    <w:rsid w:val="00321E32"/>
    <w:rsid w:val="003221FE"/>
    <w:rsid w:val="003243DA"/>
    <w:rsid w:val="00324C56"/>
    <w:rsid w:val="003251DD"/>
    <w:rsid w:val="00325394"/>
    <w:rsid w:val="003267A2"/>
    <w:rsid w:val="00326D03"/>
    <w:rsid w:val="00327135"/>
    <w:rsid w:val="00327919"/>
    <w:rsid w:val="00327A8E"/>
    <w:rsid w:val="00330C59"/>
    <w:rsid w:val="00330E95"/>
    <w:rsid w:val="00333191"/>
    <w:rsid w:val="0033368E"/>
    <w:rsid w:val="003348DC"/>
    <w:rsid w:val="00334BD7"/>
    <w:rsid w:val="003357D4"/>
    <w:rsid w:val="003359EE"/>
    <w:rsid w:val="00335CAB"/>
    <w:rsid w:val="0033664C"/>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402"/>
    <w:rsid w:val="0035190E"/>
    <w:rsid w:val="00351F6D"/>
    <w:rsid w:val="00352338"/>
    <w:rsid w:val="003526A1"/>
    <w:rsid w:val="00353A5E"/>
    <w:rsid w:val="00353BCA"/>
    <w:rsid w:val="00353D40"/>
    <w:rsid w:val="003544BE"/>
    <w:rsid w:val="003546CD"/>
    <w:rsid w:val="0035580F"/>
    <w:rsid w:val="003561BD"/>
    <w:rsid w:val="0035653D"/>
    <w:rsid w:val="0035670C"/>
    <w:rsid w:val="00356AB6"/>
    <w:rsid w:val="00357357"/>
    <w:rsid w:val="00357509"/>
    <w:rsid w:val="00360395"/>
    <w:rsid w:val="00361551"/>
    <w:rsid w:val="00363392"/>
    <w:rsid w:val="00363A21"/>
    <w:rsid w:val="00363B09"/>
    <w:rsid w:val="00363B44"/>
    <w:rsid w:val="0036434C"/>
    <w:rsid w:val="0036441D"/>
    <w:rsid w:val="00364B4F"/>
    <w:rsid w:val="00364E6A"/>
    <w:rsid w:val="0036511A"/>
    <w:rsid w:val="00365141"/>
    <w:rsid w:val="003658F4"/>
    <w:rsid w:val="00366312"/>
    <w:rsid w:val="00366AF7"/>
    <w:rsid w:val="00366B79"/>
    <w:rsid w:val="00366E42"/>
    <w:rsid w:val="00367270"/>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7A5"/>
    <w:rsid w:val="00381CEB"/>
    <w:rsid w:val="0038200E"/>
    <w:rsid w:val="003825C5"/>
    <w:rsid w:val="00382BC2"/>
    <w:rsid w:val="00383A97"/>
    <w:rsid w:val="00383C4B"/>
    <w:rsid w:val="00384F7D"/>
    <w:rsid w:val="00385297"/>
    <w:rsid w:val="0038544A"/>
    <w:rsid w:val="00385704"/>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5E87"/>
    <w:rsid w:val="003960FF"/>
    <w:rsid w:val="00396229"/>
    <w:rsid w:val="003A1642"/>
    <w:rsid w:val="003A1B74"/>
    <w:rsid w:val="003A2008"/>
    <w:rsid w:val="003A2C69"/>
    <w:rsid w:val="003A4B40"/>
    <w:rsid w:val="003A4EBB"/>
    <w:rsid w:val="003A52FA"/>
    <w:rsid w:val="003A6664"/>
    <w:rsid w:val="003A7846"/>
    <w:rsid w:val="003A7DB2"/>
    <w:rsid w:val="003B029B"/>
    <w:rsid w:val="003B0E56"/>
    <w:rsid w:val="003B0EEB"/>
    <w:rsid w:val="003B12B1"/>
    <w:rsid w:val="003B1EA4"/>
    <w:rsid w:val="003B27FE"/>
    <w:rsid w:val="003B2B7E"/>
    <w:rsid w:val="003B46E4"/>
    <w:rsid w:val="003B51DF"/>
    <w:rsid w:val="003B58C8"/>
    <w:rsid w:val="003B58E9"/>
    <w:rsid w:val="003B59C0"/>
    <w:rsid w:val="003B7C02"/>
    <w:rsid w:val="003C1857"/>
    <w:rsid w:val="003C1C14"/>
    <w:rsid w:val="003C20A9"/>
    <w:rsid w:val="003C2EE9"/>
    <w:rsid w:val="003C3E4C"/>
    <w:rsid w:val="003C4962"/>
    <w:rsid w:val="003C4D52"/>
    <w:rsid w:val="003C5F1F"/>
    <w:rsid w:val="003C70DC"/>
    <w:rsid w:val="003C7E75"/>
    <w:rsid w:val="003D1FDF"/>
    <w:rsid w:val="003D21EE"/>
    <w:rsid w:val="003D2C57"/>
    <w:rsid w:val="003D3D79"/>
    <w:rsid w:val="003D45A8"/>
    <w:rsid w:val="003D4739"/>
    <w:rsid w:val="003D58EA"/>
    <w:rsid w:val="003D5BC6"/>
    <w:rsid w:val="003D5FAB"/>
    <w:rsid w:val="003D60F8"/>
    <w:rsid w:val="003D6647"/>
    <w:rsid w:val="003D6F95"/>
    <w:rsid w:val="003D7F0B"/>
    <w:rsid w:val="003E0183"/>
    <w:rsid w:val="003E141F"/>
    <w:rsid w:val="003E1547"/>
    <w:rsid w:val="003E1B40"/>
    <w:rsid w:val="003E25AF"/>
    <w:rsid w:val="003E29D8"/>
    <w:rsid w:val="003E3752"/>
    <w:rsid w:val="003E425D"/>
    <w:rsid w:val="003E5270"/>
    <w:rsid w:val="003E5345"/>
    <w:rsid w:val="003E662F"/>
    <w:rsid w:val="003E6761"/>
    <w:rsid w:val="003E6D1E"/>
    <w:rsid w:val="003E6E37"/>
    <w:rsid w:val="003E7393"/>
    <w:rsid w:val="003E78D3"/>
    <w:rsid w:val="003F011C"/>
    <w:rsid w:val="003F053D"/>
    <w:rsid w:val="003F22D4"/>
    <w:rsid w:val="003F2F66"/>
    <w:rsid w:val="003F3291"/>
    <w:rsid w:val="003F3E5C"/>
    <w:rsid w:val="003F4186"/>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C65"/>
    <w:rsid w:val="00407FC9"/>
    <w:rsid w:val="00410F21"/>
    <w:rsid w:val="0041207E"/>
    <w:rsid w:val="00414484"/>
    <w:rsid w:val="0041529C"/>
    <w:rsid w:val="004154EF"/>
    <w:rsid w:val="004159AD"/>
    <w:rsid w:val="0041706E"/>
    <w:rsid w:val="004174D0"/>
    <w:rsid w:val="00417545"/>
    <w:rsid w:val="00417A7B"/>
    <w:rsid w:val="004207C9"/>
    <w:rsid w:val="00420E98"/>
    <w:rsid w:val="004214FB"/>
    <w:rsid w:val="00421E08"/>
    <w:rsid w:val="00424DE7"/>
    <w:rsid w:val="00425341"/>
    <w:rsid w:val="004256D1"/>
    <w:rsid w:val="00425EC4"/>
    <w:rsid w:val="00426F97"/>
    <w:rsid w:val="0042740F"/>
    <w:rsid w:val="0042743E"/>
    <w:rsid w:val="004275FF"/>
    <w:rsid w:val="004305CA"/>
    <w:rsid w:val="00430600"/>
    <w:rsid w:val="00430659"/>
    <w:rsid w:val="00431837"/>
    <w:rsid w:val="0043202D"/>
    <w:rsid w:val="00432144"/>
    <w:rsid w:val="00432FEB"/>
    <w:rsid w:val="0043342C"/>
    <w:rsid w:val="0043351E"/>
    <w:rsid w:val="004344CF"/>
    <w:rsid w:val="00434DE9"/>
    <w:rsid w:val="00434FC0"/>
    <w:rsid w:val="00435072"/>
    <w:rsid w:val="00435DE3"/>
    <w:rsid w:val="004363E2"/>
    <w:rsid w:val="004404D8"/>
    <w:rsid w:val="004412AA"/>
    <w:rsid w:val="00441E07"/>
    <w:rsid w:val="004423A7"/>
    <w:rsid w:val="0044243B"/>
    <w:rsid w:val="0044403E"/>
    <w:rsid w:val="0044486B"/>
    <w:rsid w:val="00444EE0"/>
    <w:rsid w:val="00445885"/>
    <w:rsid w:val="004462C2"/>
    <w:rsid w:val="00451AD9"/>
    <w:rsid w:val="00452813"/>
    <w:rsid w:val="00452A93"/>
    <w:rsid w:val="00452E8B"/>
    <w:rsid w:val="00454279"/>
    <w:rsid w:val="004543D5"/>
    <w:rsid w:val="004550AD"/>
    <w:rsid w:val="004551BB"/>
    <w:rsid w:val="00455E0E"/>
    <w:rsid w:val="00456EEA"/>
    <w:rsid w:val="004603FE"/>
    <w:rsid w:val="0046052B"/>
    <w:rsid w:val="00461430"/>
    <w:rsid w:val="00461CF5"/>
    <w:rsid w:val="00461EAB"/>
    <w:rsid w:val="004635D0"/>
    <w:rsid w:val="00463E23"/>
    <w:rsid w:val="00464038"/>
    <w:rsid w:val="0046507E"/>
    <w:rsid w:val="00466B4F"/>
    <w:rsid w:val="0046700F"/>
    <w:rsid w:val="00470007"/>
    <w:rsid w:val="00471725"/>
    <w:rsid w:val="0047181A"/>
    <w:rsid w:val="00471B72"/>
    <w:rsid w:val="00472651"/>
    <w:rsid w:val="004728A5"/>
    <w:rsid w:val="00472B24"/>
    <w:rsid w:val="00474C84"/>
    <w:rsid w:val="00474E8F"/>
    <w:rsid w:val="00475DF2"/>
    <w:rsid w:val="00476FD6"/>
    <w:rsid w:val="0047750B"/>
    <w:rsid w:val="00477730"/>
    <w:rsid w:val="00477782"/>
    <w:rsid w:val="0047795A"/>
    <w:rsid w:val="00480AA0"/>
    <w:rsid w:val="00481694"/>
    <w:rsid w:val="00483677"/>
    <w:rsid w:val="004846EB"/>
    <w:rsid w:val="0048556E"/>
    <w:rsid w:val="00485930"/>
    <w:rsid w:val="00485C2D"/>
    <w:rsid w:val="00485DF9"/>
    <w:rsid w:val="004865BE"/>
    <w:rsid w:val="004872D8"/>
    <w:rsid w:val="00487C86"/>
    <w:rsid w:val="004900D9"/>
    <w:rsid w:val="004904EC"/>
    <w:rsid w:val="00490A2C"/>
    <w:rsid w:val="00493B3F"/>
    <w:rsid w:val="00493CC9"/>
    <w:rsid w:val="00494212"/>
    <w:rsid w:val="00494865"/>
    <w:rsid w:val="00494EB2"/>
    <w:rsid w:val="00495181"/>
    <w:rsid w:val="004958F6"/>
    <w:rsid w:val="00495CEB"/>
    <w:rsid w:val="004963A2"/>
    <w:rsid w:val="0049640D"/>
    <w:rsid w:val="004968FB"/>
    <w:rsid w:val="004977D1"/>
    <w:rsid w:val="004A016F"/>
    <w:rsid w:val="004A0186"/>
    <w:rsid w:val="004A0B64"/>
    <w:rsid w:val="004A16C7"/>
    <w:rsid w:val="004A1BC9"/>
    <w:rsid w:val="004A253C"/>
    <w:rsid w:val="004A2FAD"/>
    <w:rsid w:val="004A32B0"/>
    <w:rsid w:val="004A4E6A"/>
    <w:rsid w:val="004A5B59"/>
    <w:rsid w:val="004A656B"/>
    <w:rsid w:val="004A6BE5"/>
    <w:rsid w:val="004A7AB4"/>
    <w:rsid w:val="004A7C43"/>
    <w:rsid w:val="004B03FC"/>
    <w:rsid w:val="004B0EC1"/>
    <w:rsid w:val="004B15D8"/>
    <w:rsid w:val="004B2F65"/>
    <w:rsid w:val="004B3B14"/>
    <w:rsid w:val="004B3E33"/>
    <w:rsid w:val="004B429F"/>
    <w:rsid w:val="004B481E"/>
    <w:rsid w:val="004B5D91"/>
    <w:rsid w:val="004B63C8"/>
    <w:rsid w:val="004B68CE"/>
    <w:rsid w:val="004B708E"/>
    <w:rsid w:val="004C1101"/>
    <w:rsid w:val="004C181A"/>
    <w:rsid w:val="004C24AA"/>
    <w:rsid w:val="004C3923"/>
    <w:rsid w:val="004C3D41"/>
    <w:rsid w:val="004C47C9"/>
    <w:rsid w:val="004C4DE9"/>
    <w:rsid w:val="004C5E8F"/>
    <w:rsid w:val="004C604D"/>
    <w:rsid w:val="004C6616"/>
    <w:rsid w:val="004C67E1"/>
    <w:rsid w:val="004C6EE5"/>
    <w:rsid w:val="004C77DD"/>
    <w:rsid w:val="004D0D0D"/>
    <w:rsid w:val="004D0DBF"/>
    <w:rsid w:val="004D0F81"/>
    <w:rsid w:val="004D1864"/>
    <w:rsid w:val="004D2085"/>
    <w:rsid w:val="004D3B40"/>
    <w:rsid w:val="004D45E0"/>
    <w:rsid w:val="004D4BFF"/>
    <w:rsid w:val="004D525D"/>
    <w:rsid w:val="004D582F"/>
    <w:rsid w:val="004D5BAE"/>
    <w:rsid w:val="004D6567"/>
    <w:rsid w:val="004D7FFA"/>
    <w:rsid w:val="004E05DD"/>
    <w:rsid w:val="004E0A88"/>
    <w:rsid w:val="004E1028"/>
    <w:rsid w:val="004E1C9F"/>
    <w:rsid w:val="004E2685"/>
    <w:rsid w:val="004E3101"/>
    <w:rsid w:val="004E38EC"/>
    <w:rsid w:val="004E4C29"/>
    <w:rsid w:val="004E4CE0"/>
    <w:rsid w:val="004E518A"/>
    <w:rsid w:val="004E59A7"/>
    <w:rsid w:val="004E5D31"/>
    <w:rsid w:val="004E610E"/>
    <w:rsid w:val="004E739C"/>
    <w:rsid w:val="004E7911"/>
    <w:rsid w:val="004F1BD5"/>
    <w:rsid w:val="004F5215"/>
    <w:rsid w:val="004F6544"/>
    <w:rsid w:val="004F68DB"/>
    <w:rsid w:val="004F7C02"/>
    <w:rsid w:val="004F7E2E"/>
    <w:rsid w:val="005007C0"/>
    <w:rsid w:val="00502306"/>
    <w:rsid w:val="00502F4F"/>
    <w:rsid w:val="005033D4"/>
    <w:rsid w:val="00503AC3"/>
    <w:rsid w:val="005042F3"/>
    <w:rsid w:val="0050473F"/>
    <w:rsid w:val="0050489A"/>
    <w:rsid w:val="00505810"/>
    <w:rsid w:val="005058C4"/>
    <w:rsid w:val="00506F98"/>
    <w:rsid w:val="005100F7"/>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1619"/>
    <w:rsid w:val="0052207F"/>
    <w:rsid w:val="0052515A"/>
    <w:rsid w:val="00525624"/>
    <w:rsid w:val="0052574E"/>
    <w:rsid w:val="00526098"/>
    <w:rsid w:val="0052662B"/>
    <w:rsid w:val="00527520"/>
    <w:rsid w:val="005279CD"/>
    <w:rsid w:val="00527A3C"/>
    <w:rsid w:val="0053047A"/>
    <w:rsid w:val="005332B6"/>
    <w:rsid w:val="005336C1"/>
    <w:rsid w:val="005343A5"/>
    <w:rsid w:val="00535169"/>
    <w:rsid w:val="00536D83"/>
    <w:rsid w:val="00536F4B"/>
    <w:rsid w:val="00540BB7"/>
    <w:rsid w:val="00541AF4"/>
    <w:rsid w:val="0054224F"/>
    <w:rsid w:val="0054278F"/>
    <w:rsid w:val="00542909"/>
    <w:rsid w:val="00542AC5"/>
    <w:rsid w:val="005434AA"/>
    <w:rsid w:val="00544BD7"/>
    <w:rsid w:val="00545062"/>
    <w:rsid w:val="00546E72"/>
    <w:rsid w:val="005472C0"/>
    <w:rsid w:val="00550409"/>
    <w:rsid w:val="005509C9"/>
    <w:rsid w:val="00550AB7"/>
    <w:rsid w:val="005512D1"/>
    <w:rsid w:val="00551854"/>
    <w:rsid w:val="00551B8D"/>
    <w:rsid w:val="00552388"/>
    <w:rsid w:val="00553B2E"/>
    <w:rsid w:val="00553E49"/>
    <w:rsid w:val="00553E77"/>
    <w:rsid w:val="005552BE"/>
    <w:rsid w:val="00555B62"/>
    <w:rsid w:val="00555C6D"/>
    <w:rsid w:val="00555ED8"/>
    <w:rsid w:val="005563BF"/>
    <w:rsid w:val="005569EE"/>
    <w:rsid w:val="00557C79"/>
    <w:rsid w:val="00560DD5"/>
    <w:rsid w:val="00561D69"/>
    <w:rsid w:val="00562780"/>
    <w:rsid w:val="00563434"/>
    <w:rsid w:val="00563A79"/>
    <w:rsid w:val="005663A9"/>
    <w:rsid w:val="00566950"/>
    <w:rsid w:val="00566A10"/>
    <w:rsid w:val="00567343"/>
    <w:rsid w:val="005702B5"/>
    <w:rsid w:val="00571B83"/>
    <w:rsid w:val="00571C6E"/>
    <w:rsid w:val="00572739"/>
    <w:rsid w:val="00573283"/>
    <w:rsid w:val="00573540"/>
    <w:rsid w:val="00574747"/>
    <w:rsid w:val="005747A0"/>
    <w:rsid w:val="00574945"/>
    <w:rsid w:val="00575A46"/>
    <w:rsid w:val="00576251"/>
    <w:rsid w:val="005766F4"/>
    <w:rsid w:val="00576D89"/>
    <w:rsid w:val="005770EA"/>
    <w:rsid w:val="0057744E"/>
    <w:rsid w:val="005802E4"/>
    <w:rsid w:val="005803CA"/>
    <w:rsid w:val="005807B9"/>
    <w:rsid w:val="00580FB3"/>
    <w:rsid w:val="00584998"/>
    <w:rsid w:val="00586071"/>
    <w:rsid w:val="0058635F"/>
    <w:rsid w:val="00586AF9"/>
    <w:rsid w:val="005878FB"/>
    <w:rsid w:val="00590264"/>
    <w:rsid w:val="00591A08"/>
    <w:rsid w:val="00591A31"/>
    <w:rsid w:val="00591C2D"/>
    <w:rsid w:val="00592804"/>
    <w:rsid w:val="00593605"/>
    <w:rsid w:val="0059375F"/>
    <w:rsid w:val="00593A2C"/>
    <w:rsid w:val="00593FB9"/>
    <w:rsid w:val="00594492"/>
    <w:rsid w:val="005944A3"/>
    <w:rsid w:val="00595503"/>
    <w:rsid w:val="00595A3F"/>
    <w:rsid w:val="00595B56"/>
    <w:rsid w:val="00595EFE"/>
    <w:rsid w:val="00596C16"/>
    <w:rsid w:val="0059753E"/>
    <w:rsid w:val="00597C18"/>
    <w:rsid w:val="005A096E"/>
    <w:rsid w:val="005A0CB1"/>
    <w:rsid w:val="005A20EC"/>
    <w:rsid w:val="005A2DA5"/>
    <w:rsid w:val="005A2EB5"/>
    <w:rsid w:val="005A3557"/>
    <w:rsid w:val="005A49D2"/>
    <w:rsid w:val="005A52E0"/>
    <w:rsid w:val="005A5458"/>
    <w:rsid w:val="005A6AA8"/>
    <w:rsid w:val="005A75B7"/>
    <w:rsid w:val="005A7863"/>
    <w:rsid w:val="005B00B0"/>
    <w:rsid w:val="005B0C82"/>
    <w:rsid w:val="005B0D35"/>
    <w:rsid w:val="005B2178"/>
    <w:rsid w:val="005B3CC3"/>
    <w:rsid w:val="005B5425"/>
    <w:rsid w:val="005B61D1"/>
    <w:rsid w:val="005B65CE"/>
    <w:rsid w:val="005B69A9"/>
    <w:rsid w:val="005C0D5F"/>
    <w:rsid w:val="005C0F15"/>
    <w:rsid w:val="005C131A"/>
    <w:rsid w:val="005C205D"/>
    <w:rsid w:val="005C2269"/>
    <w:rsid w:val="005C311E"/>
    <w:rsid w:val="005C3487"/>
    <w:rsid w:val="005C3EC5"/>
    <w:rsid w:val="005C4688"/>
    <w:rsid w:val="005C4925"/>
    <w:rsid w:val="005C526A"/>
    <w:rsid w:val="005C7814"/>
    <w:rsid w:val="005C7B78"/>
    <w:rsid w:val="005D1829"/>
    <w:rsid w:val="005D1C7D"/>
    <w:rsid w:val="005D2570"/>
    <w:rsid w:val="005D2699"/>
    <w:rsid w:val="005D28D2"/>
    <w:rsid w:val="005D2AE8"/>
    <w:rsid w:val="005D307B"/>
    <w:rsid w:val="005D39FB"/>
    <w:rsid w:val="005D3FB2"/>
    <w:rsid w:val="005D4062"/>
    <w:rsid w:val="005D4177"/>
    <w:rsid w:val="005D4389"/>
    <w:rsid w:val="005D59DE"/>
    <w:rsid w:val="005D5B8B"/>
    <w:rsid w:val="005D7B40"/>
    <w:rsid w:val="005D7F50"/>
    <w:rsid w:val="005E15E9"/>
    <w:rsid w:val="005E262F"/>
    <w:rsid w:val="005E2998"/>
    <w:rsid w:val="005E301A"/>
    <w:rsid w:val="005E42AC"/>
    <w:rsid w:val="005E479D"/>
    <w:rsid w:val="005E4839"/>
    <w:rsid w:val="005E4AA3"/>
    <w:rsid w:val="005E4C49"/>
    <w:rsid w:val="005E6459"/>
    <w:rsid w:val="005E6F01"/>
    <w:rsid w:val="005E735A"/>
    <w:rsid w:val="005E759E"/>
    <w:rsid w:val="005E7A29"/>
    <w:rsid w:val="005E7CC8"/>
    <w:rsid w:val="005F0859"/>
    <w:rsid w:val="005F2B2E"/>
    <w:rsid w:val="005F2F8E"/>
    <w:rsid w:val="005F2FF4"/>
    <w:rsid w:val="005F5FD0"/>
    <w:rsid w:val="005F60D1"/>
    <w:rsid w:val="005F649D"/>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5E66"/>
    <w:rsid w:val="00606013"/>
    <w:rsid w:val="0060742C"/>
    <w:rsid w:val="00607513"/>
    <w:rsid w:val="00610237"/>
    <w:rsid w:val="00610288"/>
    <w:rsid w:val="00611D9A"/>
    <w:rsid w:val="0061398E"/>
    <w:rsid w:val="00614136"/>
    <w:rsid w:val="00614197"/>
    <w:rsid w:val="0061422A"/>
    <w:rsid w:val="00616F9F"/>
    <w:rsid w:val="006175F7"/>
    <w:rsid w:val="00617856"/>
    <w:rsid w:val="00620995"/>
    <w:rsid w:val="00620A55"/>
    <w:rsid w:val="0062176E"/>
    <w:rsid w:val="00622AF7"/>
    <w:rsid w:val="00622C2B"/>
    <w:rsid w:val="00624F3E"/>
    <w:rsid w:val="00625486"/>
    <w:rsid w:val="00627973"/>
    <w:rsid w:val="006300E2"/>
    <w:rsid w:val="0063088F"/>
    <w:rsid w:val="0063397E"/>
    <w:rsid w:val="00634F20"/>
    <w:rsid w:val="00635F9B"/>
    <w:rsid w:val="0063795B"/>
    <w:rsid w:val="006404E3"/>
    <w:rsid w:val="0064111B"/>
    <w:rsid w:val="0064144F"/>
    <w:rsid w:val="00642178"/>
    <w:rsid w:val="00642348"/>
    <w:rsid w:val="0064300D"/>
    <w:rsid w:val="00643266"/>
    <w:rsid w:val="00645FB2"/>
    <w:rsid w:val="006470D2"/>
    <w:rsid w:val="00647227"/>
    <w:rsid w:val="0064764D"/>
    <w:rsid w:val="00647DEA"/>
    <w:rsid w:val="00650280"/>
    <w:rsid w:val="00652A21"/>
    <w:rsid w:val="00653035"/>
    <w:rsid w:val="006538A6"/>
    <w:rsid w:val="006543AB"/>
    <w:rsid w:val="00654463"/>
    <w:rsid w:val="00654E1C"/>
    <w:rsid w:val="00654F24"/>
    <w:rsid w:val="0065739A"/>
    <w:rsid w:val="00657F5B"/>
    <w:rsid w:val="00660195"/>
    <w:rsid w:val="0066080F"/>
    <w:rsid w:val="00660ACB"/>
    <w:rsid w:val="00660EC7"/>
    <w:rsid w:val="00661F2C"/>
    <w:rsid w:val="006627A6"/>
    <w:rsid w:val="0066284D"/>
    <w:rsid w:val="00663A0E"/>
    <w:rsid w:val="00663C97"/>
    <w:rsid w:val="00663EBD"/>
    <w:rsid w:val="0066517D"/>
    <w:rsid w:val="006653CB"/>
    <w:rsid w:val="00665D2D"/>
    <w:rsid w:val="00665D5F"/>
    <w:rsid w:val="00666A30"/>
    <w:rsid w:val="00667501"/>
    <w:rsid w:val="00667D25"/>
    <w:rsid w:val="00670674"/>
    <w:rsid w:val="00671015"/>
    <w:rsid w:val="00671782"/>
    <w:rsid w:val="00673E1D"/>
    <w:rsid w:val="006744EC"/>
    <w:rsid w:val="0067582C"/>
    <w:rsid w:val="006764C0"/>
    <w:rsid w:val="00676ADF"/>
    <w:rsid w:val="006770ED"/>
    <w:rsid w:val="006773DC"/>
    <w:rsid w:val="006809B1"/>
    <w:rsid w:val="00682385"/>
    <w:rsid w:val="006825DF"/>
    <w:rsid w:val="006827D0"/>
    <w:rsid w:val="00684B7C"/>
    <w:rsid w:val="006865F8"/>
    <w:rsid w:val="00686E44"/>
    <w:rsid w:val="006876F1"/>
    <w:rsid w:val="00687DBD"/>
    <w:rsid w:val="00690740"/>
    <w:rsid w:val="00691529"/>
    <w:rsid w:val="006926BD"/>
    <w:rsid w:val="00693B3D"/>
    <w:rsid w:val="006964D8"/>
    <w:rsid w:val="00696DB0"/>
    <w:rsid w:val="006A0443"/>
    <w:rsid w:val="006A0C2C"/>
    <w:rsid w:val="006A1483"/>
    <w:rsid w:val="006A1627"/>
    <w:rsid w:val="006A171A"/>
    <w:rsid w:val="006A18B8"/>
    <w:rsid w:val="006A3352"/>
    <w:rsid w:val="006A4E2E"/>
    <w:rsid w:val="006A4F18"/>
    <w:rsid w:val="006A4F8C"/>
    <w:rsid w:val="006A77BF"/>
    <w:rsid w:val="006B3198"/>
    <w:rsid w:val="006B5110"/>
    <w:rsid w:val="006B5B23"/>
    <w:rsid w:val="006B6A71"/>
    <w:rsid w:val="006B7DB8"/>
    <w:rsid w:val="006C01D2"/>
    <w:rsid w:val="006C0628"/>
    <w:rsid w:val="006C0FC1"/>
    <w:rsid w:val="006C129F"/>
    <w:rsid w:val="006C3373"/>
    <w:rsid w:val="006C3C76"/>
    <w:rsid w:val="006C3F81"/>
    <w:rsid w:val="006C4929"/>
    <w:rsid w:val="006C6A23"/>
    <w:rsid w:val="006C7368"/>
    <w:rsid w:val="006C7803"/>
    <w:rsid w:val="006C79FE"/>
    <w:rsid w:val="006D2024"/>
    <w:rsid w:val="006D25F7"/>
    <w:rsid w:val="006D39F4"/>
    <w:rsid w:val="006D4649"/>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37C"/>
    <w:rsid w:val="006E571E"/>
    <w:rsid w:val="006E5950"/>
    <w:rsid w:val="006E66AA"/>
    <w:rsid w:val="006E67D0"/>
    <w:rsid w:val="006E6B21"/>
    <w:rsid w:val="006E6CE3"/>
    <w:rsid w:val="006E6F0A"/>
    <w:rsid w:val="006E7C53"/>
    <w:rsid w:val="006E7E65"/>
    <w:rsid w:val="006F0624"/>
    <w:rsid w:val="006F1D39"/>
    <w:rsid w:val="006F291D"/>
    <w:rsid w:val="006F407C"/>
    <w:rsid w:val="006F4451"/>
    <w:rsid w:val="006F44DA"/>
    <w:rsid w:val="006F4518"/>
    <w:rsid w:val="006F7B65"/>
    <w:rsid w:val="00701F2B"/>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0C1"/>
    <w:rsid w:val="00720395"/>
    <w:rsid w:val="0072039D"/>
    <w:rsid w:val="0072107E"/>
    <w:rsid w:val="00721C3D"/>
    <w:rsid w:val="00721F95"/>
    <w:rsid w:val="00722383"/>
    <w:rsid w:val="00722D63"/>
    <w:rsid w:val="007231B5"/>
    <w:rsid w:val="00723296"/>
    <w:rsid w:val="00723710"/>
    <w:rsid w:val="00723885"/>
    <w:rsid w:val="00723E51"/>
    <w:rsid w:val="007242BD"/>
    <w:rsid w:val="00724540"/>
    <w:rsid w:val="00725777"/>
    <w:rsid w:val="00725EDD"/>
    <w:rsid w:val="00725F96"/>
    <w:rsid w:val="007267D1"/>
    <w:rsid w:val="007272CA"/>
    <w:rsid w:val="00727693"/>
    <w:rsid w:val="00727CA0"/>
    <w:rsid w:val="00730949"/>
    <w:rsid w:val="0073114B"/>
    <w:rsid w:val="00731808"/>
    <w:rsid w:val="00733347"/>
    <w:rsid w:val="00733FBF"/>
    <w:rsid w:val="007342C1"/>
    <w:rsid w:val="007351C6"/>
    <w:rsid w:val="007351FD"/>
    <w:rsid w:val="00736004"/>
    <w:rsid w:val="007368CA"/>
    <w:rsid w:val="00736C1C"/>
    <w:rsid w:val="00736F0B"/>
    <w:rsid w:val="00737DBE"/>
    <w:rsid w:val="00737FF4"/>
    <w:rsid w:val="00740796"/>
    <w:rsid w:val="00740B3D"/>
    <w:rsid w:val="00740E54"/>
    <w:rsid w:val="00743061"/>
    <w:rsid w:val="00744319"/>
    <w:rsid w:val="007449EB"/>
    <w:rsid w:val="007452D8"/>
    <w:rsid w:val="007463C5"/>
    <w:rsid w:val="007467C4"/>
    <w:rsid w:val="00746B62"/>
    <w:rsid w:val="00747580"/>
    <w:rsid w:val="00750019"/>
    <w:rsid w:val="00750E41"/>
    <w:rsid w:val="00750FA8"/>
    <w:rsid w:val="00751CC3"/>
    <w:rsid w:val="0075296C"/>
    <w:rsid w:val="0075297F"/>
    <w:rsid w:val="00753B04"/>
    <w:rsid w:val="00753FA9"/>
    <w:rsid w:val="007541FA"/>
    <w:rsid w:val="00754DCB"/>
    <w:rsid w:val="00756942"/>
    <w:rsid w:val="00756BA6"/>
    <w:rsid w:val="00757568"/>
    <w:rsid w:val="0075767B"/>
    <w:rsid w:val="007614D3"/>
    <w:rsid w:val="00763FED"/>
    <w:rsid w:val="007645D0"/>
    <w:rsid w:val="00764781"/>
    <w:rsid w:val="00765535"/>
    <w:rsid w:val="0076595C"/>
    <w:rsid w:val="00765B31"/>
    <w:rsid w:val="00765E67"/>
    <w:rsid w:val="00767F21"/>
    <w:rsid w:val="00770719"/>
    <w:rsid w:val="0077078C"/>
    <w:rsid w:val="007712C8"/>
    <w:rsid w:val="007712D2"/>
    <w:rsid w:val="007726D8"/>
    <w:rsid w:val="0077485B"/>
    <w:rsid w:val="00774FB1"/>
    <w:rsid w:val="00775346"/>
    <w:rsid w:val="00775899"/>
    <w:rsid w:val="00776E04"/>
    <w:rsid w:val="00776E99"/>
    <w:rsid w:val="00777A9E"/>
    <w:rsid w:val="00777EED"/>
    <w:rsid w:val="00781608"/>
    <w:rsid w:val="007825FD"/>
    <w:rsid w:val="007839FB"/>
    <w:rsid w:val="0078424B"/>
    <w:rsid w:val="007854F9"/>
    <w:rsid w:val="00786A8A"/>
    <w:rsid w:val="00787089"/>
    <w:rsid w:val="00787242"/>
    <w:rsid w:val="00787A65"/>
    <w:rsid w:val="0079020E"/>
    <w:rsid w:val="00790DDE"/>
    <w:rsid w:val="007924E0"/>
    <w:rsid w:val="00793534"/>
    <w:rsid w:val="007956A6"/>
    <w:rsid w:val="007977F0"/>
    <w:rsid w:val="007A07A5"/>
    <w:rsid w:val="007A0B95"/>
    <w:rsid w:val="007A10E4"/>
    <w:rsid w:val="007A202D"/>
    <w:rsid w:val="007A24DB"/>
    <w:rsid w:val="007A3F0D"/>
    <w:rsid w:val="007A4AF9"/>
    <w:rsid w:val="007A62DE"/>
    <w:rsid w:val="007A6861"/>
    <w:rsid w:val="007A7620"/>
    <w:rsid w:val="007B05C1"/>
    <w:rsid w:val="007B1806"/>
    <w:rsid w:val="007B2B20"/>
    <w:rsid w:val="007B4729"/>
    <w:rsid w:val="007B4870"/>
    <w:rsid w:val="007B6C44"/>
    <w:rsid w:val="007B7CBF"/>
    <w:rsid w:val="007B7D76"/>
    <w:rsid w:val="007C073F"/>
    <w:rsid w:val="007C17C0"/>
    <w:rsid w:val="007C247D"/>
    <w:rsid w:val="007C42D5"/>
    <w:rsid w:val="007C4938"/>
    <w:rsid w:val="007C4D94"/>
    <w:rsid w:val="007C5297"/>
    <w:rsid w:val="007C6B3B"/>
    <w:rsid w:val="007C6CED"/>
    <w:rsid w:val="007C7626"/>
    <w:rsid w:val="007D05FE"/>
    <w:rsid w:val="007D148C"/>
    <w:rsid w:val="007D265D"/>
    <w:rsid w:val="007D27CB"/>
    <w:rsid w:val="007D2A4C"/>
    <w:rsid w:val="007D2A5D"/>
    <w:rsid w:val="007D332F"/>
    <w:rsid w:val="007D3A8E"/>
    <w:rsid w:val="007D3F77"/>
    <w:rsid w:val="007D52E0"/>
    <w:rsid w:val="007D5469"/>
    <w:rsid w:val="007D5797"/>
    <w:rsid w:val="007D5841"/>
    <w:rsid w:val="007D58DA"/>
    <w:rsid w:val="007D660B"/>
    <w:rsid w:val="007D67AF"/>
    <w:rsid w:val="007D69B2"/>
    <w:rsid w:val="007D7FD0"/>
    <w:rsid w:val="007E0724"/>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42EF"/>
    <w:rsid w:val="007F5448"/>
    <w:rsid w:val="007F7B52"/>
    <w:rsid w:val="0080168F"/>
    <w:rsid w:val="0080190D"/>
    <w:rsid w:val="00801C40"/>
    <w:rsid w:val="00801C7A"/>
    <w:rsid w:val="00802FE4"/>
    <w:rsid w:val="0080386A"/>
    <w:rsid w:val="00803C76"/>
    <w:rsid w:val="008040DE"/>
    <w:rsid w:val="008047E4"/>
    <w:rsid w:val="00804D80"/>
    <w:rsid w:val="00805475"/>
    <w:rsid w:val="00805B06"/>
    <w:rsid w:val="00805DEC"/>
    <w:rsid w:val="0080779A"/>
    <w:rsid w:val="00807901"/>
    <w:rsid w:val="00811E2C"/>
    <w:rsid w:val="00812724"/>
    <w:rsid w:val="00814752"/>
    <w:rsid w:val="00814F16"/>
    <w:rsid w:val="00815101"/>
    <w:rsid w:val="0081594B"/>
    <w:rsid w:val="00816040"/>
    <w:rsid w:val="00817038"/>
    <w:rsid w:val="00820512"/>
    <w:rsid w:val="0082085E"/>
    <w:rsid w:val="00820ACD"/>
    <w:rsid w:val="008213DA"/>
    <w:rsid w:val="00821882"/>
    <w:rsid w:val="00821C31"/>
    <w:rsid w:val="00823706"/>
    <w:rsid w:val="00823BC7"/>
    <w:rsid w:val="00823D63"/>
    <w:rsid w:val="00825284"/>
    <w:rsid w:val="0082566C"/>
    <w:rsid w:val="00825EED"/>
    <w:rsid w:val="00825F64"/>
    <w:rsid w:val="00826734"/>
    <w:rsid w:val="00826867"/>
    <w:rsid w:val="008269F8"/>
    <w:rsid w:val="00830BCF"/>
    <w:rsid w:val="008320D3"/>
    <w:rsid w:val="00832E70"/>
    <w:rsid w:val="00833C75"/>
    <w:rsid w:val="00833D5C"/>
    <w:rsid w:val="00834153"/>
    <w:rsid w:val="00834EF5"/>
    <w:rsid w:val="00834F4A"/>
    <w:rsid w:val="008352E0"/>
    <w:rsid w:val="0083659E"/>
    <w:rsid w:val="008370C7"/>
    <w:rsid w:val="0083764A"/>
    <w:rsid w:val="00840F14"/>
    <w:rsid w:val="00842DCF"/>
    <w:rsid w:val="00843FE8"/>
    <w:rsid w:val="008443A8"/>
    <w:rsid w:val="00844BFC"/>
    <w:rsid w:val="00845177"/>
    <w:rsid w:val="00845554"/>
    <w:rsid w:val="0084561C"/>
    <w:rsid w:val="00846211"/>
    <w:rsid w:val="00846579"/>
    <w:rsid w:val="00847136"/>
    <w:rsid w:val="008476B6"/>
    <w:rsid w:val="00847E2F"/>
    <w:rsid w:val="00850799"/>
    <w:rsid w:val="00852410"/>
    <w:rsid w:val="00853A23"/>
    <w:rsid w:val="0085410E"/>
    <w:rsid w:val="008557AC"/>
    <w:rsid w:val="00855806"/>
    <w:rsid w:val="00855D0A"/>
    <w:rsid w:val="00855D89"/>
    <w:rsid w:val="00855FF0"/>
    <w:rsid w:val="0085678A"/>
    <w:rsid w:val="008578ED"/>
    <w:rsid w:val="0086018B"/>
    <w:rsid w:val="0086081C"/>
    <w:rsid w:val="008625CC"/>
    <w:rsid w:val="00862DBA"/>
    <w:rsid w:val="00862FD0"/>
    <w:rsid w:val="008635B9"/>
    <w:rsid w:val="00863C5A"/>
    <w:rsid w:val="00863EC2"/>
    <w:rsid w:val="00864368"/>
    <w:rsid w:val="008651F7"/>
    <w:rsid w:val="008657D3"/>
    <w:rsid w:val="00867512"/>
    <w:rsid w:val="00867B31"/>
    <w:rsid w:val="0087065E"/>
    <w:rsid w:val="00874085"/>
    <w:rsid w:val="00874153"/>
    <w:rsid w:val="00874793"/>
    <w:rsid w:val="0087615C"/>
    <w:rsid w:val="008765E3"/>
    <w:rsid w:val="00876742"/>
    <w:rsid w:val="008777B9"/>
    <w:rsid w:val="0088230C"/>
    <w:rsid w:val="00882899"/>
    <w:rsid w:val="008838F0"/>
    <w:rsid w:val="00884000"/>
    <w:rsid w:val="008841B4"/>
    <w:rsid w:val="00884C29"/>
    <w:rsid w:val="00884F89"/>
    <w:rsid w:val="00885823"/>
    <w:rsid w:val="00887D71"/>
    <w:rsid w:val="00890A81"/>
    <w:rsid w:val="00892ADA"/>
    <w:rsid w:val="00894215"/>
    <w:rsid w:val="00894E01"/>
    <w:rsid w:val="00896192"/>
    <w:rsid w:val="00896CB7"/>
    <w:rsid w:val="00897F14"/>
    <w:rsid w:val="008A04D1"/>
    <w:rsid w:val="008A1B49"/>
    <w:rsid w:val="008A2116"/>
    <w:rsid w:val="008A2159"/>
    <w:rsid w:val="008A2971"/>
    <w:rsid w:val="008A3AA9"/>
    <w:rsid w:val="008A4626"/>
    <w:rsid w:val="008A4B98"/>
    <w:rsid w:val="008A4C54"/>
    <w:rsid w:val="008A578F"/>
    <w:rsid w:val="008B0473"/>
    <w:rsid w:val="008B10E1"/>
    <w:rsid w:val="008B17F3"/>
    <w:rsid w:val="008B21F9"/>
    <w:rsid w:val="008B221F"/>
    <w:rsid w:val="008B2A13"/>
    <w:rsid w:val="008B339D"/>
    <w:rsid w:val="008B4186"/>
    <w:rsid w:val="008B4A3D"/>
    <w:rsid w:val="008B525B"/>
    <w:rsid w:val="008B62F1"/>
    <w:rsid w:val="008B7118"/>
    <w:rsid w:val="008C1437"/>
    <w:rsid w:val="008C1CF8"/>
    <w:rsid w:val="008C1D55"/>
    <w:rsid w:val="008C212E"/>
    <w:rsid w:val="008C22C5"/>
    <w:rsid w:val="008C2FA3"/>
    <w:rsid w:val="008C3BAA"/>
    <w:rsid w:val="008C6DD3"/>
    <w:rsid w:val="008C6FBE"/>
    <w:rsid w:val="008C7FAE"/>
    <w:rsid w:val="008D1497"/>
    <w:rsid w:val="008D1866"/>
    <w:rsid w:val="008D230A"/>
    <w:rsid w:val="008D233E"/>
    <w:rsid w:val="008D25C7"/>
    <w:rsid w:val="008D2E04"/>
    <w:rsid w:val="008D327F"/>
    <w:rsid w:val="008D3C28"/>
    <w:rsid w:val="008D3FEA"/>
    <w:rsid w:val="008D4678"/>
    <w:rsid w:val="008D4936"/>
    <w:rsid w:val="008D71D1"/>
    <w:rsid w:val="008E076D"/>
    <w:rsid w:val="008E0841"/>
    <w:rsid w:val="008E13BA"/>
    <w:rsid w:val="008E2230"/>
    <w:rsid w:val="008E2526"/>
    <w:rsid w:val="008E2F03"/>
    <w:rsid w:val="008E3247"/>
    <w:rsid w:val="008E422E"/>
    <w:rsid w:val="008E47BD"/>
    <w:rsid w:val="008E48CA"/>
    <w:rsid w:val="008E55F8"/>
    <w:rsid w:val="008E5D9F"/>
    <w:rsid w:val="008E685E"/>
    <w:rsid w:val="008F0166"/>
    <w:rsid w:val="008F0F01"/>
    <w:rsid w:val="008F1D9F"/>
    <w:rsid w:val="008F4D6E"/>
    <w:rsid w:val="008F4DDD"/>
    <w:rsid w:val="008F70FA"/>
    <w:rsid w:val="008F786E"/>
    <w:rsid w:val="008F79C9"/>
    <w:rsid w:val="008F7DAA"/>
    <w:rsid w:val="0090075F"/>
    <w:rsid w:val="00900F0A"/>
    <w:rsid w:val="00901A63"/>
    <w:rsid w:val="00902088"/>
    <w:rsid w:val="00903008"/>
    <w:rsid w:val="0090366B"/>
    <w:rsid w:val="009037CF"/>
    <w:rsid w:val="00903A76"/>
    <w:rsid w:val="0090404C"/>
    <w:rsid w:val="009046A0"/>
    <w:rsid w:val="00904ADA"/>
    <w:rsid w:val="00904E0A"/>
    <w:rsid w:val="00905765"/>
    <w:rsid w:val="00906AF2"/>
    <w:rsid w:val="00906B9F"/>
    <w:rsid w:val="009077A7"/>
    <w:rsid w:val="00910079"/>
    <w:rsid w:val="009113E6"/>
    <w:rsid w:val="00911421"/>
    <w:rsid w:val="009115B7"/>
    <w:rsid w:val="009117B9"/>
    <w:rsid w:val="00911BF6"/>
    <w:rsid w:val="00913893"/>
    <w:rsid w:val="009139BC"/>
    <w:rsid w:val="00913AC7"/>
    <w:rsid w:val="00914362"/>
    <w:rsid w:val="009146E3"/>
    <w:rsid w:val="00914743"/>
    <w:rsid w:val="00914B4D"/>
    <w:rsid w:val="009154F9"/>
    <w:rsid w:val="00915E20"/>
    <w:rsid w:val="009160EB"/>
    <w:rsid w:val="009174A5"/>
    <w:rsid w:val="009174ED"/>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3063C"/>
    <w:rsid w:val="00930869"/>
    <w:rsid w:val="009313F7"/>
    <w:rsid w:val="00931BBF"/>
    <w:rsid w:val="00932583"/>
    <w:rsid w:val="0093371B"/>
    <w:rsid w:val="00934096"/>
    <w:rsid w:val="00934752"/>
    <w:rsid w:val="00934E20"/>
    <w:rsid w:val="00937785"/>
    <w:rsid w:val="00937865"/>
    <w:rsid w:val="00937A20"/>
    <w:rsid w:val="00937B35"/>
    <w:rsid w:val="00942F17"/>
    <w:rsid w:val="009435A1"/>
    <w:rsid w:val="00943A5A"/>
    <w:rsid w:val="009455A9"/>
    <w:rsid w:val="0094646C"/>
    <w:rsid w:val="00947BB9"/>
    <w:rsid w:val="009504C8"/>
    <w:rsid w:val="00950E46"/>
    <w:rsid w:val="00951573"/>
    <w:rsid w:val="00952EAA"/>
    <w:rsid w:val="00954964"/>
    <w:rsid w:val="00955AE2"/>
    <w:rsid w:val="00955DE9"/>
    <w:rsid w:val="0095628D"/>
    <w:rsid w:val="00957963"/>
    <w:rsid w:val="00957D8A"/>
    <w:rsid w:val="00960031"/>
    <w:rsid w:val="00960E02"/>
    <w:rsid w:val="0096168C"/>
    <w:rsid w:val="00962089"/>
    <w:rsid w:val="00963BE2"/>
    <w:rsid w:val="00963DE0"/>
    <w:rsid w:val="00964CA2"/>
    <w:rsid w:val="00965091"/>
    <w:rsid w:val="00965B88"/>
    <w:rsid w:val="0096622D"/>
    <w:rsid w:val="009676EB"/>
    <w:rsid w:val="00970E4B"/>
    <w:rsid w:val="00971366"/>
    <w:rsid w:val="00973CEA"/>
    <w:rsid w:val="00975514"/>
    <w:rsid w:val="009756E6"/>
    <w:rsid w:val="0097633F"/>
    <w:rsid w:val="009771E4"/>
    <w:rsid w:val="0097782B"/>
    <w:rsid w:val="00977E9E"/>
    <w:rsid w:val="009806F4"/>
    <w:rsid w:val="0098268B"/>
    <w:rsid w:val="0098385C"/>
    <w:rsid w:val="00983A43"/>
    <w:rsid w:val="00984B5D"/>
    <w:rsid w:val="009854A6"/>
    <w:rsid w:val="009856DD"/>
    <w:rsid w:val="00986079"/>
    <w:rsid w:val="00986681"/>
    <w:rsid w:val="00987BDB"/>
    <w:rsid w:val="009901A0"/>
    <w:rsid w:val="00990F02"/>
    <w:rsid w:val="00992E96"/>
    <w:rsid w:val="00993154"/>
    <w:rsid w:val="00994B17"/>
    <w:rsid w:val="009955F0"/>
    <w:rsid w:val="00995A27"/>
    <w:rsid w:val="00995A98"/>
    <w:rsid w:val="0099748E"/>
    <w:rsid w:val="00997686"/>
    <w:rsid w:val="009A0152"/>
    <w:rsid w:val="009A1DCF"/>
    <w:rsid w:val="009A2E87"/>
    <w:rsid w:val="009A3C6A"/>
    <w:rsid w:val="009A3E85"/>
    <w:rsid w:val="009A5B56"/>
    <w:rsid w:val="009A5C20"/>
    <w:rsid w:val="009A6166"/>
    <w:rsid w:val="009A6F15"/>
    <w:rsid w:val="009A71CA"/>
    <w:rsid w:val="009A745A"/>
    <w:rsid w:val="009A76E0"/>
    <w:rsid w:val="009A7B35"/>
    <w:rsid w:val="009A7CD1"/>
    <w:rsid w:val="009B068E"/>
    <w:rsid w:val="009B0AF0"/>
    <w:rsid w:val="009B10EC"/>
    <w:rsid w:val="009B112F"/>
    <w:rsid w:val="009B1278"/>
    <w:rsid w:val="009B19A1"/>
    <w:rsid w:val="009B235E"/>
    <w:rsid w:val="009B35E6"/>
    <w:rsid w:val="009B469E"/>
    <w:rsid w:val="009B4AE2"/>
    <w:rsid w:val="009B4B60"/>
    <w:rsid w:val="009B563E"/>
    <w:rsid w:val="009B69FA"/>
    <w:rsid w:val="009C1667"/>
    <w:rsid w:val="009C1DEA"/>
    <w:rsid w:val="009C28F5"/>
    <w:rsid w:val="009C2A67"/>
    <w:rsid w:val="009C3D14"/>
    <w:rsid w:val="009C4A17"/>
    <w:rsid w:val="009C528D"/>
    <w:rsid w:val="009C669F"/>
    <w:rsid w:val="009C7607"/>
    <w:rsid w:val="009C776E"/>
    <w:rsid w:val="009C77DA"/>
    <w:rsid w:val="009C7CA3"/>
    <w:rsid w:val="009D2698"/>
    <w:rsid w:val="009D34E3"/>
    <w:rsid w:val="009D5BF6"/>
    <w:rsid w:val="009D5EFC"/>
    <w:rsid w:val="009D7F80"/>
    <w:rsid w:val="009E0763"/>
    <w:rsid w:val="009E1415"/>
    <w:rsid w:val="009E18B4"/>
    <w:rsid w:val="009E1FF1"/>
    <w:rsid w:val="009E24D2"/>
    <w:rsid w:val="009E39D9"/>
    <w:rsid w:val="009E4379"/>
    <w:rsid w:val="009E570F"/>
    <w:rsid w:val="009E5D0E"/>
    <w:rsid w:val="009E6281"/>
    <w:rsid w:val="009E6AF5"/>
    <w:rsid w:val="009E6FCA"/>
    <w:rsid w:val="009E7527"/>
    <w:rsid w:val="009E75D4"/>
    <w:rsid w:val="009E778C"/>
    <w:rsid w:val="009E7C48"/>
    <w:rsid w:val="009F0130"/>
    <w:rsid w:val="009F02AD"/>
    <w:rsid w:val="009F050F"/>
    <w:rsid w:val="009F06B6"/>
    <w:rsid w:val="009F19A5"/>
    <w:rsid w:val="009F3B27"/>
    <w:rsid w:val="009F5A12"/>
    <w:rsid w:val="009F6106"/>
    <w:rsid w:val="009F639D"/>
    <w:rsid w:val="009F74C3"/>
    <w:rsid w:val="009F75F5"/>
    <w:rsid w:val="009F7DD7"/>
    <w:rsid w:val="00A00700"/>
    <w:rsid w:val="00A017B7"/>
    <w:rsid w:val="00A028E5"/>
    <w:rsid w:val="00A02D9F"/>
    <w:rsid w:val="00A02F5A"/>
    <w:rsid w:val="00A035EC"/>
    <w:rsid w:val="00A03715"/>
    <w:rsid w:val="00A0445C"/>
    <w:rsid w:val="00A0466C"/>
    <w:rsid w:val="00A049FB"/>
    <w:rsid w:val="00A060B1"/>
    <w:rsid w:val="00A07126"/>
    <w:rsid w:val="00A11D3D"/>
    <w:rsid w:val="00A128EE"/>
    <w:rsid w:val="00A1292E"/>
    <w:rsid w:val="00A138DD"/>
    <w:rsid w:val="00A14872"/>
    <w:rsid w:val="00A14FEA"/>
    <w:rsid w:val="00A151C1"/>
    <w:rsid w:val="00A1548D"/>
    <w:rsid w:val="00A154EC"/>
    <w:rsid w:val="00A170DF"/>
    <w:rsid w:val="00A17A98"/>
    <w:rsid w:val="00A205C7"/>
    <w:rsid w:val="00A20A75"/>
    <w:rsid w:val="00A20BA1"/>
    <w:rsid w:val="00A20D0F"/>
    <w:rsid w:val="00A21082"/>
    <w:rsid w:val="00A21151"/>
    <w:rsid w:val="00A2133D"/>
    <w:rsid w:val="00A22125"/>
    <w:rsid w:val="00A238B5"/>
    <w:rsid w:val="00A240D4"/>
    <w:rsid w:val="00A2471F"/>
    <w:rsid w:val="00A25504"/>
    <w:rsid w:val="00A259F7"/>
    <w:rsid w:val="00A25F20"/>
    <w:rsid w:val="00A27232"/>
    <w:rsid w:val="00A30129"/>
    <w:rsid w:val="00A303E7"/>
    <w:rsid w:val="00A32328"/>
    <w:rsid w:val="00A333E2"/>
    <w:rsid w:val="00A35210"/>
    <w:rsid w:val="00A35389"/>
    <w:rsid w:val="00A35B4C"/>
    <w:rsid w:val="00A35D6D"/>
    <w:rsid w:val="00A36ED9"/>
    <w:rsid w:val="00A40365"/>
    <w:rsid w:val="00A40ABD"/>
    <w:rsid w:val="00A40D6F"/>
    <w:rsid w:val="00A4108F"/>
    <w:rsid w:val="00A4177D"/>
    <w:rsid w:val="00A42F32"/>
    <w:rsid w:val="00A437AB"/>
    <w:rsid w:val="00A445C5"/>
    <w:rsid w:val="00A451EA"/>
    <w:rsid w:val="00A454A8"/>
    <w:rsid w:val="00A46377"/>
    <w:rsid w:val="00A464D8"/>
    <w:rsid w:val="00A507B0"/>
    <w:rsid w:val="00A511B5"/>
    <w:rsid w:val="00A52FA4"/>
    <w:rsid w:val="00A5355F"/>
    <w:rsid w:val="00A54223"/>
    <w:rsid w:val="00A553D8"/>
    <w:rsid w:val="00A55746"/>
    <w:rsid w:val="00A56663"/>
    <w:rsid w:val="00A56718"/>
    <w:rsid w:val="00A56A8C"/>
    <w:rsid w:val="00A5717F"/>
    <w:rsid w:val="00A5765B"/>
    <w:rsid w:val="00A60F52"/>
    <w:rsid w:val="00A628C9"/>
    <w:rsid w:val="00A62B43"/>
    <w:rsid w:val="00A63028"/>
    <w:rsid w:val="00A630B0"/>
    <w:rsid w:val="00A64167"/>
    <w:rsid w:val="00A64F55"/>
    <w:rsid w:val="00A65279"/>
    <w:rsid w:val="00A6545C"/>
    <w:rsid w:val="00A66118"/>
    <w:rsid w:val="00A6628B"/>
    <w:rsid w:val="00A664DC"/>
    <w:rsid w:val="00A66896"/>
    <w:rsid w:val="00A66FCF"/>
    <w:rsid w:val="00A70E90"/>
    <w:rsid w:val="00A73410"/>
    <w:rsid w:val="00A74043"/>
    <w:rsid w:val="00A74074"/>
    <w:rsid w:val="00A74A8E"/>
    <w:rsid w:val="00A74A91"/>
    <w:rsid w:val="00A74FEB"/>
    <w:rsid w:val="00A7647D"/>
    <w:rsid w:val="00A77049"/>
    <w:rsid w:val="00A776E4"/>
    <w:rsid w:val="00A8012D"/>
    <w:rsid w:val="00A80814"/>
    <w:rsid w:val="00A8116A"/>
    <w:rsid w:val="00A814CE"/>
    <w:rsid w:val="00A81643"/>
    <w:rsid w:val="00A81942"/>
    <w:rsid w:val="00A81E3B"/>
    <w:rsid w:val="00A82431"/>
    <w:rsid w:val="00A8291E"/>
    <w:rsid w:val="00A83594"/>
    <w:rsid w:val="00A83BF4"/>
    <w:rsid w:val="00A85087"/>
    <w:rsid w:val="00A85C6A"/>
    <w:rsid w:val="00A86E4F"/>
    <w:rsid w:val="00A86FCF"/>
    <w:rsid w:val="00A871B8"/>
    <w:rsid w:val="00A91683"/>
    <w:rsid w:val="00A91714"/>
    <w:rsid w:val="00A919F1"/>
    <w:rsid w:val="00A91CA5"/>
    <w:rsid w:val="00A94A56"/>
    <w:rsid w:val="00A957B4"/>
    <w:rsid w:val="00A95972"/>
    <w:rsid w:val="00A96088"/>
    <w:rsid w:val="00A97584"/>
    <w:rsid w:val="00A975A1"/>
    <w:rsid w:val="00A976D6"/>
    <w:rsid w:val="00AA0084"/>
    <w:rsid w:val="00AA09D6"/>
    <w:rsid w:val="00AA4391"/>
    <w:rsid w:val="00AA66D2"/>
    <w:rsid w:val="00AA68C0"/>
    <w:rsid w:val="00AA6C1C"/>
    <w:rsid w:val="00AA6F52"/>
    <w:rsid w:val="00AA7E99"/>
    <w:rsid w:val="00AB09BD"/>
    <w:rsid w:val="00AB0AA2"/>
    <w:rsid w:val="00AB3502"/>
    <w:rsid w:val="00AB417E"/>
    <w:rsid w:val="00AB4599"/>
    <w:rsid w:val="00AB4897"/>
    <w:rsid w:val="00AB4CB2"/>
    <w:rsid w:val="00AB5951"/>
    <w:rsid w:val="00AB6304"/>
    <w:rsid w:val="00AB6A7A"/>
    <w:rsid w:val="00AB6D07"/>
    <w:rsid w:val="00AB7C33"/>
    <w:rsid w:val="00AC0C4D"/>
    <w:rsid w:val="00AC19E1"/>
    <w:rsid w:val="00AC3DFC"/>
    <w:rsid w:val="00AC3F16"/>
    <w:rsid w:val="00AC4127"/>
    <w:rsid w:val="00AC44F3"/>
    <w:rsid w:val="00AC53EE"/>
    <w:rsid w:val="00AC606F"/>
    <w:rsid w:val="00AC61BF"/>
    <w:rsid w:val="00AC6309"/>
    <w:rsid w:val="00AC79A2"/>
    <w:rsid w:val="00AD0028"/>
    <w:rsid w:val="00AD00E1"/>
    <w:rsid w:val="00AD020B"/>
    <w:rsid w:val="00AD0594"/>
    <w:rsid w:val="00AD1347"/>
    <w:rsid w:val="00AD1B21"/>
    <w:rsid w:val="00AD1BAD"/>
    <w:rsid w:val="00AD2A4A"/>
    <w:rsid w:val="00AD2DD7"/>
    <w:rsid w:val="00AD3765"/>
    <w:rsid w:val="00AD3804"/>
    <w:rsid w:val="00AD412D"/>
    <w:rsid w:val="00AD41C7"/>
    <w:rsid w:val="00AD47D1"/>
    <w:rsid w:val="00AD49E7"/>
    <w:rsid w:val="00AD5126"/>
    <w:rsid w:val="00AD5716"/>
    <w:rsid w:val="00AD5D1C"/>
    <w:rsid w:val="00AD61E4"/>
    <w:rsid w:val="00AD62DB"/>
    <w:rsid w:val="00AD746A"/>
    <w:rsid w:val="00AD793A"/>
    <w:rsid w:val="00AE03B3"/>
    <w:rsid w:val="00AE05BE"/>
    <w:rsid w:val="00AE06A5"/>
    <w:rsid w:val="00AE07ED"/>
    <w:rsid w:val="00AE0800"/>
    <w:rsid w:val="00AE0BBE"/>
    <w:rsid w:val="00AE0F05"/>
    <w:rsid w:val="00AE1472"/>
    <w:rsid w:val="00AE1929"/>
    <w:rsid w:val="00AE199C"/>
    <w:rsid w:val="00AE1AB9"/>
    <w:rsid w:val="00AE2DA0"/>
    <w:rsid w:val="00AE33FC"/>
    <w:rsid w:val="00AE4DEB"/>
    <w:rsid w:val="00AE533F"/>
    <w:rsid w:val="00AE675E"/>
    <w:rsid w:val="00AE76D3"/>
    <w:rsid w:val="00AF033C"/>
    <w:rsid w:val="00AF0A7D"/>
    <w:rsid w:val="00AF0CBC"/>
    <w:rsid w:val="00AF14B3"/>
    <w:rsid w:val="00AF260C"/>
    <w:rsid w:val="00AF6F47"/>
    <w:rsid w:val="00AF7103"/>
    <w:rsid w:val="00AF751E"/>
    <w:rsid w:val="00AF7583"/>
    <w:rsid w:val="00B0084D"/>
    <w:rsid w:val="00B00C90"/>
    <w:rsid w:val="00B01272"/>
    <w:rsid w:val="00B01F99"/>
    <w:rsid w:val="00B02918"/>
    <w:rsid w:val="00B02F0C"/>
    <w:rsid w:val="00B03023"/>
    <w:rsid w:val="00B031F7"/>
    <w:rsid w:val="00B03673"/>
    <w:rsid w:val="00B04DEF"/>
    <w:rsid w:val="00B04EB8"/>
    <w:rsid w:val="00B06353"/>
    <w:rsid w:val="00B065E0"/>
    <w:rsid w:val="00B0728C"/>
    <w:rsid w:val="00B07EF8"/>
    <w:rsid w:val="00B10A59"/>
    <w:rsid w:val="00B113E9"/>
    <w:rsid w:val="00B128A8"/>
    <w:rsid w:val="00B12B9F"/>
    <w:rsid w:val="00B1408E"/>
    <w:rsid w:val="00B14650"/>
    <w:rsid w:val="00B153BB"/>
    <w:rsid w:val="00B156BA"/>
    <w:rsid w:val="00B15A3D"/>
    <w:rsid w:val="00B15B0A"/>
    <w:rsid w:val="00B16722"/>
    <w:rsid w:val="00B171F2"/>
    <w:rsid w:val="00B17569"/>
    <w:rsid w:val="00B17995"/>
    <w:rsid w:val="00B17E09"/>
    <w:rsid w:val="00B2236F"/>
    <w:rsid w:val="00B23B35"/>
    <w:rsid w:val="00B23BBD"/>
    <w:rsid w:val="00B24569"/>
    <w:rsid w:val="00B250CC"/>
    <w:rsid w:val="00B25C94"/>
    <w:rsid w:val="00B267E4"/>
    <w:rsid w:val="00B27043"/>
    <w:rsid w:val="00B27398"/>
    <w:rsid w:val="00B31403"/>
    <w:rsid w:val="00B31C13"/>
    <w:rsid w:val="00B32132"/>
    <w:rsid w:val="00B32B09"/>
    <w:rsid w:val="00B33764"/>
    <w:rsid w:val="00B34530"/>
    <w:rsid w:val="00B34A6E"/>
    <w:rsid w:val="00B34B80"/>
    <w:rsid w:val="00B35814"/>
    <w:rsid w:val="00B3646F"/>
    <w:rsid w:val="00B366EF"/>
    <w:rsid w:val="00B36963"/>
    <w:rsid w:val="00B36F00"/>
    <w:rsid w:val="00B36F2B"/>
    <w:rsid w:val="00B372AE"/>
    <w:rsid w:val="00B3736F"/>
    <w:rsid w:val="00B37FB4"/>
    <w:rsid w:val="00B40A4C"/>
    <w:rsid w:val="00B418B3"/>
    <w:rsid w:val="00B41AD0"/>
    <w:rsid w:val="00B422CB"/>
    <w:rsid w:val="00B42352"/>
    <w:rsid w:val="00B436B1"/>
    <w:rsid w:val="00B438FD"/>
    <w:rsid w:val="00B45061"/>
    <w:rsid w:val="00B45302"/>
    <w:rsid w:val="00B4547F"/>
    <w:rsid w:val="00B45482"/>
    <w:rsid w:val="00B455DF"/>
    <w:rsid w:val="00B46B8D"/>
    <w:rsid w:val="00B46C37"/>
    <w:rsid w:val="00B46EFD"/>
    <w:rsid w:val="00B50E93"/>
    <w:rsid w:val="00B51243"/>
    <w:rsid w:val="00B5168B"/>
    <w:rsid w:val="00B52001"/>
    <w:rsid w:val="00B5230F"/>
    <w:rsid w:val="00B52333"/>
    <w:rsid w:val="00B53870"/>
    <w:rsid w:val="00B53A6B"/>
    <w:rsid w:val="00B5615A"/>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22E6"/>
    <w:rsid w:val="00B7291F"/>
    <w:rsid w:val="00B72FBF"/>
    <w:rsid w:val="00B733C0"/>
    <w:rsid w:val="00B7371B"/>
    <w:rsid w:val="00B73BC5"/>
    <w:rsid w:val="00B73BD3"/>
    <w:rsid w:val="00B74378"/>
    <w:rsid w:val="00B74579"/>
    <w:rsid w:val="00B74AA5"/>
    <w:rsid w:val="00B74D3A"/>
    <w:rsid w:val="00B75630"/>
    <w:rsid w:val="00B75C7F"/>
    <w:rsid w:val="00B76248"/>
    <w:rsid w:val="00B76297"/>
    <w:rsid w:val="00B764DD"/>
    <w:rsid w:val="00B7698B"/>
    <w:rsid w:val="00B77B6E"/>
    <w:rsid w:val="00B77C72"/>
    <w:rsid w:val="00B80AA3"/>
    <w:rsid w:val="00B80E2D"/>
    <w:rsid w:val="00B819C8"/>
    <w:rsid w:val="00B825E6"/>
    <w:rsid w:val="00B827C1"/>
    <w:rsid w:val="00B835A4"/>
    <w:rsid w:val="00B83C77"/>
    <w:rsid w:val="00B842D3"/>
    <w:rsid w:val="00B8447E"/>
    <w:rsid w:val="00B84618"/>
    <w:rsid w:val="00B848F7"/>
    <w:rsid w:val="00B84B10"/>
    <w:rsid w:val="00B858FD"/>
    <w:rsid w:val="00B85A80"/>
    <w:rsid w:val="00B875EB"/>
    <w:rsid w:val="00B87671"/>
    <w:rsid w:val="00B87728"/>
    <w:rsid w:val="00B915D7"/>
    <w:rsid w:val="00B927E0"/>
    <w:rsid w:val="00B92804"/>
    <w:rsid w:val="00B92887"/>
    <w:rsid w:val="00B9333C"/>
    <w:rsid w:val="00B93953"/>
    <w:rsid w:val="00B947C5"/>
    <w:rsid w:val="00B94B36"/>
    <w:rsid w:val="00B95029"/>
    <w:rsid w:val="00B95385"/>
    <w:rsid w:val="00B962AA"/>
    <w:rsid w:val="00B9712C"/>
    <w:rsid w:val="00BA0791"/>
    <w:rsid w:val="00BA15C9"/>
    <w:rsid w:val="00BA22BB"/>
    <w:rsid w:val="00BA5EDC"/>
    <w:rsid w:val="00BA6C77"/>
    <w:rsid w:val="00BA6E36"/>
    <w:rsid w:val="00BA6E8D"/>
    <w:rsid w:val="00BA70DE"/>
    <w:rsid w:val="00BA77C9"/>
    <w:rsid w:val="00BB0DBF"/>
    <w:rsid w:val="00BB0EFB"/>
    <w:rsid w:val="00BB1150"/>
    <w:rsid w:val="00BB134C"/>
    <w:rsid w:val="00BB15A3"/>
    <w:rsid w:val="00BB2EE8"/>
    <w:rsid w:val="00BB3D44"/>
    <w:rsid w:val="00BB436C"/>
    <w:rsid w:val="00BB437F"/>
    <w:rsid w:val="00BB465C"/>
    <w:rsid w:val="00BB56C2"/>
    <w:rsid w:val="00BB59B4"/>
    <w:rsid w:val="00BB5C6E"/>
    <w:rsid w:val="00BB6A60"/>
    <w:rsid w:val="00BB6EE2"/>
    <w:rsid w:val="00BB7415"/>
    <w:rsid w:val="00BB75A2"/>
    <w:rsid w:val="00BB75AD"/>
    <w:rsid w:val="00BB7AD6"/>
    <w:rsid w:val="00BC015D"/>
    <w:rsid w:val="00BC10FA"/>
    <w:rsid w:val="00BC1E1B"/>
    <w:rsid w:val="00BC25CC"/>
    <w:rsid w:val="00BC33F8"/>
    <w:rsid w:val="00BC36F8"/>
    <w:rsid w:val="00BC3F4C"/>
    <w:rsid w:val="00BC4760"/>
    <w:rsid w:val="00BC4D2B"/>
    <w:rsid w:val="00BC4EA8"/>
    <w:rsid w:val="00BC56C6"/>
    <w:rsid w:val="00BC6168"/>
    <w:rsid w:val="00BC6571"/>
    <w:rsid w:val="00BC6CB7"/>
    <w:rsid w:val="00BD0372"/>
    <w:rsid w:val="00BD1003"/>
    <w:rsid w:val="00BD17D8"/>
    <w:rsid w:val="00BD1A16"/>
    <w:rsid w:val="00BD2258"/>
    <w:rsid w:val="00BD3F5F"/>
    <w:rsid w:val="00BD4F15"/>
    <w:rsid w:val="00BD6081"/>
    <w:rsid w:val="00BD707D"/>
    <w:rsid w:val="00BD7B2E"/>
    <w:rsid w:val="00BE0614"/>
    <w:rsid w:val="00BE07F3"/>
    <w:rsid w:val="00BE089F"/>
    <w:rsid w:val="00BE1B9C"/>
    <w:rsid w:val="00BE23A4"/>
    <w:rsid w:val="00BE2522"/>
    <w:rsid w:val="00BE27F5"/>
    <w:rsid w:val="00BE2E36"/>
    <w:rsid w:val="00BE2E7A"/>
    <w:rsid w:val="00BE406A"/>
    <w:rsid w:val="00BE45E4"/>
    <w:rsid w:val="00BE4BC7"/>
    <w:rsid w:val="00BE5693"/>
    <w:rsid w:val="00BE5758"/>
    <w:rsid w:val="00BE5FBA"/>
    <w:rsid w:val="00BE604B"/>
    <w:rsid w:val="00BE6314"/>
    <w:rsid w:val="00BE6771"/>
    <w:rsid w:val="00BE73EB"/>
    <w:rsid w:val="00BE7876"/>
    <w:rsid w:val="00BF07FC"/>
    <w:rsid w:val="00BF283A"/>
    <w:rsid w:val="00BF3049"/>
    <w:rsid w:val="00BF32C2"/>
    <w:rsid w:val="00BF524A"/>
    <w:rsid w:val="00BF5F2D"/>
    <w:rsid w:val="00BF718D"/>
    <w:rsid w:val="00BF75F9"/>
    <w:rsid w:val="00C00904"/>
    <w:rsid w:val="00C00A35"/>
    <w:rsid w:val="00C01259"/>
    <w:rsid w:val="00C016FC"/>
    <w:rsid w:val="00C0254D"/>
    <w:rsid w:val="00C02953"/>
    <w:rsid w:val="00C02CDD"/>
    <w:rsid w:val="00C03C9C"/>
    <w:rsid w:val="00C05B8F"/>
    <w:rsid w:val="00C05D86"/>
    <w:rsid w:val="00C06499"/>
    <w:rsid w:val="00C0653E"/>
    <w:rsid w:val="00C067AB"/>
    <w:rsid w:val="00C06EDE"/>
    <w:rsid w:val="00C06FA0"/>
    <w:rsid w:val="00C070B3"/>
    <w:rsid w:val="00C075B2"/>
    <w:rsid w:val="00C10D9C"/>
    <w:rsid w:val="00C12E27"/>
    <w:rsid w:val="00C13D71"/>
    <w:rsid w:val="00C143CA"/>
    <w:rsid w:val="00C155FF"/>
    <w:rsid w:val="00C162E8"/>
    <w:rsid w:val="00C20586"/>
    <w:rsid w:val="00C211DB"/>
    <w:rsid w:val="00C222ED"/>
    <w:rsid w:val="00C22C5E"/>
    <w:rsid w:val="00C23AA7"/>
    <w:rsid w:val="00C24431"/>
    <w:rsid w:val="00C2487C"/>
    <w:rsid w:val="00C256DA"/>
    <w:rsid w:val="00C2605C"/>
    <w:rsid w:val="00C2606B"/>
    <w:rsid w:val="00C26263"/>
    <w:rsid w:val="00C26381"/>
    <w:rsid w:val="00C27A44"/>
    <w:rsid w:val="00C301E8"/>
    <w:rsid w:val="00C30BA6"/>
    <w:rsid w:val="00C32587"/>
    <w:rsid w:val="00C32DB0"/>
    <w:rsid w:val="00C33A62"/>
    <w:rsid w:val="00C346F7"/>
    <w:rsid w:val="00C3583D"/>
    <w:rsid w:val="00C35A38"/>
    <w:rsid w:val="00C35B91"/>
    <w:rsid w:val="00C35EA1"/>
    <w:rsid w:val="00C35EE1"/>
    <w:rsid w:val="00C36329"/>
    <w:rsid w:val="00C36857"/>
    <w:rsid w:val="00C3777D"/>
    <w:rsid w:val="00C37CDD"/>
    <w:rsid w:val="00C400EC"/>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D05"/>
    <w:rsid w:val="00C503F0"/>
    <w:rsid w:val="00C50D37"/>
    <w:rsid w:val="00C50E6E"/>
    <w:rsid w:val="00C51110"/>
    <w:rsid w:val="00C5163C"/>
    <w:rsid w:val="00C517E6"/>
    <w:rsid w:val="00C523D7"/>
    <w:rsid w:val="00C5294D"/>
    <w:rsid w:val="00C537A0"/>
    <w:rsid w:val="00C55D86"/>
    <w:rsid w:val="00C5604B"/>
    <w:rsid w:val="00C5614D"/>
    <w:rsid w:val="00C56360"/>
    <w:rsid w:val="00C57029"/>
    <w:rsid w:val="00C60335"/>
    <w:rsid w:val="00C618A7"/>
    <w:rsid w:val="00C620F1"/>
    <w:rsid w:val="00C625EF"/>
    <w:rsid w:val="00C62D12"/>
    <w:rsid w:val="00C63E2A"/>
    <w:rsid w:val="00C640A8"/>
    <w:rsid w:val="00C645BB"/>
    <w:rsid w:val="00C64FEF"/>
    <w:rsid w:val="00C67EF6"/>
    <w:rsid w:val="00C704CB"/>
    <w:rsid w:val="00C706A5"/>
    <w:rsid w:val="00C707F9"/>
    <w:rsid w:val="00C709B4"/>
    <w:rsid w:val="00C73217"/>
    <w:rsid w:val="00C74FA5"/>
    <w:rsid w:val="00C750E6"/>
    <w:rsid w:val="00C7516B"/>
    <w:rsid w:val="00C7579E"/>
    <w:rsid w:val="00C757A5"/>
    <w:rsid w:val="00C75828"/>
    <w:rsid w:val="00C7612D"/>
    <w:rsid w:val="00C76F03"/>
    <w:rsid w:val="00C7705B"/>
    <w:rsid w:val="00C774CE"/>
    <w:rsid w:val="00C77DDB"/>
    <w:rsid w:val="00C80181"/>
    <w:rsid w:val="00C81FB3"/>
    <w:rsid w:val="00C82E4F"/>
    <w:rsid w:val="00C82E73"/>
    <w:rsid w:val="00C83191"/>
    <w:rsid w:val="00C832C5"/>
    <w:rsid w:val="00C84277"/>
    <w:rsid w:val="00C84FB7"/>
    <w:rsid w:val="00C862E2"/>
    <w:rsid w:val="00C86FC5"/>
    <w:rsid w:val="00C87536"/>
    <w:rsid w:val="00C87D3B"/>
    <w:rsid w:val="00C87FB0"/>
    <w:rsid w:val="00C90512"/>
    <w:rsid w:val="00C9069B"/>
    <w:rsid w:val="00C90C5A"/>
    <w:rsid w:val="00C9181B"/>
    <w:rsid w:val="00C9204A"/>
    <w:rsid w:val="00C92BA1"/>
    <w:rsid w:val="00C93BCA"/>
    <w:rsid w:val="00C93ECA"/>
    <w:rsid w:val="00C94C53"/>
    <w:rsid w:val="00C94D2F"/>
    <w:rsid w:val="00C96CC5"/>
    <w:rsid w:val="00C97119"/>
    <w:rsid w:val="00CA0241"/>
    <w:rsid w:val="00CA0F86"/>
    <w:rsid w:val="00CA1CCB"/>
    <w:rsid w:val="00CA260D"/>
    <w:rsid w:val="00CA2A48"/>
    <w:rsid w:val="00CA2C61"/>
    <w:rsid w:val="00CA32A7"/>
    <w:rsid w:val="00CA3730"/>
    <w:rsid w:val="00CA3750"/>
    <w:rsid w:val="00CA45DF"/>
    <w:rsid w:val="00CA4A8B"/>
    <w:rsid w:val="00CA5005"/>
    <w:rsid w:val="00CA61A5"/>
    <w:rsid w:val="00CA668A"/>
    <w:rsid w:val="00CA732B"/>
    <w:rsid w:val="00CB0C0C"/>
    <w:rsid w:val="00CB12E6"/>
    <w:rsid w:val="00CB21BF"/>
    <w:rsid w:val="00CB2935"/>
    <w:rsid w:val="00CB2F3A"/>
    <w:rsid w:val="00CB31D2"/>
    <w:rsid w:val="00CB3A29"/>
    <w:rsid w:val="00CB4021"/>
    <w:rsid w:val="00CB42ED"/>
    <w:rsid w:val="00CB4A81"/>
    <w:rsid w:val="00CB67D9"/>
    <w:rsid w:val="00CB696E"/>
    <w:rsid w:val="00CB7530"/>
    <w:rsid w:val="00CB76D9"/>
    <w:rsid w:val="00CB7C4F"/>
    <w:rsid w:val="00CC18AB"/>
    <w:rsid w:val="00CC21B4"/>
    <w:rsid w:val="00CC2219"/>
    <w:rsid w:val="00CC410F"/>
    <w:rsid w:val="00CC4D74"/>
    <w:rsid w:val="00CC51EA"/>
    <w:rsid w:val="00CC64E8"/>
    <w:rsid w:val="00CC68F4"/>
    <w:rsid w:val="00CC734B"/>
    <w:rsid w:val="00CD04C8"/>
    <w:rsid w:val="00CD0793"/>
    <w:rsid w:val="00CD0E0F"/>
    <w:rsid w:val="00CD1F0B"/>
    <w:rsid w:val="00CD4337"/>
    <w:rsid w:val="00CD4446"/>
    <w:rsid w:val="00CD592E"/>
    <w:rsid w:val="00CD5C00"/>
    <w:rsid w:val="00CD68E8"/>
    <w:rsid w:val="00CD6D3D"/>
    <w:rsid w:val="00CE0701"/>
    <w:rsid w:val="00CE070C"/>
    <w:rsid w:val="00CE1836"/>
    <w:rsid w:val="00CE3903"/>
    <w:rsid w:val="00CE4ACF"/>
    <w:rsid w:val="00CE66ED"/>
    <w:rsid w:val="00CE6AB7"/>
    <w:rsid w:val="00CE6DC4"/>
    <w:rsid w:val="00CE78CF"/>
    <w:rsid w:val="00CE7F84"/>
    <w:rsid w:val="00CF0C27"/>
    <w:rsid w:val="00CF20CD"/>
    <w:rsid w:val="00CF2746"/>
    <w:rsid w:val="00CF321F"/>
    <w:rsid w:val="00CF339E"/>
    <w:rsid w:val="00CF42A2"/>
    <w:rsid w:val="00CF560D"/>
    <w:rsid w:val="00CF5738"/>
    <w:rsid w:val="00CF59D8"/>
    <w:rsid w:val="00CF5E71"/>
    <w:rsid w:val="00CF6434"/>
    <w:rsid w:val="00CF649E"/>
    <w:rsid w:val="00CF6805"/>
    <w:rsid w:val="00CF6936"/>
    <w:rsid w:val="00CF694C"/>
    <w:rsid w:val="00CF69C9"/>
    <w:rsid w:val="00D000C2"/>
    <w:rsid w:val="00D0322C"/>
    <w:rsid w:val="00D03D36"/>
    <w:rsid w:val="00D046AA"/>
    <w:rsid w:val="00D05273"/>
    <w:rsid w:val="00D05D11"/>
    <w:rsid w:val="00D06296"/>
    <w:rsid w:val="00D07535"/>
    <w:rsid w:val="00D07C55"/>
    <w:rsid w:val="00D102EC"/>
    <w:rsid w:val="00D11C1E"/>
    <w:rsid w:val="00D128DD"/>
    <w:rsid w:val="00D1380F"/>
    <w:rsid w:val="00D14625"/>
    <w:rsid w:val="00D15FAC"/>
    <w:rsid w:val="00D204A4"/>
    <w:rsid w:val="00D20564"/>
    <w:rsid w:val="00D205A1"/>
    <w:rsid w:val="00D20CBD"/>
    <w:rsid w:val="00D242B4"/>
    <w:rsid w:val="00D243EB"/>
    <w:rsid w:val="00D25092"/>
    <w:rsid w:val="00D26129"/>
    <w:rsid w:val="00D2719A"/>
    <w:rsid w:val="00D2740D"/>
    <w:rsid w:val="00D274DC"/>
    <w:rsid w:val="00D2756B"/>
    <w:rsid w:val="00D276AA"/>
    <w:rsid w:val="00D30507"/>
    <w:rsid w:val="00D30A19"/>
    <w:rsid w:val="00D311F6"/>
    <w:rsid w:val="00D31B71"/>
    <w:rsid w:val="00D32954"/>
    <w:rsid w:val="00D33AC5"/>
    <w:rsid w:val="00D33FBC"/>
    <w:rsid w:val="00D340AB"/>
    <w:rsid w:val="00D3415F"/>
    <w:rsid w:val="00D34522"/>
    <w:rsid w:val="00D35118"/>
    <w:rsid w:val="00D35359"/>
    <w:rsid w:val="00D35BA8"/>
    <w:rsid w:val="00D37B3F"/>
    <w:rsid w:val="00D4162E"/>
    <w:rsid w:val="00D422BB"/>
    <w:rsid w:val="00D42B23"/>
    <w:rsid w:val="00D45144"/>
    <w:rsid w:val="00D45A22"/>
    <w:rsid w:val="00D4666C"/>
    <w:rsid w:val="00D47109"/>
    <w:rsid w:val="00D472DD"/>
    <w:rsid w:val="00D47843"/>
    <w:rsid w:val="00D47F52"/>
    <w:rsid w:val="00D50D0F"/>
    <w:rsid w:val="00D52601"/>
    <w:rsid w:val="00D55456"/>
    <w:rsid w:val="00D556DB"/>
    <w:rsid w:val="00D56EBD"/>
    <w:rsid w:val="00D571C7"/>
    <w:rsid w:val="00D61220"/>
    <w:rsid w:val="00D61C6C"/>
    <w:rsid w:val="00D62B7E"/>
    <w:rsid w:val="00D62BF4"/>
    <w:rsid w:val="00D62FDC"/>
    <w:rsid w:val="00D63FB0"/>
    <w:rsid w:val="00D64428"/>
    <w:rsid w:val="00D64AC1"/>
    <w:rsid w:val="00D64CDB"/>
    <w:rsid w:val="00D65111"/>
    <w:rsid w:val="00D6609B"/>
    <w:rsid w:val="00D664EA"/>
    <w:rsid w:val="00D666CE"/>
    <w:rsid w:val="00D67817"/>
    <w:rsid w:val="00D67BC9"/>
    <w:rsid w:val="00D70384"/>
    <w:rsid w:val="00D714F1"/>
    <w:rsid w:val="00D72008"/>
    <w:rsid w:val="00D739C2"/>
    <w:rsid w:val="00D7713A"/>
    <w:rsid w:val="00D77371"/>
    <w:rsid w:val="00D80DDF"/>
    <w:rsid w:val="00D817CA"/>
    <w:rsid w:val="00D82265"/>
    <w:rsid w:val="00D82ED1"/>
    <w:rsid w:val="00D835F6"/>
    <w:rsid w:val="00D83AA2"/>
    <w:rsid w:val="00D83BE9"/>
    <w:rsid w:val="00D84ECA"/>
    <w:rsid w:val="00D853C0"/>
    <w:rsid w:val="00D857A9"/>
    <w:rsid w:val="00D86408"/>
    <w:rsid w:val="00D867B6"/>
    <w:rsid w:val="00D86CA8"/>
    <w:rsid w:val="00D90AE0"/>
    <w:rsid w:val="00D9356D"/>
    <w:rsid w:val="00D93971"/>
    <w:rsid w:val="00D93BCB"/>
    <w:rsid w:val="00D94937"/>
    <w:rsid w:val="00D9563D"/>
    <w:rsid w:val="00D96CE2"/>
    <w:rsid w:val="00DA0281"/>
    <w:rsid w:val="00DA0C48"/>
    <w:rsid w:val="00DA0CA9"/>
    <w:rsid w:val="00DA0E37"/>
    <w:rsid w:val="00DA1C29"/>
    <w:rsid w:val="00DA3CFB"/>
    <w:rsid w:val="00DA428D"/>
    <w:rsid w:val="00DA4EA1"/>
    <w:rsid w:val="00DA55D4"/>
    <w:rsid w:val="00DA5D34"/>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C0C10"/>
    <w:rsid w:val="00DC111E"/>
    <w:rsid w:val="00DC24D5"/>
    <w:rsid w:val="00DC26C6"/>
    <w:rsid w:val="00DC3D47"/>
    <w:rsid w:val="00DC4F9D"/>
    <w:rsid w:val="00DC512E"/>
    <w:rsid w:val="00DC523B"/>
    <w:rsid w:val="00DC56CF"/>
    <w:rsid w:val="00DC6FC3"/>
    <w:rsid w:val="00DC7325"/>
    <w:rsid w:val="00DC770B"/>
    <w:rsid w:val="00DD02CD"/>
    <w:rsid w:val="00DD081A"/>
    <w:rsid w:val="00DD09B0"/>
    <w:rsid w:val="00DD176A"/>
    <w:rsid w:val="00DD22D0"/>
    <w:rsid w:val="00DD2DB2"/>
    <w:rsid w:val="00DD3F09"/>
    <w:rsid w:val="00DD41EA"/>
    <w:rsid w:val="00DD4EEE"/>
    <w:rsid w:val="00DD50D8"/>
    <w:rsid w:val="00DD61EB"/>
    <w:rsid w:val="00DD67CC"/>
    <w:rsid w:val="00DD68A2"/>
    <w:rsid w:val="00DD74E0"/>
    <w:rsid w:val="00DE037E"/>
    <w:rsid w:val="00DE0CBF"/>
    <w:rsid w:val="00DE170F"/>
    <w:rsid w:val="00DE1CDD"/>
    <w:rsid w:val="00DE2037"/>
    <w:rsid w:val="00DE219D"/>
    <w:rsid w:val="00DE337A"/>
    <w:rsid w:val="00DE4165"/>
    <w:rsid w:val="00DE432F"/>
    <w:rsid w:val="00DE5971"/>
    <w:rsid w:val="00DE5995"/>
    <w:rsid w:val="00DE5EE8"/>
    <w:rsid w:val="00DE62FB"/>
    <w:rsid w:val="00DE6F3E"/>
    <w:rsid w:val="00DE74A8"/>
    <w:rsid w:val="00DF02EA"/>
    <w:rsid w:val="00DF0594"/>
    <w:rsid w:val="00DF05B3"/>
    <w:rsid w:val="00DF18B3"/>
    <w:rsid w:val="00DF19CA"/>
    <w:rsid w:val="00DF1D41"/>
    <w:rsid w:val="00DF1E3B"/>
    <w:rsid w:val="00DF2321"/>
    <w:rsid w:val="00DF26B5"/>
    <w:rsid w:val="00DF2B20"/>
    <w:rsid w:val="00DF2C28"/>
    <w:rsid w:val="00DF4C57"/>
    <w:rsid w:val="00DF5A9E"/>
    <w:rsid w:val="00DF5B58"/>
    <w:rsid w:val="00DF623E"/>
    <w:rsid w:val="00DF7556"/>
    <w:rsid w:val="00DF7CDB"/>
    <w:rsid w:val="00E01750"/>
    <w:rsid w:val="00E027D7"/>
    <w:rsid w:val="00E030F6"/>
    <w:rsid w:val="00E03108"/>
    <w:rsid w:val="00E03293"/>
    <w:rsid w:val="00E035C9"/>
    <w:rsid w:val="00E03F19"/>
    <w:rsid w:val="00E047DC"/>
    <w:rsid w:val="00E073E1"/>
    <w:rsid w:val="00E07C57"/>
    <w:rsid w:val="00E10868"/>
    <w:rsid w:val="00E11138"/>
    <w:rsid w:val="00E11450"/>
    <w:rsid w:val="00E12BD8"/>
    <w:rsid w:val="00E14801"/>
    <w:rsid w:val="00E14D73"/>
    <w:rsid w:val="00E15E77"/>
    <w:rsid w:val="00E1648E"/>
    <w:rsid w:val="00E1670D"/>
    <w:rsid w:val="00E1691F"/>
    <w:rsid w:val="00E17094"/>
    <w:rsid w:val="00E1789A"/>
    <w:rsid w:val="00E1789C"/>
    <w:rsid w:val="00E17D7D"/>
    <w:rsid w:val="00E203B7"/>
    <w:rsid w:val="00E230FB"/>
    <w:rsid w:val="00E235F4"/>
    <w:rsid w:val="00E23B2F"/>
    <w:rsid w:val="00E245D1"/>
    <w:rsid w:val="00E24DB5"/>
    <w:rsid w:val="00E2546A"/>
    <w:rsid w:val="00E3015C"/>
    <w:rsid w:val="00E31C94"/>
    <w:rsid w:val="00E31F21"/>
    <w:rsid w:val="00E31F55"/>
    <w:rsid w:val="00E330D8"/>
    <w:rsid w:val="00E332F3"/>
    <w:rsid w:val="00E33C77"/>
    <w:rsid w:val="00E34210"/>
    <w:rsid w:val="00E35F45"/>
    <w:rsid w:val="00E36E53"/>
    <w:rsid w:val="00E373C3"/>
    <w:rsid w:val="00E37756"/>
    <w:rsid w:val="00E37854"/>
    <w:rsid w:val="00E378AE"/>
    <w:rsid w:val="00E40D5D"/>
    <w:rsid w:val="00E41EA7"/>
    <w:rsid w:val="00E445BE"/>
    <w:rsid w:val="00E44864"/>
    <w:rsid w:val="00E44C2E"/>
    <w:rsid w:val="00E45141"/>
    <w:rsid w:val="00E4535D"/>
    <w:rsid w:val="00E45619"/>
    <w:rsid w:val="00E45E1D"/>
    <w:rsid w:val="00E46FFE"/>
    <w:rsid w:val="00E47B07"/>
    <w:rsid w:val="00E5043C"/>
    <w:rsid w:val="00E50A37"/>
    <w:rsid w:val="00E50E9B"/>
    <w:rsid w:val="00E51E8B"/>
    <w:rsid w:val="00E52727"/>
    <w:rsid w:val="00E54B47"/>
    <w:rsid w:val="00E54C15"/>
    <w:rsid w:val="00E54CBB"/>
    <w:rsid w:val="00E602FE"/>
    <w:rsid w:val="00E60A5E"/>
    <w:rsid w:val="00E60DA5"/>
    <w:rsid w:val="00E60E2E"/>
    <w:rsid w:val="00E61308"/>
    <w:rsid w:val="00E61465"/>
    <w:rsid w:val="00E614B6"/>
    <w:rsid w:val="00E61605"/>
    <w:rsid w:val="00E6176E"/>
    <w:rsid w:val="00E629B1"/>
    <w:rsid w:val="00E6351A"/>
    <w:rsid w:val="00E636CE"/>
    <w:rsid w:val="00E63A8D"/>
    <w:rsid w:val="00E63D91"/>
    <w:rsid w:val="00E65AA6"/>
    <w:rsid w:val="00E66C70"/>
    <w:rsid w:val="00E66FEF"/>
    <w:rsid w:val="00E672CE"/>
    <w:rsid w:val="00E67D67"/>
    <w:rsid w:val="00E67ECA"/>
    <w:rsid w:val="00E708F4"/>
    <w:rsid w:val="00E70BF9"/>
    <w:rsid w:val="00E71361"/>
    <w:rsid w:val="00E7156F"/>
    <w:rsid w:val="00E71941"/>
    <w:rsid w:val="00E721A3"/>
    <w:rsid w:val="00E7328A"/>
    <w:rsid w:val="00E742CE"/>
    <w:rsid w:val="00E744CE"/>
    <w:rsid w:val="00E74D4E"/>
    <w:rsid w:val="00E74E5B"/>
    <w:rsid w:val="00E74E83"/>
    <w:rsid w:val="00E7590B"/>
    <w:rsid w:val="00E75B46"/>
    <w:rsid w:val="00E76815"/>
    <w:rsid w:val="00E80263"/>
    <w:rsid w:val="00E820AE"/>
    <w:rsid w:val="00E8392A"/>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7155"/>
    <w:rsid w:val="00E9768B"/>
    <w:rsid w:val="00EA018A"/>
    <w:rsid w:val="00EA047C"/>
    <w:rsid w:val="00EA0865"/>
    <w:rsid w:val="00EA0A87"/>
    <w:rsid w:val="00EA1711"/>
    <w:rsid w:val="00EA1EAD"/>
    <w:rsid w:val="00EA2AAD"/>
    <w:rsid w:val="00EA37AF"/>
    <w:rsid w:val="00EA4F00"/>
    <w:rsid w:val="00EA5A35"/>
    <w:rsid w:val="00EA648D"/>
    <w:rsid w:val="00EA7CE5"/>
    <w:rsid w:val="00EB0287"/>
    <w:rsid w:val="00EB0DAF"/>
    <w:rsid w:val="00EB0EA1"/>
    <w:rsid w:val="00EB1B38"/>
    <w:rsid w:val="00EB2BB9"/>
    <w:rsid w:val="00EB2BC6"/>
    <w:rsid w:val="00EB2DBD"/>
    <w:rsid w:val="00EB334A"/>
    <w:rsid w:val="00EB3BB0"/>
    <w:rsid w:val="00EB3E12"/>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491"/>
    <w:rsid w:val="00EC3E8D"/>
    <w:rsid w:val="00EC4D93"/>
    <w:rsid w:val="00EC51E9"/>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D7743"/>
    <w:rsid w:val="00ED7E94"/>
    <w:rsid w:val="00EE0B9D"/>
    <w:rsid w:val="00EE11D1"/>
    <w:rsid w:val="00EE244C"/>
    <w:rsid w:val="00EE35D9"/>
    <w:rsid w:val="00EE3A48"/>
    <w:rsid w:val="00EE5959"/>
    <w:rsid w:val="00EE5A80"/>
    <w:rsid w:val="00EE61A8"/>
    <w:rsid w:val="00EE62FC"/>
    <w:rsid w:val="00EE6B72"/>
    <w:rsid w:val="00EE72FE"/>
    <w:rsid w:val="00EF054C"/>
    <w:rsid w:val="00EF07A9"/>
    <w:rsid w:val="00EF0956"/>
    <w:rsid w:val="00EF125A"/>
    <w:rsid w:val="00EF164F"/>
    <w:rsid w:val="00EF19D7"/>
    <w:rsid w:val="00EF1E6A"/>
    <w:rsid w:val="00EF283E"/>
    <w:rsid w:val="00EF452B"/>
    <w:rsid w:val="00EF4B5F"/>
    <w:rsid w:val="00EF5562"/>
    <w:rsid w:val="00EF5B5A"/>
    <w:rsid w:val="00EF6488"/>
    <w:rsid w:val="00EF7B44"/>
    <w:rsid w:val="00F00F00"/>
    <w:rsid w:val="00F0177C"/>
    <w:rsid w:val="00F018F7"/>
    <w:rsid w:val="00F01C18"/>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65F"/>
    <w:rsid w:val="00F16E9F"/>
    <w:rsid w:val="00F213AC"/>
    <w:rsid w:val="00F21775"/>
    <w:rsid w:val="00F2261E"/>
    <w:rsid w:val="00F22FE9"/>
    <w:rsid w:val="00F236C4"/>
    <w:rsid w:val="00F2541C"/>
    <w:rsid w:val="00F25CCC"/>
    <w:rsid w:val="00F268E8"/>
    <w:rsid w:val="00F26EC8"/>
    <w:rsid w:val="00F312F9"/>
    <w:rsid w:val="00F31A41"/>
    <w:rsid w:val="00F32476"/>
    <w:rsid w:val="00F32AD8"/>
    <w:rsid w:val="00F3329A"/>
    <w:rsid w:val="00F3369C"/>
    <w:rsid w:val="00F361CF"/>
    <w:rsid w:val="00F3647D"/>
    <w:rsid w:val="00F36571"/>
    <w:rsid w:val="00F37215"/>
    <w:rsid w:val="00F37401"/>
    <w:rsid w:val="00F37ACC"/>
    <w:rsid w:val="00F37DA4"/>
    <w:rsid w:val="00F40900"/>
    <w:rsid w:val="00F41308"/>
    <w:rsid w:val="00F41E90"/>
    <w:rsid w:val="00F42202"/>
    <w:rsid w:val="00F43A42"/>
    <w:rsid w:val="00F44D84"/>
    <w:rsid w:val="00F46535"/>
    <w:rsid w:val="00F516B0"/>
    <w:rsid w:val="00F526C9"/>
    <w:rsid w:val="00F538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4F6"/>
    <w:rsid w:val="00F675BE"/>
    <w:rsid w:val="00F679A0"/>
    <w:rsid w:val="00F67F23"/>
    <w:rsid w:val="00F701C5"/>
    <w:rsid w:val="00F714D6"/>
    <w:rsid w:val="00F719FF"/>
    <w:rsid w:val="00F7222C"/>
    <w:rsid w:val="00F726E0"/>
    <w:rsid w:val="00F72CC5"/>
    <w:rsid w:val="00F747AF"/>
    <w:rsid w:val="00F75BB4"/>
    <w:rsid w:val="00F76525"/>
    <w:rsid w:val="00F76F3F"/>
    <w:rsid w:val="00F77914"/>
    <w:rsid w:val="00F8075E"/>
    <w:rsid w:val="00F81541"/>
    <w:rsid w:val="00F81679"/>
    <w:rsid w:val="00F81B6D"/>
    <w:rsid w:val="00F81C6A"/>
    <w:rsid w:val="00F820F3"/>
    <w:rsid w:val="00F82203"/>
    <w:rsid w:val="00F85108"/>
    <w:rsid w:val="00F85DF8"/>
    <w:rsid w:val="00F868CE"/>
    <w:rsid w:val="00F871D0"/>
    <w:rsid w:val="00F87762"/>
    <w:rsid w:val="00F87F9F"/>
    <w:rsid w:val="00F90A75"/>
    <w:rsid w:val="00F90BCE"/>
    <w:rsid w:val="00F90CC1"/>
    <w:rsid w:val="00F962FA"/>
    <w:rsid w:val="00F9739D"/>
    <w:rsid w:val="00FA01F2"/>
    <w:rsid w:val="00FA0DD3"/>
    <w:rsid w:val="00FA1A7F"/>
    <w:rsid w:val="00FA2EC6"/>
    <w:rsid w:val="00FA3AB9"/>
    <w:rsid w:val="00FA3DDF"/>
    <w:rsid w:val="00FA40C6"/>
    <w:rsid w:val="00FA5A1B"/>
    <w:rsid w:val="00FA64F9"/>
    <w:rsid w:val="00FA6973"/>
    <w:rsid w:val="00FA6B1F"/>
    <w:rsid w:val="00FA7B2E"/>
    <w:rsid w:val="00FB1E2B"/>
    <w:rsid w:val="00FB29D6"/>
    <w:rsid w:val="00FB4FA0"/>
    <w:rsid w:val="00FB54BF"/>
    <w:rsid w:val="00FB6971"/>
    <w:rsid w:val="00FB6E5D"/>
    <w:rsid w:val="00FB7006"/>
    <w:rsid w:val="00FB75C2"/>
    <w:rsid w:val="00FC0072"/>
    <w:rsid w:val="00FC036C"/>
    <w:rsid w:val="00FC09C2"/>
    <w:rsid w:val="00FC18C5"/>
    <w:rsid w:val="00FC18D2"/>
    <w:rsid w:val="00FC2BA0"/>
    <w:rsid w:val="00FC3ABC"/>
    <w:rsid w:val="00FC3D4B"/>
    <w:rsid w:val="00FC3E06"/>
    <w:rsid w:val="00FC5B1A"/>
    <w:rsid w:val="00FC61D0"/>
    <w:rsid w:val="00FC70A2"/>
    <w:rsid w:val="00FD0CD9"/>
    <w:rsid w:val="00FD1A53"/>
    <w:rsid w:val="00FD1F54"/>
    <w:rsid w:val="00FD2D0B"/>
    <w:rsid w:val="00FD31CA"/>
    <w:rsid w:val="00FD599F"/>
    <w:rsid w:val="00FD5CCE"/>
    <w:rsid w:val="00FD619F"/>
    <w:rsid w:val="00FD6B3F"/>
    <w:rsid w:val="00FD733F"/>
    <w:rsid w:val="00FE0A9A"/>
    <w:rsid w:val="00FE11EF"/>
    <w:rsid w:val="00FE203C"/>
    <w:rsid w:val="00FE3636"/>
    <w:rsid w:val="00FE40A6"/>
    <w:rsid w:val="00FE4966"/>
    <w:rsid w:val="00FE4ADD"/>
    <w:rsid w:val="00FE51F1"/>
    <w:rsid w:val="00FE539F"/>
    <w:rsid w:val="00FE62D3"/>
    <w:rsid w:val="00FE6AE5"/>
    <w:rsid w:val="00FE6B1B"/>
    <w:rsid w:val="00FE6F07"/>
    <w:rsid w:val="00FE73BD"/>
    <w:rsid w:val="00FE7501"/>
    <w:rsid w:val="00FE7A14"/>
    <w:rsid w:val="00FE7BD0"/>
    <w:rsid w:val="00FE7C82"/>
    <w:rsid w:val="00FF1796"/>
    <w:rsid w:val="00FF1F3D"/>
    <w:rsid w:val="00FF2190"/>
    <w:rsid w:val="00FF21D3"/>
    <w:rsid w:val="00FF27F2"/>
    <w:rsid w:val="00FF30AE"/>
    <w:rsid w:val="00FF33D7"/>
    <w:rsid w:val="00FF346A"/>
    <w:rsid w:val="00FF380D"/>
    <w:rsid w:val="00FF4738"/>
    <w:rsid w:val="00FF4906"/>
    <w:rsid w:val="00FF495E"/>
    <w:rsid w:val="00FF4AD3"/>
    <w:rsid w:val="00FF576F"/>
    <w:rsid w:val="00FF7771"/>
    <w:rsid w:val="00FF7948"/>
    <w:rsid w:val="00FF7EB3"/>
    <w:rsid w:val="00FF7F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uiPriority w:val="5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283"/>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uiPriority w:val="5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283"/>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03615550">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37205391">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886339613">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26310541">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82069836">
      <w:bodyDiv w:val="1"/>
      <w:marLeft w:val="0"/>
      <w:marRight w:val="0"/>
      <w:marTop w:val="0"/>
      <w:marBottom w:val="0"/>
      <w:divBdr>
        <w:top w:val="none" w:sz="0" w:space="0" w:color="auto"/>
        <w:left w:val="none" w:sz="0" w:space="0" w:color="auto"/>
        <w:bottom w:val="none" w:sz="0" w:space="0" w:color="auto"/>
        <w:right w:val="none" w:sz="0" w:space="0" w:color="auto"/>
      </w:divBdr>
    </w:div>
    <w:div w:id="1239099392">
      <w:bodyDiv w:val="1"/>
      <w:marLeft w:val="0"/>
      <w:marRight w:val="0"/>
      <w:marTop w:val="0"/>
      <w:marBottom w:val="0"/>
      <w:divBdr>
        <w:top w:val="none" w:sz="0" w:space="0" w:color="auto"/>
        <w:left w:val="none" w:sz="0" w:space="0" w:color="auto"/>
        <w:bottom w:val="none" w:sz="0" w:space="0" w:color="auto"/>
        <w:right w:val="none" w:sz="0" w:space="0" w:color="auto"/>
      </w:divBdr>
    </w:div>
    <w:div w:id="1247878884">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653674951">
      <w:bodyDiv w:val="1"/>
      <w:marLeft w:val="0"/>
      <w:marRight w:val="0"/>
      <w:marTop w:val="0"/>
      <w:marBottom w:val="0"/>
      <w:divBdr>
        <w:top w:val="none" w:sz="0" w:space="0" w:color="auto"/>
        <w:left w:val="none" w:sz="0" w:space="0" w:color="auto"/>
        <w:bottom w:val="none" w:sz="0" w:space="0" w:color="auto"/>
        <w:right w:val="none" w:sz="0" w:space="0" w:color="auto"/>
      </w:divBdr>
    </w:div>
    <w:div w:id="1677027798">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78101203">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KraMZ-Avto.KRSK@rusal.com" TargetMode="External"/><Relationship Id="rId4" Type="http://schemas.microsoft.com/office/2007/relationships/stylesWithEffects" Target="stylesWithEffects.xml"/><Relationship Id="rId9" Type="http://schemas.openxmlformats.org/officeDocument/2006/relationships/hyperlink" Target="consultantplus://offline/ref=15DE28FB43C839B5D4172069E2D1C02425221817845BCC16F73CE31EG8PD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03FE31-4641-4195-9118-0E881D967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43</Pages>
  <Words>22131</Words>
  <Characters>126153</Characters>
  <Application>Microsoft Office Word</Application>
  <DocSecurity>0</DocSecurity>
  <Lines>1051</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147989</CharactersWithSpaces>
  <SharedDoc>false</SharedDoc>
  <HLinks>
    <vt:vector size="480" baseType="variant">
      <vt:variant>
        <vt:i4>4980815</vt:i4>
      </vt:variant>
      <vt:variant>
        <vt:i4>1125</vt:i4>
      </vt:variant>
      <vt:variant>
        <vt:i4>0</vt:i4>
      </vt:variant>
      <vt:variant>
        <vt:i4>5</vt:i4>
      </vt:variant>
      <vt:variant>
        <vt:lpwstr>http://www.irkutskenergo.ru/qa/6458.html</vt:lpwstr>
      </vt:variant>
      <vt:variant>
        <vt:lpwstr>
        </vt:lpwstr>
      </vt:variant>
      <vt:variant>
        <vt:i4>4980815</vt:i4>
      </vt:variant>
      <vt:variant>
        <vt:i4>1110</vt:i4>
      </vt:variant>
      <vt:variant>
        <vt:i4>0</vt:i4>
      </vt:variant>
      <vt:variant>
        <vt:i4>5</vt:i4>
      </vt:variant>
      <vt:variant>
        <vt:lpwstr>http://www.irkutskenergo.ru/qa/6458.html</vt:lpwstr>
      </vt:variant>
      <vt:variant>
        <vt:lpwstr>
        </vt:lpwstr>
      </vt:variant>
      <vt:variant>
        <vt:i4>4980815</vt:i4>
      </vt:variant>
      <vt:variant>
        <vt:i4>1101</vt:i4>
      </vt:variant>
      <vt:variant>
        <vt:i4>0</vt:i4>
      </vt:variant>
      <vt:variant>
        <vt:i4>5</vt:i4>
      </vt:variant>
      <vt:variant>
        <vt:lpwstr>http://www.irkutskenergo.ru/qa/6458.html</vt:lpwstr>
      </vt:variant>
      <vt:variant>
        <vt:lpwstr>
        </vt:lpwstr>
      </vt:variant>
      <vt:variant>
        <vt:i4>4980815</vt:i4>
      </vt:variant>
      <vt:variant>
        <vt:i4>1095</vt:i4>
      </vt:variant>
      <vt:variant>
        <vt:i4>0</vt:i4>
      </vt:variant>
      <vt:variant>
        <vt:i4>5</vt:i4>
      </vt:variant>
      <vt:variant>
        <vt:lpwstr>http://www.irkutskenergo.ru/qa/6458.html</vt:lpwstr>
      </vt:variant>
      <vt:variant>
        <vt:lpwstr>
        </vt:lpwstr>
      </vt:variant>
      <vt:variant>
        <vt:i4>86</vt:i4>
      </vt:variant>
      <vt:variant>
        <vt:i4>771</vt:i4>
      </vt:variant>
      <vt:variant>
        <vt:i4>0</vt:i4>
      </vt:variant>
      <vt:variant>
        <vt:i4>5</vt:i4>
      </vt:variant>
      <vt:variant>
        <vt:lpwstr>consultantplus://offline/ref=0B0E4FD2B466F461BCD9EADC764C0BFBEFDE18A613820A2728395640A4AB52A436D089F6620954LDp1J</vt:lpwstr>
      </vt:variant>
      <vt:variant>
        <vt:lpwstr>
        </vt:lpwstr>
      </vt:variant>
      <vt:variant>
        <vt:i4>86</vt:i4>
      </vt:variant>
      <vt:variant>
        <vt:i4>768</vt:i4>
      </vt:variant>
      <vt:variant>
        <vt:i4>0</vt:i4>
      </vt:variant>
      <vt:variant>
        <vt:i4>5</vt:i4>
      </vt:variant>
      <vt:variant>
        <vt:lpwstr>consultantplus://offline/ref=0B0E4FD2B466F461BCD9EADC764C0BFBEFDE18A613820A2728395640A4AB52A436D089F6620954LDp1J</vt:lpwstr>
      </vt:variant>
      <vt:variant>
        <vt:lpwstr>
        </vt:lpwstr>
      </vt:variant>
      <vt:variant>
        <vt:i4>86</vt:i4>
      </vt:variant>
      <vt:variant>
        <vt:i4>765</vt:i4>
      </vt:variant>
      <vt:variant>
        <vt:i4>0</vt:i4>
      </vt:variant>
      <vt:variant>
        <vt:i4>5</vt:i4>
      </vt:variant>
      <vt:variant>
        <vt:lpwstr>consultantplus://offline/ref=0B0E4FD2B466F461BCD9EADC764C0BFBEFDE18A613820A2728395640A4AB52A436D089F6620954LDp1J</vt:lpwstr>
      </vt:variant>
      <vt:variant>
        <vt:lpwstr>
        </vt:lpwstr>
      </vt:variant>
      <vt:variant>
        <vt:i4>7077940</vt:i4>
      </vt:variant>
      <vt:variant>
        <vt:i4>762</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720</vt:i4>
      </vt:variant>
      <vt:variant>
        <vt:i4>0</vt:i4>
      </vt:variant>
      <vt:variant>
        <vt:i4>5</vt:i4>
      </vt:variant>
      <vt:variant>
        <vt:lpwstr>http://www.irkutskenergo.ru/qa/6458.html</vt:lpwstr>
      </vt:variant>
      <vt:variant>
        <vt:lpwstr>
        </vt:lpwstr>
      </vt:variant>
      <vt:variant>
        <vt:i4>4456532</vt:i4>
      </vt:variant>
      <vt:variant>
        <vt:i4>699</vt:i4>
      </vt:variant>
      <vt:variant>
        <vt:i4>0</vt:i4>
      </vt:variant>
      <vt:variant>
        <vt:i4>5</vt:i4>
      </vt:variant>
      <vt:variant>
        <vt:lpwstr>consultantplus://offline/ref=1F62DD07C39346D8E793A963B20</vt:lpwstr>
      </vt:variant>
      <vt:variant>
        <vt:lpwstr>
        </vt:lpwstr>
      </vt:variant>
      <vt:variant>
        <vt:i4>1769485</vt:i4>
      </vt:variant>
      <vt:variant>
        <vt:i4>696</vt:i4>
      </vt:variant>
      <vt:variant>
        <vt:i4>0</vt:i4>
      </vt:variant>
      <vt:variant>
        <vt:i4>5</vt:i4>
      </vt:variant>
      <vt:variant>
        <vt:lpwstr>consultantplus://offline/ref=1F62DD07C39346D8E793A963B20198F1876718921CB43EDD38B267E9</vt:lpwstr>
      </vt:variant>
      <vt:variant>
        <vt:lpwstr>
        </vt:lpwstr>
      </vt:variant>
      <vt:variant>
        <vt:i4>4980815</vt:i4>
      </vt:variant>
      <vt:variant>
        <vt:i4>555</vt:i4>
      </vt:variant>
      <vt:variant>
        <vt:i4>0</vt:i4>
      </vt:variant>
      <vt:variant>
        <vt:i4>5</vt:i4>
      </vt:variant>
      <vt:variant>
        <vt:lpwstr>http://www.irkutskenergo.ru/qa/6458.html</vt:lpwstr>
      </vt:variant>
      <vt:variant>
        <vt:lpwstr>
        </vt:lpwstr>
      </vt:variant>
      <vt:variant>
        <vt:i4>4980815</vt:i4>
      </vt:variant>
      <vt:variant>
        <vt:i4>456</vt:i4>
      </vt:variant>
      <vt:variant>
        <vt:i4>0</vt:i4>
      </vt:variant>
      <vt:variant>
        <vt:i4>5</vt:i4>
      </vt:variant>
      <vt:variant>
        <vt:lpwstr>http://www.irkutskenergo.ru/qa/6458.html</vt:lpwstr>
      </vt:variant>
      <vt:variant>
        <vt:lpwstr>
        </vt:lpwstr>
      </vt:variant>
      <vt:variant>
        <vt:i4>458836</vt:i4>
      </vt:variant>
      <vt:variant>
        <vt:i4>438</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396</vt:i4>
      </vt:variant>
      <vt:variant>
        <vt:i4>0</vt:i4>
      </vt:variant>
      <vt:variant>
        <vt:i4>5</vt:i4>
      </vt:variant>
      <vt:variant>
        <vt:lpwstr>consultantplus://offline/ref=C3CC37A56672B21B527E4B0CE25EB6B77BA58E56F3454F89A37A6020AD90D8FB1B76260BB18454nBTAI</vt:lpwstr>
      </vt:variant>
      <vt:variant>
        <vt:lpwstr>
        </vt:lpwstr>
      </vt:variant>
      <vt:variant>
        <vt:i4>1114164</vt:i4>
      </vt:variant>
      <vt:variant>
        <vt:i4>386</vt:i4>
      </vt:variant>
      <vt:variant>
        <vt:i4>0</vt:i4>
      </vt:variant>
      <vt:variant>
        <vt:i4>5</vt:i4>
      </vt:variant>
      <vt:variant>
        <vt:lpwstr>
        </vt:lpwstr>
      </vt:variant>
      <vt:variant>
        <vt:lpwstr>_Toc515354106</vt:lpwstr>
      </vt:variant>
      <vt:variant>
        <vt:i4>1114164</vt:i4>
      </vt:variant>
      <vt:variant>
        <vt:i4>380</vt:i4>
      </vt:variant>
      <vt:variant>
        <vt:i4>0</vt:i4>
      </vt:variant>
      <vt:variant>
        <vt:i4>5</vt:i4>
      </vt:variant>
      <vt:variant>
        <vt:lpwstr>
        </vt:lpwstr>
      </vt:variant>
      <vt:variant>
        <vt:lpwstr>_Toc515354105</vt:lpwstr>
      </vt:variant>
      <vt:variant>
        <vt:i4>1114164</vt:i4>
      </vt:variant>
      <vt:variant>
        <vt:i4>374</vt:i4>
      </vt:variant>
      <vt:variant>
        <vt:i4>0</vt:i4>
      </vt:variant>
      <vt:variant>
        <vt:i4>5</vt:i4>
      </vt:variant>
      <vt:variant>
        <vt:lpwstr>
        </vt:lpwstr>
      </vt:variant>
      <vt:variant>
        <vt:lpwstr>_Toc515354104</vt:lpwstr>
      </vt:variant>
      <vt:variant>
        <vt:i4>1114164</vt:i4>
      </vt:variant>
      <vt:variant>
        <vt:i4>368</vt:i4>
      </vt:variant>
      <vt:variant>
        <vt:i4>0</vt:i4>
      </vt:variant>
      <vt:variant>
        <vt:i4>5</vt:i4>
      </vt:variant>
      <vt:variant>
        <vt:lpwstr>
        </vt:lpwstr>
      </vt:variant>
      <vt:variant>
        <vt:lpwstr>_Toc515354103</vt:lpwstr>
      </vt:variant>
      <vt:variant>
        <vt:i4>1114164</vt:i4>
      </vt:variant>
      <vt:variant>
        <vt:i4>362</vt:i4>
      </vt:variant>
      <vt:variant>
        <vt:i4>0</vt:i4>
      </vt:variant>
      <vt:variant>
        <vt:i4>5</vt:i4>
      </vt:variant>
      <vt:variant>
        <vt:lpwstr>
        </vt:lpwstr>
      </vt:variant>
      <vt:variant>
        <vt:lpwstr>_Toc515354102</vt:lpwstr>
      </vt:variant>
      <vt:variant>
        <vt:i4>1114164</vt:i4>
      </vt:variant>
      <vt:variant>
        <vt:i4>356</vt:i4>
      </vt:variant>
      <vt:variant>
        <vt:i4>0</vt:i4>
      </vt:variant>
      <vt:variant>
        <vt:i4>5</vt:i4>
      </vt:variant>
      <vt:variant>
        <vt:lpwstr>
        </vt:lpwstr>
      </vt:variant>
      <vt:variant>
        <vt:lpwstr>_Toc515354101</vt:lpwstr>
      </vt:variant>
      <vt:variant>
        <vt:i4>1114164</vt:i4>
      </vt:variant>
      <vt:variant>
        <vt:i4>350</vt:i4>
      </vt:variant>
      <vt:variant>
        <vt:i4>0</vt:i4>
      </vt:variant>
      <vt:variant>
        <vt:i4>5</vt:i4>
      </vt:variant>
      <vt:variant>
        <vt:lpwstr>
        </vt:lpwstr>
      </vt:variant>
      <vt:variant>
        <vt:lpwstr>_Toc515354100</vt:lpwstr>
      </vt:variant>
      <vt:variant>
        <vt:i4>1572917</vt:i4>
      </vt:variant>
      <vt:variant>
        <vt:i4>344</vt:i4>
      </vt:variant>
      <vt:variant>
        <vt:i4>0</vt:i4>
      </vt:variant>
      <vt:variant>
        <vt:i4>5</vt:i4>
      </vt:variant>
      <vt:variant>
        <vt:lpwstr>
        </vt:lpwstr>
      </vt:variant>
      <vt:variant>
        <vt:lpwstr>_Toc515354099</vt:lpwstr>
      </vt:variant>
      <vt:variant>
        <vt:i4>1572917</vt:i4>
      </vt:variant>
      <vt:variant>
        <vt:i4>338</vt:i4>
      </vt:variant>
      <vt:variant>
        <vt:i4>0</vt:i4>
      </vt:variant>
      <vt:variant>
        <vt:i4>5</vt:i4>
      </vt:variant>
      <vt:variant>
        <vt:lpwstr>
        </vt:lpwstr>
      </vt:variant>
      <vt:variant>
        <vt:lpwstr>_Toc515354098</vt:lpwstr>
      </vt:variant>
      <vt:variant>
        <vt:i4>1572917</vt:i4>
      </vt:variant>
      <vt:variant>
        <vt:i4>332</vt:i4>
      </vt:variant>
      <vt:variant>
        <vt:i4>0</vt:i4>
      </vt:variant>
      <vt:variant>
        <vt:i4>5</vt:i4>
      </vt:variant>
      <vt:variant>
        <vt:lpwstr>
        </vt:lpwstr>
      </vt:variant>
      <vt:variant>
        <vt:lpwstr>_Toc515354097</vt:lpwstr>
      </vt:variant>
      <vt:variant>
        <vt:i4>1572917</vt:i4>
      </vt:variant>
      <vt:variant>
        <vt:i4>326</vt:i4>
      </vt:variant>
      <vt:variant>
        <vt:i4>0</vt:i4>
      </vt:variant>
      <vt:variant>
        <vt:i4>5</vt:i4>
      </vt:variant>
      <vt:variant>
        <vt:lpwstr>
        </vt:lpwstr>
      </vt:variant>
      <vt:variant>
        <vt:lpwstr>_Toc515354096</vt:lpwstr>
      </vt:variant>
      <vt:variant>
        <vt:i4>1572917</vt:i4>
      </vt:variant>
      <vt:variant>
        <vt:i4>320</vt:i4>
      </vt:variant>
      <vt:variant>
        <vt:i4>0</vt:i4>
      </vt:variant>
      <vt:variant>
        <vt:i4>5</vt:i4>
      </vt:variant>
      <vt:variant>
        <vt:lpwstr>
        </vt:lpwstr>
      </vt:variant>
      <vt:variant>
        <vt:lpwstr>_Toc515354095</vt:lpwstr>
      </vt:variant>
      <vt:variant>
        <vt:i4>1572917</vt:i4>
      </vt:variant>
      <vt:variant>
        <vt:i4>314</vt:i4>
      </vt:variant>
      <vt:variant>
        <vt:i4>0</vt:i4>
      </vt:variant>
      <vt:variant>
        <vt:i4>5</vt:i4>
      </vt:variant>
      <vt:variant>
        <vt:lpwstr>
        </vt:lpwstr>
      </vt:variant>
      <vt:variant>
        <vt:lpwstr>_Toc515354094</vt:lpwstr>
      </vt:variant>
      <vt:variant>
        <vt:i4>1572917</vt:i4>
      </vt:variant>
      <vt:variant>
        <vt:i4>308</vt:i4>
      </vt:variant>
      <vt:variant>
        <vt:i4>0</vt:i4>
      </vt:variant>
      <vt:variant>
        <vt:i4>5</vt:i4>
      </vt:variant>
      <vt:variant>
        <vt:lpwstr>
        </vt:lpwstr>
      </vt:variant>
      <vt:variant>
        <vt:lpwstr>_Toc515354093</vt:lpwstr>
      </vt:variant>
      <vt:variant>
        <vt:i4>1572917</vt:i4>
      </vt:variant>
      <vt:variant>
        <vt:i4>302</vt:i4>
      </vt:variant>
      <vt:variant>
        <vt:i4>0</vt:i4>
      </vt:variant>
      <vt:variant>
        <vt:i4>5</vt:i4>
      </vt:variant>
      <vt:variant>
        <vt:lpwstr>
        </vt:lpwstr>
      </vt:variant>
      <vt:variant>
        <vt:lpwstr>_Toc515354092</vt:lpwstr>
      </vt:variant>
      <vt:variant>
        <vt:i4>1572917</vt:i4>
      </vt:variant>
      <vt:variant>
        <vt:i4>296</vt:i4>
      </vt:variant>
      <vt:variant>
        <vt:i4>0</vt:i4>
      </vt:variant>
      <vt:variant>
        <vt:i4>5</vt:i4>
      </vt:variant>
      <vt:variant>
        <vt:lpwstr>
        </vt:lpwstr>
      </vt:variant>
      <vt:variant>
        <vt:lpwstr>_Toc515354091</vt:lpwstr>
      </vt:variant>
      <vt:variant>
        <vt:i4>1572917</vt:i4>
      </vt:variant>
      <vt:variant>
        <vt:i4>290</vt:i4>
      </vt:variant>
      <vt:variant>
        <vt:i4>0</vt:i4>
      </vt:variant>
      <vt:variant>
        <vt:i4>5</vt:i4>
      </vt:variant>
      <vt:variant>
        <vt:lpwstr>
        </vt:lpwstr>
      </vt:variant>
      <vt:variant>
        <vt:lpwstr>_Toc515354090</vt:lpwstr>
      </vt:variant>
      <vt:variant>
        <vt:i4>1638453</vt:i4>
      </vt:variant>
      <vt:variant>
        <vt:i4>284</vt:i4>
      </vt:variant>
      <vt:variant>
        <vt:i4>0</vt:i4>
      </vt:variant>
      <vt:variant>
        <vt:i4>5</vt:i4>
      </vt:variant>
      <vt:variant>
        <vt:lpwstr>
        </vt:lpwstr>
      </vt:variant>
      <vt:variant>
        <vt:lpwstr>_Toc515354089</vt:lpwstr>
      </vt:variant>
      <vt:variant>
        <vt:i4>1638453</vt:i4>
      </vt:variant>
      <vt:variant>
        <vt:i4>278</vt:i4>
      </vt:variant>
      <vt:variant>
        <vt:i4>0</vt:i4>
      </vt:variant>
      <vt:variant>
        <vt:i4>5</vt:i4>
      </vt:variant>
      <vt:variant>
        <vt:lpwstr>
        </vt:lpwstr>
      </vt:variant>
      <vt:variant>
        <vt:lpwstr>_Toc515354088</vt:lpwstr>
      </vt:variant>
      <vt:variant>
        <vt:i4>1638453</vt:i4>
      </vt:variant>
      <vt:variant>
        <vt:i4>272</vt:i4>
      </vt:variant>
      <vt:variant>
        <vt:i4>0</vt:i4>
      </vt:variant>
      <vt:variant>
        <vt:i4>5</vt:i4>
      </vt:variant>
      <vt:variant>
        <vt:lpwstr>
        </vt:lpwstr>
      </vt:variant>
      <vt:variant>
        <vt:lpwstr>_Toc515354087</vt:lpwstr>
      </vt:variant>
      <vt:variant>
        <vt:i4>1638453</vt:i4>
      </vt:variant>
      <vt:variant>
        <vt:i4>266</vt:i4>
      </vt:variant>
      <vt:variant>
        <vt:i4>0</vt:i4>
      </vt:variant>
      <vt:variant>
        <vt:i4>5</vt:i4>
      </vt:variant>
      <vt:variant>
        <vt:lpwstr>
        </vt:lpwstr>
      </vt:variant>
      <vt:variant>
        <vt:lpwstr>_Toc515354086</vt:lpwstr>
      </vt:variant>
      <vt:variant>
        <vt:i4>1638453</vt:i4>
      </vt:variant>
      <vt:variant>
        <vt:i4>260</vt:i4>
      </vt:variant>
      <vt:variant>
        <vt:i4>0</vt:i4>
      </vt:variant>
      <vt:variant>
        <vt:i4>5</vt:i4>
      </vt:variant>
      <vt:variant>
        <vt:lpwstr>
        </vt:lpwstr>
      </vt:variant>
      <vt:variant>
        <vt:lpwstr>_Toc515354085</vt:lpwstr>
      </vt:variant>
      <vt:variant>
        <vt:i4>1638453</vt:i4>
      </vt:variant>
      <vt:variant>
        <vt:i4>254</vt:i4>
      </vt:variant>
      <vt:variant>
        <vt:i4>0</vt:i4>
      </vt:variant>
      <vt:variant>
        <vt:i4>5</vt:i4>
      </vt:variant>
      <vt:variant>
        <vt:lpwstr>
        </vt:lpwstr>
      </vt:variant>
      <vt:variant>
        <vt:lpwstr>_Toc515354084</vt:lpwstr>
      </vt:variant>
      <vt:variant>
        <vt:i4>1638453</vt:i4>
      </vt:variant>
      <vt:variant>
        <vt:i4>248</vt:i4>
      </vt:variant>
      <vt:variant>
        <vt:i4>0</vt:i4>
      </vt:variant>
      <vt:variant>
        <vt:i4>5</vt:i4>
      </vt:variant>
      <vt:variant>
        <vt:lpwstr>
        </vt:lpwstr>
      </vt:variant>
      <vt:variant>
        <vt:lpwstr>_Toc515354083</vt:lpwstr>
      </vt:variant>
      <vt:variant>
        <vt:i4>1638453</vt:i4>
      </vt:variant>
      <vt:variant>
        <vt:i4>242</vt:i4>
      </vt:variant>
      <vt:variant>
        <vt:i4>0</vt:i4>
      </vt:variant>
      <vt:variant>
        <vt:i4>5</vt:i4>
      </vt:variant>
      <vt:variant>
        <vt:lpwstr>
        </vt:lpwstr>
      </vt:variant>
      <vt:variant>
        <vt:lpwstr>_Toc515354082</vt:lpwstr>
      </vt:variant>
      <vt:variant>
        <vt:i4>1638453</vt:i4>
      </vt:variant>
      <vt:variant>
        <vt:i4>236</vt:i4>
      </vt:variant>
      <vt:variant>
        <vt:i4>0</vt:i4>
      </vt:variant>
      <vt:variant>
        <vt:i4>5</vt:i4>
      </vt:variant>
      <vt:variant>
        <vt:lpwstr>
        </vt:lpwstr>
      </vt:variant>
      <vt:variant>
        <vt:lpwstr>_Toc515354081</vt:lpwstr>
      </vt:variant>
      <vt:variant>
        <vt:i4>1638453</vt:i4>
      </vt:variant>
      <vt:variant>
        <vt:i4>230</vt:i4>
      </vt:variant>
      <vt:variant>
        <vt:i4>0</vt:i4>
      </vt:variant>
      <vt:variant>
        <vt:i4>5</vt:i4>
      </vt:variant>
      <vt:variant>
        <vt:lpwstr>
        </vt:lpwstr>
      </vt:variant>
      <vt:variant>
        <vt:lpwstr>_Toc515354080</vt:lpwstr>
      </vt:variant>
      <vt:variant>
        <vt:i4>1441845</vt:i4>
      </vt:variant>
      <vt:variant>
        <vt:i4>224</vt:i4>
      </vt:variant>
      <vt:variant>
        <vt:i4>0</vt:i4>
      </vt:variant>
      <vt:variant>
        <vt:i4>5</vt:i4>
      </vt:variant>
      <vt:variant>
        <vt:lpwstr>
        </vt:lpwstr>
      </vt:variant>
      <vt:variant>
        <vt:lpwstr>_Toc515354079</vt:lpwstr>
      </vt:variant>
      <vt:variant>
        <vt:i4>1441845</vt:i4>
      </vt:variant>
      <vt:variant>
        <vt:i4>218</vt:i4>
      </vt:variant>
      <vt:variant>
        <vt:i4>0</vt:i4>
      </vt:variant>
      <vt:variant>
        <vt:i4>5</vt:i4>
      </vt:variant>
      <vt:variant>
        <vt:lpwstr>
        </vt:lpwstr>
      </vt:variant>
      <vt:variant>
        <vt:lpwstr>_Toc515354078</vt:lpwstr>
      </vt:variant>
      <vt:variant>
        <vt:i4>1441845</vt:i4>
      </vt:variant>
      <vt:variant>
        <vt:i4>212</vt:i4>
      </vt:variant>
      <vt:variant>
        <vt:i4>0</vt:i4>
      </vt:variant>
      <vt:variant>
        <vt:i4>5</vt:i4>
      </vt:variant>
      <vt:variant>
        <vt:lpwstr>
        </vt:lpwstr>
      </vt:variant>
      <vt:variant>
        <vt:lpwstr>_Toc515354077</vt:lpwstr>
      </vt:variant>
      <vt:variant>
        <vt:i4>1441845</vt:i4>
      </vt:variant>
      <vt:variant>
        <vt:i4>206</vt:i4>
      </vt:variant>
      <vt:variant>
        <vt:i4>0</vt:i4>
      </vt:variant>
      <vt:variant>
        <vt:i4>5</vt:i4>
      </vt:variant>
      <vt:variant>
        <vt:lpwstr>
        </vt:lpwstr>
      </vt:variant>
      <vt:variant>
        <vt:lpwstr>_Toc515354076</vt:lpwstr>
      </vt:variant>
      <vt:variant>
        <vt:i4>1441845</vt:i4>
      </vt:variant>
      <vt:variant>
        <vt:i4>200</vt:i4>
      </vt:variant>
      <vt:variant>
        <vt:i4>0</vt:i4>
      </vt:variant>
      <vt:variant>
        <vt:i4>5</vt:i4>
      </vt:variant>
      <vt:variant>
        <vt:lpwstr>
        </vt:lpwstr>
      </vt:variant>
      <vt:variant>
        <vt:lpwstr>_Toc515354075</vt:lpwstr>
      </vt:variant>
      <vt:variant>
        <vt:i4>1441845</vt:i4>
      </vt:variant>
      <vt:variant>
        <vt:i4>194</vt:i4>
      </vt:variant>
      <vt:variant>
        <vt:i4>0</vt:i4>
      </vt:variant>
      <vt:variant>
        <vt:i4>5</vt:i4>
      </vt:variant>
      <vt:variant>
        <vt:lpwstr>
        </vt:lpwstr>
      </vt:variant>
      <vt:variant>
        <vt:lpwstr>_Toc515354074</vt:lpwstr>
      </vt:variant>
      <vt:variant>
        <vt:i4>1441845</vt:i4>
      </vt:variant>
      <vt:variant>
        <vt:i4>188</vt:i4>
      </vt:variant>
      <vt:variant>
        <vt:i4>0</vt:i4>
      </vt:variant>
      <vt:variant>
        <vt:i4>5</vt:i4>
      </vt:variant>
      <vt:variant>
        <vt:lpwstr>
        </vt:lpwstr>
      </vt:variant>
      <vt:variant>
        <vt:lpwstr>_Toc515354073</vt:lpwstr>
      </vt:variant>
      <vt:variant>
        <vt:i4>1441845</vt:i4>
      </vt:variant>
      <vt:variant>
        <vt:i4>182</vt:i4>
      </vt:variant>
      <vt:variant>
        <vt:i4>0</vt:i4>
      </vt:variant>
      <vt:variant>
        <vt:i4>5</vt:i4>
      </vt:variant>
      <vt:variant>
        <vt:lpwstr>
        </vt:lpwstr>
      </vt:variant>
      <vt:variant>
        <vt:lpwstr>_Toc515354072</vt:lpwstr>
      </vt:variant>
      <vt:variant>
        <vt:i4>1441845</vt:i4>
      </vt:variant>
      <vt:variant>
        <vt:i4>176</vt:i4>
      </vt:variant>
      <vt:variant>
        <vt:i4>0</vt:i4>
      </vt:variant>
      <vt:variant>
        <vt:i4>5</vt:i4>
      </vt:variant>
      <vt:variant>
        <vt:lpwstr>
        </vt:lpwstr>
      </vt:variant>
      <vt:variant>
        <vt:lpwstr>_Toc515354071</vt:lpwstr>
      </vt:variant>
      <vt:variant>
        <vt:i4>1441845</vt:i4>
      </vt:variant>
      <vt:variant>
        <vt:i4>170</vt:i4>
      </vt:variant>
      <vt:variant>
        <vt:i4>0</vt:i4>
      </vt:variant>
      <vt:variant>
        <vt:i4>5</vt:i4>
      </vt:variant>
      <vt:variant>
        <vt:lpwstr>
        </vt:lpwstr>
      </vt:variant>
      <vt:variant>
        <vt:lpwstr>_Toc515354070</vt:lpwstr>
      </vt:variant>
      <vt:variant>
        <vt:i4>1507381</vt:i4>
      </vt:variant>
      <vt:variant>
        <vt:i4>164</vt:i4>
      </vt:variant>
      <vt:variant>
        <vt:i4>0</vt:i4>
      </vt:variant>
      <vt:variant>
        <vt:i4>5</vt:i4>
      </vt:variant>
      <vt:variant>
        <vt:lpwstr>
        </vt:lpwstr>
      </vt:variant>
      <vt:variant>
        <vt:lpwstr>_Toc515354069</vt:lpwstr>
      </vt:variant>
      <vt:variant>
        <vt:i4>1507381</vt:i4>
      </vt:variant>
      <vt:variant>
        <vt:i4>158</vt:i4>
      </vt:variant>
      <vt:variant>
        <vt:i4>0</vt:i4>
      </vt:variant>
      <vt:variant>
        <vt:i4>5</vt:i4>
      </vt:variant>
      <vt:variant>
        <vt:lpwstr>
        </vt:lpwstr>
      </vt:variant>
      <vt:variant>
        <vt:lpwstr>_Toc515354068</vt:lpwstr>
      </vt:variant>
      <vt:variant>
        <vt:i4>1507381</vt:i4>
      </vt:variant>
      <vt:variant>
        <vt:i4>152</vt:i4>
      </vt:variant>
      <vt:variant>
        <vt:i4>0</vt:i4>
      </vt:variant>
      <vt:variant>
        <vt:i4>5</vt:i4>
      </vt:variant>
      <vt:variant>
        <vt:lpwstr>
        </vt:lpwstr>
      </vt:variant>
      <vt:variant>
        <vt:lpwstr>_Toc515354067</vt:lpwstr>
      </vt:variant>
      <vt:variant>
        <vt:i4>1507381</vt:i4>
      </vt:variant>
      <vt:variant>
        <vt:i4>146</vt:i4>
      </vt:variant>
      <vt:variant>
        <vt:i4>0</vt:i4>
      </vt:variant>
      <vt:variant>
        <vt:i4>5</vt:i4>
      </vt:variant>
      <vt:variant>
        <vt:lpwstr>
        </vt:lpwstr>
      </vt:variant>
      <vt:variant>
        <vt:lpwstr>_Toc515354066</vt:lpwstr>
      </vt:variant>
      <vt:variant>
        <vt:i4>1507381</vt:i4>
      </vt:variant>
      <vt:variant>
        <vt:i4>140</vt:i4>
      </vt:variant>
      <vt:variant>
        <vt:i4>0</vt:i4>
      </vt:variant>
      <vt:variant>
        <vt:i4>5</vt:i4>
      </vt:variant>
      <vt:variant>
        <vt:lpwstr>
        </vt:lpwstr>
      </vt:variant>
      <vt:variant>
        <vt:lpwstr>_Toc515354065</vt:lpwstr>
      </vt:variant>
      <vt:variant>
        <vt:i4>1507381</vt:i4>
      </vt:variant>
      <vt:variant>
        <vt:i4>134</vt:i4>
      </vt:variant>
      <vt:variant>
        <vt:i4>0</vt:i4>
      </vt:variant>
      <vt:variant>
        <vt:i4>5</vt:i4>
      </vt:variant>
      <vt:variant>
        <vt:lpwstr>
        </vt:lpwstr>
      </vt:variant>
      <vt:variant>
        <vt:lpwstr>_Toc515354064</vt:lpwstr>
      </vt:variant>
      <vt:variant>
        <vt:i4>1507381</vt:i4>
      </vt:variant>
      <vt:variant>
        <vt:i4>128</vt:i4>
      </vt:variant>
      <vt:variant>
        <vt:i4>0</vt:i4>
      </vt:variant>
      <vt:variant>
        <vt:i4>5</vt:i4>
      </vt:variant>
      <vt:variant>
        <vt:lpwstr>
        </vt:lpwstr>
      </vt:variant>
      <vt:variant>
        <vt:lpwstr>_Toc515354063</vt:lpwstr>
      </vt:variant>
      <vt:variant>
        <vt:i4>1507381</vt:i4>
      </vt:variant>
      <vt:variant>
        <vt:i4>122</vt:i4>
      </vt:variant>
      <vt:variant>
        <vt:i4>0</vt:i4>
      </vt:variant>
      <vt:variant>
        <vt:i4>5</vt:i4>
      </vt:variant>
      <vt:variant>
        <vt:lpwstr>
        </vt:lpwstr>
      </vt:variant>
      <vt:variant>
        <vt:lpwstr>_Toc515354062</vt:lpwstr>
      </vt:variant>
      <vt:variant>
        <vt:i4>1507381</vt:i4>
      </vt:variant>
      <vt:variant>
        <vt:i4>116</vt:i4>
      </vt:variant>
      <vt:variant>
        <vt:i4>0</vt:i4>
      </vt:variant>
      <vt:variant>
        <vt:i4>5</vt:i4>
      </vt:variant>
      <vt:variant>
        <vt:lpwstr>
        </vt:lpwstr>
      </vt:variant>
      <vt:variant>
        <vt:lpwstr>_Toc515354061</vt:lpwstr>
      </vt:variant>
      <vt:variant>
        <vt:i4>1507381</vt:i4>
      </vt:variant>
      <vt:variant>
        <vt:i4>110</vt:i4>
      </vt:variant>
      <vt:variant>
        <vt:i4>0</vt:i4>
      </vt:variant>
      <vt:variant>
        <vt:i4>5</vt:i4>
      </vt:variant>
      <vt:variant>
        <vt:lpwstr>
        </vt:lpwstr>
      </vt:variant>
      <vt:variant>
        <vt:lpwstr>_Toc515354060</vt:lpwstr>
      </vt:variant>
      <vt:variant>
        <vt:i4>1310773</vt:i4>
      </vt:variant>
      <vt:variant>
        <vt:i4>104</vt:i4>
      </vt:variant>
      <vt:variant>
        <vt:i4>0</vt:i4>
      </vt:variant>
      <vt:variant>
        <vt:i4>5</vt:i4>
      </vt:variant>
      <vt:variant>
        <vt:lpwstr>
        </vt:lpwstr>
      </vt:variant>
      <vt:variant>
        <vt:lpwstr>_Toc515354059</vt:lpwstr>
      </vt:variant>
      <vt:variant>
        <vt:i4>1310773</vt:i4>
      </vt:variant>
      <vt:variant>
        <vt:i4>98</vt:i4>
      </vt:variant>
      <vt:variant>
        <vt:i4>0</vt:i4>
      </vt:variant>
      <vt:variant>
        <vt:i4>5</vt:i4>
      </vt:variant>
      <vt:variant>
        <vt:lpwstr>
        </vt:lpwstr>
      </vt:variant>
      <vt:variant>
        <vt:lpwstr>_Toc515354058</vt:lpwstr>
      </vt:variant>
      <vt:variant>
        <vt:i4>1310773</vt:i4>
      </vt:variant>
      <vt:variant>
        <vt:i4>92</vt:i4>
      </vt:variant>
      <vt:variant>
        <vt:i4>0</vt:i4>
      </vt:variant>
      <vt:variant>
        <vt:i4>5</vt:i4>
      </vt:variant>
      <vt:variant>
        <vt:lpwstr>
        </vt:lpwstr>
      </vt:variant>
      <vt:variant>
        <vt:lpwstr>_Toc515354057</vt:lpwstr>
      </vt:variant>
      <vt:variant>
        <vt:i4>1310773</vt:i4>
      </vt:variant>
      <vt:variant>
        <vt:i4>86</vt:i4>
      </vt:variant>
      <vt:variant>
        <vt:i4>0</vt:i4>
      </vt:variant>
      <vt:variant>
        <vt:i4>5</vt:i4>
      </vt:variant>
      <vt:variant>
        <vt:lpwstr>
        </vt:lpwstr>
      </vt:variant>
      <vt:variant>
        <vt:lpwstr>_Toc515354056</vt:lpwstr>
      </vt:variant>
      <vt:variant>
        <vt:i4>1310773</vt:i4>
      </vt:variant>
      <vt:variant>
        <vt:i4>80</vt:i4>
      </vt:variant>
      <vt:variant>
        <vt:i4>0</vt:i4>
      </vt:variant>
      <vt:variant>
        <vt:i4>5</vt:i4>
      </vt:variant>
      <vt:variant>
        <vt:lpwstr>
        </vt:lpwstr>
      </vt:variant>
      <vt:variant>
        <vt:lpwstr>_Toc515354055</vt:lpwstr>
      </vt:variant>
      <vt:variant>
        <vt:i4>1310773</vt:i4>
      </vt:variant>
      <vt:variant>
        <vt:i4>74</vt:i4>
      </vt:variant>
      <vt:variant>
        <vt:i4>0</vt:i4>
      </vt:variant>
      <vt:variant>
        <vt:i4>5</vt:i4>
      </vt:variant>
      <vt:variant>
        <vt:lpwstr>
        </vt:lpwstr>
      </vt:variant>
      <vt:variant>
        <vt:lpwstr>_Toc515354054</vt:lpwstr>
      </vt:variant>
      <vt:variant>
        <vt:i4>1310773</vt:i4>
      </vt:variant>
      <vt:variant>
        <vt:i4>68</vt:i4>
      </vt:variant>
      <vt:variant>
        <vt:i4>0</vt:i4>
      </vt:variant>
      <vt:variant>
        <vt:i4>5</vt:i4>
      </vt:variant>
      <vt:variant>
        <vt:lpwstr>
        </vt:lpwstr>
      </vt:variant>
      <vt:variant>
        <vt:lpwstr>_Toc515354053</vt:lpwstr>
      </vt:variant>
      <vt:variant>
        <vt:i4>1310773</vt:i4>
      </vt:variant>
      <vt:variant>
        <vt:i4>62</vt:i4>
      </vt:variant>
      <vt:variant>
        <vt:i4>0</vt:i4>
      </vt:variant>
      <vt:variant>
        <vt:i4>5</vt:i4>
      </vt:variant>
      <vt:variant>
        <vt:lpwstr>
        </vt:lpwstr>
      </vt:variant>
      <vt:variant>
        <vt:lpwstr>_Toc515354052</vt:lpwstr>
      </vt:variant>
      <vt:variant>
        <vt:i4>1310773</vt:i4>
      </vt:variant>
      <vt:variant>
        <vt:i4>56</vt:i4>
      </vt:variant>
      <vt:variant>
        <vt:i4>0</vt:i4>
      </vt:variant>
      <vt:variant>
        <vt:i4>5</vt:i4>
      </vt:variant>
      <vt:variant>
        <vt:lpwstr>
        </vt:lpwstr>
      </vt:variant>
      <vt:variant>
        <vt:lpwstr>_Toc515354051</vt:lpwstr>
      </vt:variant>
      <vt:variant>
        <vt:i4>1310773</vt:i4>
      </vt:variant>
      <vt:variant>
        <vt:i4>50</vt:i4>
      </vt:variant>
      <vt:variant>
        <vt:i4>0</vt:i4>
      </vt:variant>
      <vt:variant>
        <vt:i4>5</vt:i4>
      </vt:variant>
      <vt:variant>
        <vt:lpwstr>
        </vt:lpwstr>
      </vt:variant>
      <vt:variant>
        <vt:lpwstr>_Toc515354050</vt:lpwstr>
      </vt:variant>
      <vt:variant>
        <vt:i4>1376309</vt:i4>
      </vt:variant>
      <vt:variant>
        <vt:i4>44</vt:i4>
      </vt:variant>
      <vt:variant>
        <vt:i4>0</vt:i4>
      </vt:variant>
      <vt:variant>
        <vt:i4>5</vt:i4>
      </vt:variant>
      <vt:variant>
        <vt:lpwstr>
        </vt:lpwstr>
      </vt:variant>
      <vt:variant>
        <vt:lpwstr>_Toc515354049</vt:lpwstr>
      </vt:variant>
      <vt:variant>
        <vt:i4>1376309</vt:i4>
      </vt:variant>
      <vt:variant>
        <vt:i4>38</vt:i4>
      </vt:variant>
      <vt:variant>
        <vt:i4>0</vt:i4>
      </vt:variant>
      <vt:variant>
        <vt:i4>5</vt:i4>
      </vt:variant>
      <vt:variant>
        <vt:lpwstr>
        </vt:lpwstr>
      </vt:variant>
      <vt:variant>
        <vt:lpwstr>_Toc515354048</vt:lpwstr>
      </vt:variant>
      <vt:variant>
        <vt:i4>1376309</vt:i4>
      </vt:variant>
      <vt:variant>
        <vt:i4>32</vt:i4>
      </vt:variant>
      <vt:variant>
        <vt:i4>0</vt:i4>
      </vt:variant>
      <vt:variant>
        <vt:i4>5</vt:i4>
      </vt:variant>
      <vt:variant>
        <vt:lpwstr>
        </vt:lpwstr>
      </vt:variant>
      <vt:variant>
        <vt:lpwstr>_Toc515354047</vt:lpwstr>
      </vt:variant>
      <vt:variant>
        <vt:i4>1376309</vt:i4>
      </vt:variant>
      <vt:variant>
        <vt:i4>26</vt:i4>
      </vt:variant>
      <vt:variant>
        <vt:i4>0</vt:i4>
      </vt:variant>
      <vt:variant>
        <vt:i4>5</vt:i4>
      </vt:variant>
      <vt:variant>
        <vt:lpwstr>
        </vt:lpwstr>
      </vt:variant>
      <vt:variant>
        <vt:lpwstr>_Toc515354046</vt:lpwstr>
      </vt:variant>
      <vt:variant>
        <vt:i4>1376309</vt:i4>
      </vt:variant>
      <vt:variant>
        <vt:i4>20</vt:i4>
      </vt:variant>
      <vt:variant>
        <vt:i4>0</vt:i4>
      </vt:variant>
      <vt:variant>
        <vt:i4>5</vt:i4>
      </vt:variant>
      <vt:variant>
        <vt:lpwstr>
        </vt:lpwstr>
      </vt:variant>
      <vt:variant>
        <vt:lpwstr>_Toc515354045</vt:lpwstr>
      </vt:variant>
      <vt:variant>
        <vt:i4>1376309</vt:i4>
      </vt:variant>
      <vt:variant>
        <vt:i4>14</vt:i4>
      </vt:variant>
      <vt:variant>
        <vt:i4>0</vt:i4>
      </vt:variant>
      <vt:variant>
        <vt:i4>5</vt:i4>
      </vt:variant>
      <vt:variant>
        <vt:lpwstr>
        </vt:lpwstr>
      </vt:variant>
      <vt:variant>
        <vt:lpwstr>_Toc515354044</vt:lpwstr>
      </vt:variant>
      <vt:variant>
        <vt:i4>1376309</vt:i4>
      </vt:variant>
      <vt:variant>
        <vt:i4>8</vt:i4>
      </vt:variant>
      <vt:variant>
        <vt:i4>0</vt:i4>
      </vt:variant>
      <vt:variant>
        <vt:i4>5</vt:i4>
      </vt:variant>
      <vt:variant>
        <vt:lpwstr>
        </vt:lpwstr>
      </vt:variant>
      <vt:variant>
        <vt:lpwstr>_Toc515354043</vt:lpwstr>
      </vt:variant>
      <vt:variant>
        <vt:i4>1376309</vt:i4>
      </vt:variant>
      <vt:variant>
        <vt:i4>2</vt:i4>
      </vt:variant>
      <vt:variant>
        <vt:i4>0</vt:i4>
      </vt:variant>
      <vt:variant>
        <vt:i4>5</vt:i4>
      </vt:variant>
      <vt:variant>
        <vt:lpwstr>
        </vt:lpwstr>
      </vt:variant>
      <vt:variant>
        <vt:lpwstr>_Toc515354042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shipunovdi</cp:lastModifiedBy>
  <cp:revision>5</cp:revision>
  <cp:lastPrinted>2020-04-16T07:20:00Z</cp:lastPrinted>
  <dcterms:created xsi:type="dcterms:W3CDTF">2020-04-16T07:49:00Z</dcterms:created>
  <dcterms:modified xsi:type="dcterms:W3CDTF">2021-08-10T04:22:00Z</dcterms:modified>
</cp:coreProperties>
</file>